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772" w:type="dxa"/>
        <w:tblInd w:w="4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tblGrid>
      <w:tr w:rsidR="001B0081" w:rsidRPr="00F577E6" w14:paraId="0F3CF824" w14:textId="77777777" w:rsidTr="00E53FC3">
        <w:trPr>
          <w:trHeight w:val="321"/>
        </w:trPr>
        <w:tc>
          <w:tcPr>
            <w:tcW w:w="4772" w:type="dxa"/>
          </w:tcPr>
          <w:p w14:paraId="7B373018" w14:textId="78329CCD" w:rsidR="001B0081" w:rsidRPr="00D74F93" w:rsidRDefault="001B0081" w:rsidP="00E53FC3">
            <w:pPr>
              <w:spacing w:before="40" w:after="40" w:line="240" w:lineRule="auto"/>
              <w:ind w:firstLine="0"/>
              <w:jc w:val="center"/>
              <w:rPr>
                <w:b/>
                <w:sz w:val="24"/>
                <w:szCs w:val="24"/>
              </w:rPr>
            </w:pPr>
            <w:r w:rsidRPr="00D74F93">
              <w:rPr>
                <w:b/>
                <w:sz w:val="24"/>
                <w:szCs w:val="24"/>
              </w:rPr>
              <w:t>«УТВЕРЖДАЮ»</w:t>
            </w:r>
          </w:p>
        </w:tc>
      </w:tr>
      <w:tr w:rsidR="001B0081" w:rsidRPr="00F577E6" w14:paraId="74F8D3D0" w14:textId="77777777" w:rsidTr="00E53FC3">
        <w:trPr>
          <w:trHeight w:val="948"/>
        </w:trPr>
        <w:tc>
          <w:tcPr>
            <w:tcW w:w="4772" w:type="dxa"/>
          </w:tcPr>
          <w:p w14:paraId="31083474" w14:textId="77777777" w:rsidR="001B0081" w:rsidRPr="00D74F93" w:rsidRDefault="001B0081" w:rsidP="00F739B8">
            <w:pPr>
              <w:spacing w:line="240" w:lineRule="auto"/>
              <w:ind w:firstLine="0"/>
              <w:rPr>
                <w:sz w:val="24"/>
                <w:szCs w:val="24"/>
              </w:rPr>
            </w:pPr>
          </w:p>
          <w:p w14:paraId="22D10289" w14:textId="77777777" w:rsidR="001B0081" w:rsidRPr="00D74F93" w:rsidRDefault="001B0081" w:rsidP="00F739B8">
            <w:pPr>
              <w:spacing w:line="240" w:lineRule="auto"/>
              <w:ind w:firstLine="0"/>
              <w:rPr>
                <w:b/>
                <w:sz w:val="24"/>
                <w:szCs w:val="24"/>
              </w:rPr>
            </w:pPr>
            <w:r w:rsidRPr="00D74F93">
              <w:rPr>
                <w:b/>
                <w:sz w:val="24"/>
                <w:szCs w:val="24"/>
              </w:rPr>
              <w:t xml:space="preserve">Председатель </w:t>
            </w:r>
            <w:r>
              <w:rPr>
                <w:b/>
                <w:sz w:val="24"/>
                <w:szCs w:val="24"/>
              </w:rPr>
              <w:t>закупочной комиссии по направлению «энергосбытовая деятельность»</w:t>
            </w:r>
          </w:p>
          <w:p w14:paraId="475B04AE" w14:textId="77777777" w:rsidR="001B0081" w:rsidRPr="00D74F93" w:rsidRDefault="001B0081" w:rsidP="00F739B8">
            <w:pPr>
              <w:spacing w:line="240" w:lineRule="auto"/>
              <w:ind w:firstLine="0"/>
              <w:rPr>
                <w:sz w:val="24"/>
                <w:szCs w:val="24"/>
              </w:rPr>
            </w:pPr>
          </w:p>
          <w:p w14:paraId="09CF68EC" w14:textId="77777777" w:rsidR="001B0081" w:rsidRPr="00D74F93" w:rsidRDefault="001B0081" w:rsidP="00F739B8">
            <w:pPr>
              <w:ind w:firstLine="0"/>
              <w:rPr>
                <w:sz w:val="24"/>
                <w:szCs w:val="24"/>
              </w:rPr>
            </w:pPr>
            <w:r w:rsidRPr="00D74F93">
              <w:rPr>
                <w:sz w:val="24"/>
                <w:szCs w:val="24"/>
              </w:rPr>
              <w:t>___________________ С.Г. Салтыков</w:t>
            </w:r>
          </w:p>
        </w:tc>
      </w:tr>
      <w:tr w:rsidR="001B0081" w:rsidRPr="00F577E6" w14:paraId="6F735AB9" w14:textId="77777777" w:rsidTr="00E53FC3">
        <w:trPr>
          <w:trHeight w:val="3949"/>
        </w:trPr>
        <w:tc>
          <w:tcPr>
            <w:tcW w:w="4772" w:type="dxa"/>
          </w:tcPr>
          <w:p w14:paraId="08E2C79B" w14:textId="77777777" w:rsidR="001B0081" w:rsidRDefault="001B0081" w:rsidP="00F739B8">
            <w:pPr>
              <w:spacing w:line="240" w:lineRule="auto"/>
              <w:ind w:firstLine="0"/>
              <w:rPr>
                <w:sz w:val="24"/>
                <w:szCs w:val="24"/>
              </w:rPr>
            </w:pPr>
            <w:r>
              <w:rPr>
                <w:sz w:val="24"/>
                <w:szCs w:val="24"/>
              </w:rPr>
              <w:t>«Согласовано»</w:t>
            </w:r>
          </w:p>
          <w:p w14:paraId="7F102E4A" w14:textId="77777777" w:rsidR="001B0081" w:rsidRDefault="001B0081" w:rsidP="00F739B8">
            <w:pPr>
              <w:spacing w:line="240" w:lineRule="auto"/>
              <w:ind w:firstLine="0"/>
              <w:rPr>
                <w:sz w:val="24"/>
                <w:szCs w:val="24"/>
              </w:rPr>
            </w:pPr>
            <w:r>
              <w:rPr>
                <w:sz w:val="24"/>
                <w:szCs w:val="24"/>
              </w:rPr>
              <w:t>___________________Т.В. Абрамова</w:t>
            </w:r>
          </w:p>
          <w:p w14:paraId="2ACCDACC" w14:textId="77777777" w:rsidR="001B0081" w:rsidRDefault="001B0081" w:rsidP="00F739B8">
            <w:pPr>
              <w:spacing w:line="240" w:lineRule="auto"/>
              <w:ind w:firstLine="0"/>
              <w:rPr>
                <w:sz w:val="24"/>
                <w:szCs w:val="24"/>
              </w:rPr>
            </w:pPr>
          </w:p>
          <w:p w14:paraId="0FF29F27" w14:textId="77777777" w:rsidR="001B0081" w:rsidRDefault="001B0081" w:rsidP="00F739B8">
            <w:pPr>
              <w:spacing w:line="240" w:lineRule="auto"/>
              <w:ind w:firstLine="0"/>
              <w:rPr>
                <w:sz w:val="24"/>
                <w:szCs w:val="24"/>
              </w:rPr>
            </w:pPr>
            <w:r>
              <w:rPr>
                <w:sz w:val="24"/>
                <w:szCs w:val="24"/>
              </w:rPr>
              <w:t>___________________В.В. Пушкарев</w:t>
            </w:r>
          </w:p>
          <w:p w14:paraId="69D042E1" w14:textId="77777777" w:rsidR="001B0081" w:rsidRDefault="001B0081" w:rsidP="00F739B8">
            <w:pPr>
              <w:spacing w:line="240" w:lineRule="auto"/>
              <w:ind w:firstLine="0"/>
              <w:rPr>
                <w:sz w:val="24"/>
                <w:szCs w:val="24"/>
              </w:rPr>
            </w:pPr>
          </w:p>
          <w:p w14:paraId="75A295EA" w14:textId="77777777" w:rsidR="001B0081" w:rsidRDefault="001B0081" w:rsidP="00F739B8">
            <w:pPr>
              <w:spacing w:line="240" w:lineRule="auto"/>
              <w:ind w:firstLine="0"/>
              <w:rPr>
                <w:sz w:val="24"/>
                <w:szCs w:val="24"/>
              </w:rPr>
            </w:pPr>
            <w:r>
              <w:rPr>
                <w:sz w:val="24"/>
                <w:szCs w:val="24"/>
              </w:rPr>
              <w:t>___________________ В.Д. Ураева</w:t>
            </w:r>
          </w:p>
          <w:p w14:paraId="795E2C96" w14:textId="77777777" w:rsidR="001B0081" w:rsidRDefault="001B0081" w:rsidP="00F739B8">
            <w:pPr>
              <w:spacing w:line="240" w:lineRule="auto"/>
              <w:ind w:firstLine="0"/>
              <w:rPr>
                <w:sz w:val="24"/>
                <w:szCs w:val="24"/>
              </w:rPr>
            </w:pPr>
          </w:p>
          <w:p w14:paraId="2CE17CFD" w14:textId="77777777" w:rsidR="001B0081" w:rsidRDefault="001B0081" w:rsidP="00F739B8">
            <w:pPr>
              <w:spacing w:line="240" w:lineRule="auto"/>
              <w:ind w:firstLine="0"/>
              <w:rPr>
                <w:sz w:val="24"/>
                <w:szCs w:val="24"/>
              </w:rPr>
            </w:pPr>
            <w:r>
              <w:rPr>
                <w:sz w:val="24"/>
                <w:szCs w:val="24"/>
              </w:rPr>
              <w:t>___________________В.В. Ковалев</w:t>
            </w:r>
          </w:p>
          <w:p w14:paraId="6184D18C" w14:textId="77777777" w:rsidR="001B0081" w:rsidRDefault="001B0081" w:rsidP="00F739B8">
            <w:pPr>
              <w:spacing w:line="240" w:lineRule="auto"/>
              <w:ind w:firstLine="0"/>
              <w:rPr>
                <w:sz w:val="24"/>
                <w:szCs w:val="24"/>
              </w:rPr>
            </w:pPr>
          </w:p>
          <w:p w14:paraId="3F67C752" w14:textId="77777777" w:rsidR="001B0081" w:rsidRDefault="001B0081" w:rsidP="00F739B8">
            <w:pPr>
              <w:spacing w:line="240" w:lineRule="auto"/>
              <w:ind w:firstLine="0"/>
              <w:rPr>
                <w:sz w:val="24"/>
                <w:szCs w:val="24"/>
              </w:rPr>
            </w:pPr>
            <w:r w:rsidRPr="00042D1F">
              <w:rPr>
                <w:sz w:val="24"/>
                <w:szCs w:val="24"/>
              </w:rPr>
              <w:t>___________________</w:t>
            </w:r>
            <w:r>
              <w:rPr>
                <w:sz w:val="24"/>
                <w:szCs w:val="24"/>
              </w:rPr>
              <w:t>А.К. Абрамов</w:t>
            </w:r>
          </w:p>
          <w:p w14:paraId="0B565801" w14:textId="77777777" w:rsidR="001B0081" w:rsidRDefault="001B0081" w:rsidP="00F739B8">
            <w:pPr>
              <w:spacing w:line="240" w:lineRule="auto"/>
              <w:ind w:firstLine="0"/>
              <w:rPr>
                <w:sz w:val="24"/>
                <w:szCs w:val="24"/>
              </w:rPr>
            </w:pPr>
          </w:p>
          <w:p w14:paraId="0A7ACF38" w14:textId="77777777" w:rsidR="001B0081" w:rsidRPr="00E43B86" w:rsidRDefault="001B0081" w:rsidP="00F739B8">
            <w:pPr>
              <w:spacing w:line="240" w:lineRule="auto"/>
              <w:ind w:firstLine="0"/>
              <w:rPr>
                <w:sz w:val="24"/>
                <w:szCs w:val="24"/>
              </w:rPr>
            </w:pPr>
            <w:r>
              <w:rPr>
                <w:sz w:val="24"/>
                <w:szCs w:val="24"/>
              </w:rPr>
              <w:t>___________________Д.В. Момотов</w:t>
            </w:r>
          </w:p>
          <w:p w14:paraId="246C5B4E" w14:textId="77777777" w:rsidR="001B0081" w:rsidRDefault="001B0081" w:rsidP="00F739B8">
            <w:pPr>
              <w:spacing w:line="240" w:lineRule="auto"/>
              <w:ind w:firstLine="0"/>
              <w:rPr>
                <w:sz w:val="24"/>
                <w:szCs w:val="24"/>
              </w:rPr>
            </w:pPr>
          </w:p>
          <w:p w14:paraId="6BF78F82" w14:textId="77777777" w:rsidR="001B0081" w:rsidRDefault="001B0081" w:rsidP="00F739B8">
            <w:pPr>
              <w:spacing w:line="240" w:lineRule="auto"/>
              <w:ind w:firstLine="0"/>
              <w:rPr>
                <w:sz w:val="24"/>
                <w:szCs w:val="24"/>
              </w:rPr>
            </w:pPr>
            <w:r>
              <w:rPr>
                <w:sz w:val="24"/>
                <w:szCs w:val="24"/>
              </w:rPr>
              <w:t>___________________А.М. Челноков</w:t>
            </w:r>
          </w:p>
          <w:p w14:paraId="134955B5" w14:textId="77777777" w:rsidR="001B0081" w:rsidRDefault="001B0081" w:rsidP="00F739B8">
            <w:pPr>
              <w:spacing w:line="240" w:lineRule="auto"/>
              <w:ind w:firstLine="0"/>
              <w:rPr>
                <w:sz w:val="24"/>
                <w:szCs w:val="24"/>
              </w:rPr>
            </w:pPr>
          </w:p>
          <w:p w14:paraId="7F69AE62" w14:textId="77777777" w:rsidR="001B0081" w:rsidRPr="00E43B86" w:rsidRDefault="001B0081" w:rsidP="00F739B8">
            <w:pPr>
              <w:spacing w:line="240" w:lineRule="auto"/>
              <w:ind w:firstLine="0"/>
              <w:rPr>
                <w:sz w:val="24"/>
                <w:szCs w:val="24"/>
              </w:rPr>
            </w:pPr>
            <w:r w:rsidRPr="00042D1F">
              <w:rPr>
                <w:sz w:val="24"/>
                <w:szCs w:val="24"/>
              </w:rPr>
              <w:t>___________________</w:t>
            </w:r>
            <w:r>
              <w:rPr>
                <w:sz w:val="24"/>
                <w:szCs w:val="24"/>
              </w:rPr>
              <w:t>Г.А. Жмыхов</w:t>
            </w:r>
          </w:p>
          <w:p w14:paraId="1453D732" w14:textId="77777777" w:rsidR="001B0081" w:rsidRPr="00D74F93" w:rsidRDefault="001B0081" w:rsidP="00F739B8">
            <w:pPr>
              <w:spacing w:line="240" w:lineRule="auto"/>
              <w:ind w:firstLine="0"/>
              <w:rPr>
                <w:sz w:val="24"/>
                <w:szCs w:val="24"/>
              </w:rPr>
            </w:pPr>
          </w:p>
        </w:tc>
      </w:tr>
      <w:tr w:rsidR="001B0081" w:rsidRPr="00F577E6" w14:paraId="5502913C" w14:textId="77777777" w:rsidTr="00E53FC3">
        <w:trPr>
          <w:trHeight w:val="487"/>
        </w:trPr>
        <w:tc>
          <w:tcPr>
            <w:tcW w:w="4772" w:type="dxa"/>
          </w:tcPr>
          <w:p w14:paraId="376C68F0" w14:textId="40310D6B" w:rsidR="001B0081" w:rsidRPr="00D74F93" w:rsidRDefault="00104C8A" w:rsidP="001B0081">
            <w:pPr>
              <w:spacing w:before="120" w:after="40" w:line="240" w:lineRule="auto"/>
              <w:ind w:firstLine="0"/>
              <w:jc w:val="left"/>
              <w:rPr>
                <w:sz w:val="24"/>
                <w:szCs w:val="24"/>
              </w:rPr>
            </w:pPr>
            <w:r>
              <w:rPr>
                <w:sz w:val="24"/>
                <w:szCs w:val="24"/>
              </w:rPr>
              <w:t>09.12.</w:t>
            </w:r>
            <w:r w:rsidR="001B0081">
              <w:rPr>
                <w:sz w:val="24"/>
                <w:szCs w:val="24"/>
              </w:rPr>
              <w:t>202</w:t>
            </w:r>
            <w:r w:rsidR="001B0081">
              <w:rPr>
                <w:sz w:val="24"/>
                <w:szCs w:val="24"/>
                <w:lang w:val="en-US"/>
              </w:rPr>
              <w:t>4</w:t>
            </w:r>
            <w:r w:rsidR="001B0081" w:rsidRPr="00DF605A">
              <w:rPr>
                <w:sz w:val="24"/>
                <w:szCs w:val="24"/>
              </w:rPr>
              <w:t xml:space="preserve"> г.</w:t>
            </w:r>
          </w:p>
        </w:tc>
      </w:tr>
    </w:tbl>
    <w:p w14:paraId="25D82717" w14:textId="6A0C9112" w:rsidR="001A0584" w:rsidRDefault="001A0584" w:rsidP="00A74D9F">
      <w:pPr>
        <w:spacing w:line="276" w:lineRule="auto"/>
        <w:rPr>
          <w:sz w:val="24"/>
          <w:szCs w:val="24"/>
        </w:rPr>
      </w:pPr>
    </w:p>
    <w:p w14:paraId="411B70CA" w14:textId="77777777" w:rsidR="0071411A" w:rsidRDefault="0071411A" w:rsidP="00A74D9F">
      <w:pPr>
        <w:spacing w:line="276" w:lineRule="auto"/>
        <w:rPr>
          <w:sz w:val="24"/>
          <w:szCs w:val="24"/>
        </w:rPr>
      </w:pPr>
    </w:p>
    <w:p w14:paraId="706058C5" w14:textId="076D96A7" w:rsidR="001A0584" w:rsidRPr="00AB787F" w:rsidRDefault="001B0081" w:rsidP="00A74D9F">
      <w:pPr>
        <w:spacing w:line="276" w:lineRule="auto"/>
        <w:rPr>
          <w:sz w:val="24"/>
          <w:szCs w:val="24"/>
        </w:rPr>
      </w:pPr>
      <w:r>
        <w:rPr>
          <w:sz w:val="24"/>
          <w:szCs w:val="24"/>
        </w:rPr>
        <w:t xml:space="preserve"> </w:t>
      </w:r>
    </w:p>
    <w:p w14:paraId="3B3A7F58" w14:textId="77777777" w:rsidR="00D74F93" w:rsidRPr="007E69B1" w:rsidRDefault="00D74F93" w:rsidP="00A74D9F">
      <w:pPr>
        <w:spacing w:line="276" w:lineRule="auto"/>
        <w:ind w:left="567" w:firstLine="0"/>
        <w:jc w:val="center"/>
        <w:rPr>
          <w:b/>
          <w:sz w:val="24"/>
          <w:szCs w:val="24"/>
        </w:rPr>
      </w:pPr>
      <w:r w:rsidRPr="007E69B1">
        <w:rPr>
          <w:b/>
          <w:sz w:val="24"/>
          <w:szCs w:val="24"/>
        </w:rPr>
        <w:t xml:space="preserve">ДОКУМЕНТАЦИЯ </w:t>
      </w:r>
    </w:p>
    <w:p w14:paraId="6F4935AE" w14:textId="79198D58" w:rsidR="006E2A54" w:rsidRPr="00455DFC" w:rsidRDefault="00E52AB1" w:rsidP="00A74D9F">
      <w:pPr>
        <w:spacing w:line="276" w:lineRule="auto"/>
        <w:ind w:firstLine="0"/>
        <w:jc w:val="center"/>
        <w:outlineLvl w:val="0"/>
        <w:rPr>
          <w:sz w:val="24"/>
          <w:szCs w:val="24"/>
        </w:rPr>
      </w:pPr>
      <w:r>
        <w:rPr>
          <w:b/>
          <w:sz w:val="24"/>
          <w:szCs w:val="24"/>
        </w:rPr>
        <w:t>Конкурс</w:t>
      </w:r>
      <w:r w:rsidR="006E2A54" w:rsidRPr="00455DFC">
        <w:rPr>
          <w:b/>
          <w:sz w:val="24"/>
          <w:szCs w:val="24"/>
        </w:rPr>
        <w:t xml:space="preserve"> в электронной форме</w:t>
      </w:r>
    </w:p>
    <w:p w14:paraId="5A5578F3" w14:textId="0F4DF964" w:rsidR="001A0584" w:rsidRPr="00204208" w:rsidRDefault="0071411A" w:rsidP="0071411A">
      <w:pPr>
        <w:spacing w:line="276" w:lineRule="auto"/>
        <w:jc w:val="center"/>
        <w:rPr>
          <w:sz w:val="24"/>
          <w:szCs w:val="24"/>
        </w:rPr>
      </w:pPr>
      <w:bookmarkStart w:id="0" w:name="_Hlk162343604"/>
      <w:r>
        <w:rPr>
          <w:sz w:val="24"/>
          <w:szCs w:val="24"/>
        </w:rPr>
        <w:t xml:space="preserve">Приобретение оборудования </w:t>
      </w:r>
      <w:r w:rsidR="00E52AB1">
        <w:rPr>
          <w:sz w:val="24"/>
          <w:szCs w:val="24"/>
        </w:rPr>
        <w:t>быстрых</w:t>
      </w:r>
      <w:r>
        <w:rPr>
          <w:sz w:val="24"/>
          <w:szCs w:val="24"/>
        </w:rPr>
        <w:t xml:space="preserve"> </w:t>
      </w:r>
      <w:proofErr w:type="spellStart"/>
      <w:r>
        <w:rPr>
          <w:sz w:val="24"/>
          <w:szCs w:val="24"/>
        </w:rPr>
        <w:t>электрозарядных</w:t>
      </w:r>
      <w:proofErr w:type="spellEnd"/>
      <w:r>
        <w:rPr>
          <w:sz w:val="24"/>
          <w:szCs w:val="24"/>
        </w:rPr>
        <w:t xml:space="preserve"> станций</w:t>
      </w:r>
    </w:p>
    <w:bookmarkEnd w:id="0"/>
    <w:p w14:paraId="1C0DEF13" w14:textId="77777777" w:rsidR="001A0584" w:rsidRPr="00AB787F" w:rsidRDefault="001A0584" w:rsidP="00A74D9F">
      <w:pPr>
        <w:spacing w:line="276" w:lineRule="auto"/>
        <w:rPr>
          <w:sz w:val="24"/>
          <w:szCs w:val="24"/>
        </w:rPr>
      </w:pPr>
    </w:p>
    <w:p w14:paraId="5D997BD9" w14:textId="77777777" w:rsidR="00AB787F" w:rsidRPr="00AB787F" w:rsidRDefault="00AB787F" w:rsidP="00A74D9F">
      <w:pPr>
        <w:spacing w:line="276" w:lineRule="auto"/>
        <w:ind w:firstLine="0"/>
        <w:jc w:val="center"/>
        <w:rPr>
          <w:sz w:val="24"/>
          <w:szCs w:val="24"/>
        </w:rPr>
      </w:pPr>
    </w:p>
    <w:p w14:paraId="64312CC4" w14:textId="77777777" w:rsidR="00AB787F" w:rsidRPr="00AB787F" w:rsidRDefault="00AB787F" w:rsidP="00A74D9F">
      <w:pPr>
        <w:spacing w:line="276" w:lineRule="auto"/>
        <w:ind w:firstLine="0"/>
        <w:jc w:val="center"/>
        <w:rPr>
          <w:sz w:val="24"/>
          <w:szCs w:val="24"/>
        </w:rPr>
      </w:pPr>
    </w:p>
    <w:p w14:paraId="4D8F3B7C" w14:textId="77777777" w:rsidR="00BD3C3E" w:rsidRDefault="00BD3C3E" w:rsidP="00A74D9F">
      <w:pPr>
        <w:spacing w:line="276" w:lineRule="auto"/>
        <w:ind w:firstLine="0"/>
        <w:jc w:val="center"/>
        <w:rPr>
          <w:sz w:val="24"/>
          <w:szCs w:val="24"/>
        </w:rPr>
      </w:pPr>
    </w:p>
    <w:p w14:paraId="0AE9ED8D" w14:textId="77777777" w:rsidR="00CA53A2" w:rsidRDefault="00CA53A2" w:rsidP="00A74D9F">
      <w:pPr>
        <w:spacing w:line="276" w:lineRule="auto"/>
        <w:ind w:firstLine="0"/>
        <w:jc w:val="center"/>
        <w:rPr>
          <w:sz w:val="24"/>
          <w:szCs w:val="24"/>
        </w:rPr>
      </w:pPr>
    </w:p>
    <w:p w14:paraId="4B4AE41B" w14:textId="77777777" w:rsidR="00CA53A2" w:rsidRDefault="00CA53A2" w:rsidP="00A74D9F">
      <w:pPr>
        <w:spacing w:line="276" w:lineRule="auto"/>
        <w:ind w:firstLine="0"/>
        <w:jc w:val="center"/>
        <w:rPr>
          <w:sz w:val="24"/>
          <w:szCs w:val="24"/>
        </w:rPr>
      </w:pPr>
    </w:p>
    <w:p w14:paraId="131DCE42" w14:textId="77777777" w:rsidR="00CA53A2" w:rsidRDefault="00CA53A2" w:rsidP="00A74D9F">
      <w:pPr>
        <w:spacing w:line="276" w:lineRule="auto"/>
        <w:ind w:firstLine="0"/>
        <w:jc w:val="center"/>
        <w:rPr>
          <w:sz w:val="24"/>
          <w:szCs w:val="24"/>
        </w:rPr>
      </w:pPr>
    </w:p>
    <w:p w14:paraId="797E6369" w14:textId="77777777" w:rsidR="00BD3C3E" w:rsidRDefault="00BD3C3E" w:rsidP="00A74D9F">
      <w:pPr>
        <w:spacing w:line="276" w:lineRule="auto"/>
        <w:ind w:firstLine="0"/>
        <w:jc w:val="center"/>
        <w:rPr>
          <w:sz w:val="24"/>
          <w:szCs w:val="24"/>
        </w:rPr>
      </w:pPr>
    </w:p>
    <w:p w14:paraId="74B2BE01" w14:textId="77777777" w:rsidR="00A77E55" w:rsidRDefault="00A77E55" w:rsidP="00A74D9F">
      <w:pPr>
        <w:spacing w:line="276" w:lineRule="auto"/>
        <w:ind w:firstLine="0"/>
        <w:jc w:val="center"/>
        <w:rPr>
          <w:sz w:val="24"/>
          <w:szCs w:val="24"/>
        </w:rPr>
      </w:pPr>
    </w:p>
    <w:p w14:paraId="1D896642" w14:textId="77777777" w:rsidR="0071411A" w:rsidRDefault="0071411A" w:rsidP="00A74D9F">
      <w:pPr>
        <w:spacing w:line="276" w:lineRule="auto"/>
        <w:ind w:firstLine="0"/>
        <w:jc w:val="center"/>
        <w:rPr>
          <w:sz w:val="24"/>
          <w:szCs w:val="24"/>
        </w:rPr>
      </w:pPr>
    </w:p>
    <w:p w14:paraId="0C0275BE" w14:textId="77777777" w:rsidR="0071411A" w:rsidRDefault="0071411A" w:rsidP="00A74D9F">
      <w:pPr>
        <w:spacing w:line="276" w:lineRule="auto"/>
        <w:ind w:firstLine="0"/>
        <w:jc w:val="center"/>
        <w:rPr>
          <w:sz w:val="24"/>
          <w:szCs w:val="24"/>
        </w:rPr>
      </w:pPr>
    </w:p>
    <w:p w14:paraId="6F143D74" w14:textId="77777777" w:rsidR="00A77E55" w:rsidRDefault="00A77E55" w:rsidP="00A74D9F">
      <w:pPr>
        <w:spacing w:line="276" w:lineRule="auto"/>
        <w:ind w:firstLine="0"/>
        <w:jc w:val="center"/>
        <w:rPr>
          <w:sz w:val="24"/>
          <w:szCs w:val="24"/>
        </w:rPr>
      </w:pPr>
    </w:p>
    <w:p w14:paraId="7EE4A66B" w14:textId="77777777" w:rsidR="00B14D4A" w:rsidRPr="00CE4CD2" w:rsidRDefault="00B14D4A" w:rsidP="00A74D9F">
      <w:pPr>
        <w:spacing w:line="276" w:lineRule="auto"/>
        <w:ind w:firstLine="0"/>
        <w:jc w:val="center"/>
        <w:rPr>
          <w:sz w:val="24"/>
          <w:szCs w:val="24"/>
        </w:rPr>
      </w:pPr>
    </w:p>
    <w:p w14:paraId="24D14026" w14:textId="77777777" w:rsidR="00CC7279" w:rsidRPr="001D4F0E" w:rsidRDefault="00CC7279" w:rsidP="00A74D9F">
      <w:pPr>
        <w:spacing w:line="276" w:lineRule="auto"/>
        <w:ind w:firstLine="0"/>
        <w:jc w:val="center"/>
        <w:rPr>
          <w:b/>
          <w:sz w:val="24"/>
          <w:szCs w:val="24"/>
        </w:rPr>
      </w:pPr>
    </w:p>
    <w:p w14:paraId="0A96AD3A" w14:textId="77777777" w:rsidR="001A0584" w:rsidRPr="001D4F0E" w:rsidRDefault="00845697" w:rsidP="00A74D9F">
      <w:pPr>
        <w:spacing w:line="276" w:lineRule="auto"/>
        <w:ind w:firstLine="0"/>
        <w:jc w:val="center"/>
        <w:rPr>
          <w:b/>
          <w:sz w:val="24"/>
          <w:szCs w:val="24"/>
        </w:rPr>
      </w:pPr>
      <w:r w:rsidRPr="001D4F0E">
        <w:rPr>
          <w:b/>
          <w:sz w:val="24"/>
          <w:szCs w:val="24"/>
        </w:rPr>
        <w:t>Калуга</w:t>
      </w:r>
    </w:p>
    <w:p w14:paraId="51803F1E" w14:textId="098DF58E" w:rsidR="00575903" w:rsidRDefault="002843E8" w:rsidP="00A74D9F">
      <w:pPr>
        <w:spacing w:line="276" w:lineRule="auto"/>
        <w:ind w:firstLine="0"/>
        <w:jc w:val="center"/>
        <w:rPr>
          <w:b/>
          <w:sz w:val="24"/>
          <w:szCs w:val="24"/>
        </w:rPr>
      </w:pPr>
      <w:r w:rsidRPr="001D4F0E">
        <w:rPr>
          <w:b/>
          <w:sz w:val="24"/>
          <w:szCs w:val="24"/>
        </w:rPr>
        <w:t>20</w:t>
      </w:r>
      <w:r w:rsidR="00AE1E2F">
        <w:rPr>
          <w:b/>
          <w:sz w:val="24"/>
          <w:szCs w:val="24"/>
        </w:rPr>
        <w:t>2</w:t>
      </w:r>
      <w:r w:rsidR="0071411A">
        <w:rPr>
          <w:b/>
          <w:sz w:val="24"/>
          <w:szCs w:val="24"/>
        </w:rPr>
        <w:t>4</w:t>
      </w:r>
      <w:r w:rsidR="000E7DE9" w:rsidRPr="001D4F0E">
        <w:rPr>
          <w:b/>
          <w:sz w:val="24"/>
          <w:szCs w:val="24"/>
        </w:rPr>
        <w:t xml:space="preserve"> год</w:t>
      </w:r>
    </w:p>
    <w:p w14:paraId="400252D1" w14:textId="71D9F044" w:rsidR="007D3863" w:rsidRPr="00D71B29" w:rsidRDefault="00575903" w:rsidP="00575903">
      <w:pPr>
        <w:spacing w:line="240" w:lineRule="auto"/>
        <w:ind w:firstLine="0"/>
        <w:jc w:val="center"/>
      </w:pPr>
      <w:r>
        <w:rPr>
          <w:b/>
          <w:sz w:val="24"/>
          <w:szCs w:val="24"/>
        </w:rPr>
        <w:br w:type="page"/>
      </w:r>
      <w:r w:rsidR="007D3863" w:rsidRPr="00D71B29">
        <w:lastRenderedPageBreak/>
        <w:t>СОДЕРЖАНИЕ:</w:t>
      </w:r>
    </w:p>
    <w:p w14:paraId="32E46587" w14:textId="021DCEC9" w:rsidR="00C93A9C" w:rsidRPr="00C93A9C" w:rsidRDefault="006A2591" w:rsidP="006179AB">
      <w:pPr>
        <w:pStyle w:val="12"/>
        <w:tabs>
          <w:tab w:val="clear" w:pos="0"/>
          <w:tab w:val="clear" w:pos="9923"/>
          <w:tab w:val="clear" w:pos="10195"/>
        </w:tabs>
        <w:ind w:right="-142"/>
        <w:rPr>
          <w:rFonts w:asciiTheme="minorHAnsi" w:eastAsiaTheme="minorEastAsia" w:hAnsiTheme="minorHAnsi" w:cstheme="minorBidi"/>
          <w:snapToGrid/>
          <w:color w:val="auto"/>
        </w:rPr>
      </w:pPr>
      <w:r w:rsidRPr="00C93A9C">
        <w:fldChar w:fldCharType="begin"/>
      </w:r>
      <w:r w:rsidR="007A63B2" w:rsidRPr="00C93A9C">
        <w:instrText xml:space="preserve"> TOC \o "1-3" \h \z \u </w:instrText>
      </w:r>
      <w:r w:rsidRPr="00C93A9C">
        <w:fldChar w:fldCharType="separate"/>
      </w:r>
      <w:hyperlink w:anchor="_Toc116632198" w:history="1">
        <w:r w:rsidR="00C93A9C" w:rsidRPr="00C93A9C">
          <w:rPr>
            <w:rStyle w:val="a9"/>
          </w:rPr>
          <w:t>1.</w:t>
        </w:r>
        <w:r w:rsidR="009F2004">
          <w:rPr>
            <w:rStyle w:val="a9"/>
          </w:rPr>
          <w:t xml:space="preserve"> </w:t>
        </w:r>
        <w:r w:rsidR="00C93A9C" w:rsidRPr="00C93A9C">
          <w:rPr>
            <w:rStyle w:val="a9"/>
          </w:rPr>
          <w:t>ОБЩИЕ ПОЛОЖЕНИЯ</w:t>
        </w:r>
        <w:r w:rsidR="009F2004">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6179AB">
          <w:rPr>
            <w:rStyle w:val="a9"/>
          </w:rPr>
          <w:t xml:space="preserve">  </w:t>
        </w:r>
        <w:r w:rsidR="00C93A9C" w:rsidRPr="00C93A9C">
          <w:rPr>
            <w:webHidden/>
          </w:rPr>
          <w:fldChar w:fldCharType="begin"/>
        </w:r>
        <w:r w:rsidR="00C93A9C" w:rsidRPr="00C93A9C">
          <w:rPr>
            <w:webHidden/>
          </w:rPr>
          <w:instrText xml:space="preserve"> PAGEREF _Toc116632198 \h </w:instrText>
        </w:r>
        <w:r w:rsidR="00C93A9C" w:rsidRPr="00C93A9C">
          <w:rPr>
            <w:webHidden/>
          </w:rPr>
        </w:r>
        <w:r w:rsidR="00C93A9C" w:rsidRPr="00C93A9C">
          <w:rPr>
            <w:webHidden/>
          </w:rPr>
          <w:fldChar w:fldCharType="separate"/>
        </w:r>
        <w:r w:rsidR="00436D0B">
          <w:rPr>
            <w:webHidden/>
          </w:rPr>
          <w:t>3</w:t>
        </w:r>
        <w:r w:rsidR="00C93A9C" w:rsidRPr="00C93A9C">
          <w:rPr>
            <w:webHidden/>
          </w:rPr>
          <w:fldChar w:fldCharType="end"/>
        </w:r>
      </w:hyperlink>
    </w:p>
    <w:p w14:paraId="1F32E410" w14:textId="1CC75441" w:rsidR="00C93A9C" w:rsidRPr="009F2004" w:rsidRDefault="00C93A9C" w:rsidP="006179AB">
      <w:pPr>
        <w:pStyle w:val="12"/>
        <w:tabs>
          <w:tab w:val="clear" w:pos="0"/>
          <w:tab w:val="clear" w:pos="9923"/>
          <w:tab w:val="clear" w:pos="10195"/>
        </w:tabs>
        <w:ind w:right="-142"/>
        <w:rPr>
          <w:rStyle w:val="a9"/>
        </w:rPr>
      </w:pPr>
      <w:hyperlink w:anchor="_Toc116632203" w:history="1">
        <w:r w:rsidRPr="00C93A9C">
          <w:rPr>
            <w:rStyle w:val="a9"/>
          </w:rPr>
          <w:t>2.</w:t>
        </w:r>
        <w:r w:rsidR="009F2004">
          <w:rPr>
            <w:rStyle w:val="a9"/>
          </w:rPr>
          <w:t xml:space="preserve"> </w:t>
        </w:r>
        <w:r w:rsidRPr="00C93A9C">
          <w:rPr>
            <w:rStyle w:val="a9"/>
          </w:rPr>
          <w:t xml:space="preserve">ОБЩИЙ ПОРЯДОК ПРОВЕДЕНИЯ </w:t>
        </w:r>
        <w:r w:rsidR="00E52AB1">
          <w:rPr>
            <w:rStyle w:val="a9"/>
          </w:rPr>
          <w:t xml:space="preserve">КОНКУРСА                              </w:t>
        </w:r>
        <w:r w:rsidR="009F2004">
          <w:rPr>
            <w:rStyle w:val="a9"/>
          </w:rPr>
          <w:tab/>
        </w:r>
        <w:r w:rsidR="005F629C">
          <w:rPr>
            <w:rStyle w:val="a9"/>
          </w:rPr>
          <w:tab/>
        </w:r>
        <w:r w:rsidR="005F629C">
          <w:rPr>
            <w:rStyle w:val="a9"/>
          </w:rPr>
          <w:tab/>
        </w:r>
        <w:r w:rsidR="005F629C">
          <w:rPr>
            <w:rStyle w:val="a9"/>
          </w:rPr>
          <w:tab/>
        </w:r>
        <w:r w:rsidR="005F629C">
          <w:rPr>
            <w:rStyle w:val="a9"/>
          </w:rPr>
          <w:tab/>
        </w:r>
        <w:r w:rsidR="005F629C">
          <w:rPr>
            <w:rStyle w:val="a9"/>
          </w:rPr>
          <w:tab/>
        </w:r>
        <w:r w:rsidR="006179AB">
          <w:rPr>
            <w:rStyle w:val="a9"/>
          </w:rPr>
          <w:t xml:space="preserve">  </w:t>
        </w:r>
        <w:r w:rsidRPr="009F2004">
          <w:rPr>
            <w:rStyle w:val="a9"/>
            <w:webHidden/>
          </w:rPr>
          <w:fldChar w:fldCharType="begin"/>
        </w:r>
        <w:r w:rsidRPr="009F2004">
          <w:rPr>
            <w:rStyle w:val="a9"/>
            <w:webHidden/>
          </w:rPr>
          <w:instrText xml:space="preserve"> PAGEREF _Toc116632203 \h </w:instrText>
        </w:r>
        <w:r w:rsidRPr="009F2004">
          <w:rPr>
            <w:rStyle w:val="a9"/>
            <w:webHidden/>
          </w:rPr>
        </w:r>
        <w:r w:rsidRPr="009F2004">
          <w:rPr>
            <w:rStyle w:val="a9"/>
            <w:webHidden/>
          </w:rPr>
          <w:fldChar w:fldCharType="separate"/>
        </w:r>
        <w:r w:rsidR="00436D0B">
          <w:rPr>
            <w:rStyle w:val="a9"/>
            <w:webHidden/>
          </w:rPr>
          <w:t>6</w:t>
        </w:r>
        <w:r w:rsidRPr="009F2004">
          <w:rPr>
            <w:rStyle w:val="a9"/>
            <w:webHidden/>
          </w:rPr>
          <w:fldChar w:fldCharType="end"/>
        </w:r>
      </w:hyperlink>
    </w:p>
    <w:p w14:paraId="3106FAA4" w14:textId="442D99F0" w:rsidR="007D3863" w:rsidRPr="00CE42AC" w:rsidRDefault="006A2591" w:rsidP="00CE42AC">
      <w:pPr>
        <w:spacing w:line="276" w:lineRule="auto"/>
        <w:ind w:right="283" w:firstLine="284"/>
        <w:rPr>
          <w:b/>
          <w:bCs/>
          <w:color w:val="000000"/>
          <w:sz w:val="24"/>
          <w:szCs w:val="24"/>
        </w:rPr>
      </w:pPr>
      <w:r w:rsidRPr="00C93A9C">
        <w:rPr>
          <w:color w:val="000000"/>
          <w:sz w:val="24"/>
          <w:szCs w:val="24"/>
        </w:rPr>
        <w:fldChar w:fldCharType="end"/>
      </w:r>
      <w:r w:rsidR="00CE42AC" w:rsidRPr="00CE42AC">
        <w:rPr>
          <w:b/>
          <w:bCs/>
          <w:color w:val="000000"/>
          <w:sz w:val="24"/>
          <w:szCs w:val="24"/>
        </w:rPr>
        <w:t>ПРИЛОЖЕНИЕ 1 - Техническое задание</w:t>
      </w:r>
    </w:p>
    <w:p w14:paraId="698C0127" w14:textId="14750200" w:rsidR="00CE42AC" w:rsidRDefault="00CE42AC" w:rsidP="00CE42AC">
      <w:pPr>
        <w:spacing w:line="276" w:lineRule="auto"/>
        <w:ind w:right="283" w:firstLine="284"/>
        <w:rPr>
          <w:b/>
          <w:bCs/>
          <w:color w:val="000000"/>
          <w:sz w:val="24"/>
          <w:szCs w:val="24"/>
        </w:rPr>
      </w:pPr>
      <w:r w:rsidRPr="00CE42AC">
        <w:rPr>
          <w:b/>
          <w:bCs/>
          <w:color w:val="000000"/>
          <w:sz w:val="24"/>
          <w:szCs w:val="24"/>
        </w:rPr>
        <w:t>ПРИЛОЖЕНИЕ 2 - Проект договора</w:t>
      </w:r>
    </w:p>
    <w:p w14:paraId="52C91581" w14:textId="4A24160B" w:rsidR="00B63C03" w:rsidRPr="00CE42AC" w:rsidRDefault="00B63C03" w:rsidP="00CE42AC">
      <w:pPr>
        <w:spacing w:line="276" w:lineRule="auto"/>
        <w:ind w:right="283" w:firstLine="284"/>
        <w:rPr>
          <w:b/>
          <w:bCs/>
          <w:color w:val="000000"/>
          <w:sz w:val="24"/>
          <w:szCs w:val="24"/>
        </w:rPr>
      </w:pPr>
      <w:r>
        <w:rPr>
          <w:b/>
          <w:bCs/>
          <w:color w:val="000000"/>
          <w:sz w:val="24"/>
          <w:szCs w:val="24"/>
        </w:rPr>
        <w:t>ПРИЛОЖЕНИЕ 3 – Обоснование начальной (максимальной) цены договора</w:t>
      </w:r>
    </w:p>
    <w:p w14:paraId="73CA28DC" w14:textId="77777777" w:rsidR="001A0584" w:rsidRPr="00FF144B" w:rsidRDefault="00EA6D79" w:rsidP="009F3369">
      <w:pPr>
        <w:pStyle w:val="1"/>
      </w:pPr>
      <w:bookmarkStart w:id="1" w:name="_Toc346097991"/>
      <w:bookmarkStart w:id="2" w:name="_Toc116632198"/>
      <w:r w:rsidRPr="00FF144B">
        <w:lastRenderedPageBreak/>
        <w:t>ОБЩИЕ ПОЛОЖЕНИЯ</w:t>
      </w:r>
      <w:bookmarkEnd w:id="1"/>
      <w:bookmarkEnd w:id="2"/>
    </w:p>
    <w:p w14:paraId="3452C34E" w14:textId="77777777" w:rsidR="00D637D7" w:rsidRPr="00D637D7" w:rsidRDefault="001A0584" w:rsidP="005E66CB">
      <w:pPr>
        <w:pStyle w:val="2"/>
        <w:ind w:hanging="283"/>
        <w:rPr>
          <w:szCs w:val="24"/>
        </w:rPr>
      </w:pPr>
      <w:bookmarkStart w:id="3" w:name="_Toc55285335"/>
      <w:bookmarkStart w:id="4" w:name="_Toc55305369"/>
      <w:bookmarkStart w:id="5" w:name="_Toc57314615"/>
      <w:bookmarkStart w:id="6" w:name="_Toc69728941"/>
      <w:bookmarkStart w:id="7" w:name="_Toc346097992"/>
      <w:bookmarkStart w:id="8" w:name="_Toc346098348"/>
      <w:bookmarkStart w:id="9" w:name="_Toc116632199"/>
      <w:r w:rsidRPr="00AB787F">
        <w:t xml:space="preserve">Общие </w:t>
      </w:r>
      <w:r w:rsidRPr="006C1003">
        <w:t>сведения</w:t>
      </w:r>
      <w:r w:rsidRPr="00AB787F">
        <w:t xml:space="preserve"> о </w:t>
      </w:r>
      <w:bookmarkEnd w:id="3"/>
      <w:bookmarkEnd w:id="4"/>
      <w:bookmarkEnd w:id="5"/>
      <w:bookmarkEnd w:id="6"/>
      <w:r w:rsidR="00E52AB1" w:rsidRPr="00D637D7">
        <w:rPr>
          <w:szCs w:val="24"/>
        </w:rPr>
        <w:t>конкурсе</w:t>
      </w:r>
      <w:r w:rsidR="006E2A54">
        <w:t xml:space="preserve"> </w:t>
      </w:r>
      <w:bookmarkEnd w:id="7"/>
      <w:bookmarkEnd w:id="8"/>
      <w:bookmarkEnd w:id="9"/>
    </w:p>
    <w:p w14:paraId="7580C6F0" w14:textId="57CDF9A1" w:rsidR="00D637D7" w:rsidRDefault="00FE4083" w:rsidP="00D637D7">
      <w:pPr>
        <w:pStyle w:val="30"/>
        <w:tabs>
          <w:tab w:val="clear" w:pos="1494"/>
        </w:tabs>
        <w:ind w:left="0" w:firstLine="568"/>
        <w:jc w:val="both"/>
        <w:rPr>
          <w:lang w:val="ru-RU"/>
        </w:rPr>
      </w:pPr>
      <w:r w:rsidRPr="00D637D7">
        <w:t>Заказчик</w:t>
      </w:r>
      <w:r w:rsidR="00D479C9" w:rsidRPr="00D637D7">
        <w:t xml:space="preserve"> </w:t>
      </w:r>
      <w:r w:rsidR="007464FC" w:rsidRPr="00D637D7">
        <w:t xml:space="preserve">(Организатор) </w:t>
      </w:r>
      <w:r w:rsidR="00D479C9" w:rsidRPr="00D637D7">
        <w:t xml:space="preserve">– ПАО «Калужская сбытовая компания», юр. адрес: </w:t>
      </w:r>
      <w:smartTag w:uri="urn:schemas-microsoft-com:office:smarttags" w:element="metricconverter">
        <w:smartTagPr>
          <w:attr w:name="ProductID" w:val="248001, г"/>
        </w:smartTagPr>
        <w:r w:rsidR="00D479C9" w:rsidRPr="00D637D7">
          <w:t>248001, г</w:t>
        </w:r>
      </w:smartTag>
      <w:r w:rsidR="00D479C9" w:rsidRPr="00D637D7">
        <w:t xml:space="preserve">. Калуга, пер. Суворова, д.8, почтовый адрес: </w:t>
      </w:r>
      <w:smartTag w:uri="urn:schemas-microsoft-com:office:smarttags" w:element="metricconverter">
        <w:smartTagPr>
          <w:attr w:name="ProductID" w:val="248001, г"/>
        </w:smartTagPr>
        <w:r w:rsidR="00D479C9" w:rsidRPr="00D637D7">
          <w:t>248001, г</w:t>
        </w:r>
      </w:smartTag>
      <w:r w:rsidR="00D479C9" w:rsidRPr="00D637D7">
        <w:t>. Калуга, пер. Суворова, д.</w:t>
      </w:r>
      <w:r w:rsidR="00546A39" w:rsidRPr="00D637D7">
        <w:t> </w:t>
      </w:r>
      <w:r w:rsidR="00D479C9" w:rsidRPr="00D637D7">
        <w:t>8</w:t>
      </w:r>
      <w:r w:rsidR="00546A39" w:rsidRPr="00D637D7">
        <w:t>.</w:t>
      </w:r>
      <w:r w:rsidR="00D479C9" w:rsidRPr="00D637D7">
        <w:t xml:space="preserve">  Извещением о проведении </w:t>
      </w:r>
      <w:r w:rsidR="00E52AB1" w:rsidRPr="00D637D7">
        <w:t>конкурса</w:t>
      </w:r>
      <w:r w:rsidR="00D479C9" w:rsidRPr="00D637D7">
        <w:t xml:space="preserve"> в электронной форме</w:t>
      </w:r>
      <w:r w:rsidR="00F94113" w:rsidRPr="00D637D7">
        <w:t>,</w:t>
      </w:r>
      <w:r w:rsidR="00D479C9" w:rsidRPr="00D637D7">
        <w:t xml:space="preserve"> опубликованным </w:t>
      </w:r>
      <w:r w:rsidR="00104C8A">
        <w:rPr>
          <w:bCs/>
          <w:lang w:val="ru-RU"/>
        </w:rPr>
        <w:t>09.12</w:t>
      </w:r>
      <w:r w:rsidR="00C207D1" w:rsidRPr="00D637D7">
        <w:rPr>
          <w:bCs/>
        </w:rPr>
        <w:t>.2024 г.</w:t>
      </w:r>
      <w:r w:rsidR="00BB46B6" w:rsidRPr="00D637D7">
        <w:rPr>
          <w:color w:val="FF0000"/>
        </w:rPr>
        <w:t xml:space="preserve"> </w:t>
      </w:r>
      <w:r w:rsidR="00920598" w:rsidRPr="00920598">
        <w:rPr>
          <w:lang w:val="ru-RU"/>
        </w:rPr>
        <w:t xml:space="preserve">на официальном сайте </w:t>
      </w:r>
      <w:r w:rsidR="00D479C9" w:rsidRPr="00920598">
        <w:t xml:space="preserve">Единой </w:t>
      </w:r>
      <w:r w:rsidR="00D479C9" w:rsidRPr="00D637D7">
        <w:t>информационной систем</w:t>
      </w:r>
      <w:r w:rsidR="00920598">
        <w:rPr>
          <w:lang w:val="ru-RU"/>
        </w:rPr>
        <w:t>ы</w:t>
      </w:r>
      <w:r w:rsidR="00D479C9" w:rsidRPr="00D637D7">
        <w:t xml:space="preserve"> в сфере закупок </w:t>
      </w:r>
      <w:r w:rsidR="00912AFC" w:rsidRPr="00D637D7">
        <w:t>https://</w:t>
      </w:r>
      <w:hyperlink r:id="rId9" w:history="1">
        <w:r w:rsidR="00D479C9" w:rsidRPr="00D637D7">
          <w:rPr>
            <w:rStyle w:val="a9"/>
            <w:szCs w:val="24"/>
          </w:rPr>
          <w:t>zakupki.gov.ru</w:t>
        </w:r>
      </w:hyperlink>
      <w:r w:rsidR="00D479C9" w:rsidRPr="00D637D7">
        <w:t xml:space="preserve">, официальном сайте  Заказчика  </w:t>
      </w:r>
      <w:hyperlink r:id="rId10" w:history="1">
        <w:bookmarkStart w:id="10" w:name="_Hlk64454609"/>
        <w:r w:rsidR="002C4228" w:rsidRPr="00D637D7">
          <w:rPr>
            <w:rStyle w:val="a9"/>
            <w:szCs w:val="24"/>
            <w:lang w:val="en-US"/>
          </w:rPr>
          <w:t>https</w:t>
        </w:r>
        <w:r w:rsidR="002C4228" w:rsidRPr="00D637D7">
          <w:rPr>
            <w:rStyle w:val="a9"/>
            <w:szCs w:val="24"/>
          </w:rPr>
          <w:t>://</w:t>
        </w:r>
        <w:bookmarkEnd w:id="10"/>
        <w:r w:rsidR="002C4228" w:rsidRPr="00D637D7">
          <w:rPr>
            <w:rStyle w:val="a9"/>
            <w:szCs w:val="24"/>
          </w:rPr>
          <w:t>ks</w:t>
        </w:r>
        <w:r w:rsidR="002C4228" w:rsidRPr="00D637D7">
          <w:rPr>
            <w:rStyle w:val="a9"/>
            <w:szCs w:val="24"/>
            <w:lang w:val="en-US"/>
          </w:rPr>
          <w:t>k</w:t>
        </w:r>
        <w:r w:rsidR="002C4228" w:rsidRPr="00D637D7">
          <w:rPr>
            <w:rStyle w:val="a9"/>
            <w:szCs w:val="24"/>
          </w:rPr>
          <w:t>kaluga.ru</w:t>
        </w:r>
      </w:hyperlink>
      <w:r w:rsidR="00D479C9" w:rsidRPr="00D637D7">
        <w:t xml:space="preserve"> и на электронной торговой площадке Газпромбанка (ЭТП ГПБ) </w:t>
      </w:r>
      <w:hyperlink r:id="rId11" w:history="1">
        <w:r w:rsidR="00AE19EC" w:rsidRPr="00D637D7">
          <w:rPr>
            <w:rStyle w:val="a9"/>
            <w:szCs w:val="24"/>
          </w:rPr>
          <w:t>https://etpgpb.ru</w:t>
        </w:r>
      </w:hyperlink>
      <w:r w:rsidR="00AE19EC" w:rsidRPr="00D637D7">
        <w:rPr>
          <w:sz w:val="12"/>
          <w:szCs w:val="12"/>
        </w:rPr>
        <w:t xml:space="preserve"> </w:t>
      </w:r>
      <w:r w:rsidR="00D479C9" w:rsidRPr="00D637D7">
        <w:t xml:space="preserve">, приглашает юридических лиц и индивидуальных предпринимателей к участию в </w:t>
      </w:r>
      <w:r w:rsidR="00E52AB1" w:rsidRPr="00D637D7">
        <w:t>конкурсе</w:t>
      </w:r>
      <w:r w:rsidR="00D479C9" w:rsidRPr="00D637D7">
        <w:t xml:space="preserve"> в электронной форме.</w:t>
      </w:r>
    </w:p>
    <w:p w14:paraId="0FFCAC14" w14:textId="6B623A34" w:rsidR="00D637D7" w:rsidRDefault="000E7DE9" w:rsidP="00D637D7">
      <w:pPr>
        <w:pStyle w:val="30"/>
        <w:tabs>
          <w:tab w:val="clear" w:pos="1494"/>
        </w:tabs>
        <w:ind w:left="0" w:firstLine="567"/>
        <w:jc w:val="both"/>
        <w:rPr>
          <w:lang w:val="ru-RU"/>
        </w:rPr>
      </w:pPr>
      <w:r w:rsidRPr="00D637D7">
        <w:t xml:space="preserve">Настоящий </w:t>
      </w:r>
      <w:r w:rsidR="00E52AB1" w:rsidRPr="00D637D7">
        <w:t>конкурс</w:t>
      </w:r>
      <w:r w:rsidRPr="00D637D7">
        <w:t xml:space="preserve"> проводится в соответствии с правилами и с использованием функционала </w:t>
      </w:r>
      <w:r w:rsidR="008F74EA" w:rsidRPr="00D637D7">
        <w:t>ЭТП ГПБ</w:t>
      </w:r>
      <w:r w:rsidRPr="00D637D7">
        <w:t>.</w:t>
      </w:r>
    </w:p>
    <w:p w14:paraId="1B2C7344" w14:textId="134EBC31" w:rsidR="00D637D7" w:rsidRDefault="000E7DE9" w:rsidP="00D637D7">
      <w:pPr>
        <w:pStyle w:val="30"/>
        <w:tabs>
          <w:tab w:val="clear" w:pos="1494"/>
        </w:tabs>
        <w:ind w:left="0" w:firstLine="567"/>
        <w:jc w:val="both"/>
      </w:pPr>
      <w:r w:rsidRPr="00D04A7C">
        <w:t xml:space="preserve">Предмет </w:t>
      </w:r>
      <w:r w:rsidR="00E52AB1">
        <w:t>конкурса</w:t>
      </w:r>
      <w:r w:rsidR="00FE4083" w:rsidRPr="00D04A7C">
        <w:rPr>
          <w:iCs/>
        </w:rPr>
        <w:t xml:space="preserve"> –</w:t>
      </w:r>
      <w:r w:rsidR="000A0495">
        <w:rPr>
          <w:iCs/>
        </w:rPr>
        <w:t xml:space="preserve"> </w:t>
      </w:r>
      <w:r w:rsidR="0071411A">
        <w:t xml:space="preserve">приобретение оборудования </w:t>
      </w:r>
      <w:r w:rsidR="00AE19EC">
        <w:t>«</w:t>
      </w:r>
      <w:r w:rsidR="0071411A">
        <w:t>зарядны</w:t>
      </w:r>
      <w:r w:rsidR="00AE19EC">
        <w:t xml:space="preserve">е </w:t>
      </w:r>
      <w:r w:rsidR="0071411A">
        <w:t>станци</w:t>
      </w:r>
      <w:r w:rsidR="00AE19EC">
        <w:t xml:space="preserve">и для электроавтомобилей </w:t>
      </w:r>
      <w:r w:rsidR="00E14DF5">
        <w:t>постоянного тока</w:t>
      </w:r>
      <w:r w:rsidR="00AE19EC">
        <w:t>»</w:t>
      </w:r>
      <w:r w:rsidR="00F14FE2" w:rsidRPr="006E2A54">
        <w:t>.</w:t>
      </w:r>
    </w:p>
    <w:p w14:paraId="36E28605" w14:textId="2B3C40C3" w:rsidR="00D637D7" w:rsidRDefault="00D637D7" w:rsidP="00D637D7">
      <w:pPr>
        <w:pStyle w:val="30"/>
        <w:tabs>
          <w:tab w:val="clear" w:pos="1494"/>
        </w:tabs>
        <w:ind w:left="0" w:firstLine="567"/>
        <w:jc w:val="both"/>
        <w:rPr>
          <w:lang w:val="ru-RU"/>
        </w:rPr>
      </w:pPr>
      <w:r>
        <w:rPr>
          <w:lang w:val="ru-RU"/>
        </w:rPr>
        <w:t>К</w:t>
      </w:r>
      <w:proofErr w:type="spellStart"/>
      <w:r w:rsidR="000E7DE9" w:rsidRPr="00DB00A9">
        <w:t>оличество</w:t>
      </w:r>
      <w:proofErr w:type="spellEnd"/>
      <w:r w:rsidR="000E7DE9" w:rsidRPr="00DB00A9">
        <w:t xml:space="preserve"> лотов </w:t>
      </w:r>
      <w:r w:rsidR="000E7DE9" w:rsidRPr="00163D51">
        <w:t>—</w:t>
      </w:r>
      <w:r w:rsidR="000E7DE9" w:rsidRPr="00DB00A9">
        <w:t xml:space="preserve"> </w:t>
      </w:r>
      <w:r w:rsidR="00A363C9">
        <w:t>1</w:t>
      </w:r>
      <w:r w:rsidR="000A0495">
        <w:t xml:space="preserve"> (</w:t>
      </w:r>
      <w:r w:rsidR="00A363C9">
        <w:t>один</w:t>
      </w:r>
      <w:r w:rsidR="00F7129B" w:rsidRPr="00DB00A9">
        <w:t>).</w:t>
      </w:r>
    </w:p>
    <w:p w14:paraId="4828D5E2" w14:textId="61A211F8" w:rsidR="00D637D7" w:rsidRDefault="00910398" w:rsidP="00D637D7">
      <w:pPr>
        <w:pStyle w:val="30"/>
        <w:tabs>
          <w:tab w:val="clear" w:pos="1494"/>
        </w:tabs>
        <w:ind w:left="0" w:firstLine="567"/>
        <w:jc w:val="both"/>
        <w:rPr>
          <w:lang w:val="ru-RU"/>
        </w:rPr>
      </w:pPr>
      <w:r>
        <w:t>Объем</w:t>
      </w:r>
      <w:r w:rsidR="00204208">
        <w:rPr>
          <w:lang w:val="ru-RU"/>
        </w:rPr>
        <w:t xml:space="preserve"> работ </w:t>
      </w:r>
      <w:r w:rsidR="00504F02">
        <w:t xml:space="preserve">и </w:t>
      </w:r>
      <w:r>
        <w:t>п</w:t>
      </w:r>
      <w:r w:rsidR="000E7DE9" w:rsidRPr="00F7129B">
        <w:t xml:space="preserve">одробные требования изложены в Техническом задании </w:t>
      </w:r>
      <w:r w:rsidR="003C37DA" w:rsidRPr="00583CE1">
        <w:t>(Приложение №</w:t>
      </w:r>
      <w:r w:rsidRPr="00910398">
        <w:t xml:space="preserve"> 1</w:t>
      </w:r>
      <w:r w:rsidR="003C37DA" w:rsidRPr="00583CE1">
        <w:t xml:space="preserve"> Документации)</w:t>
      </w:r>
      <w:r w:rsidR="000E7DE9" w:rsidRPr="00F7129B">
        <w:t xml:space="preserve"> (здесь и далее ссылки относятся к настоящей Документации). Проект договора, который будет заключен по результатам </w:t>
      </w:r>
      <w:r w:rsidR="00E52AB1">
        <w:t>Конкурса</w:t>
      </w:r>
      <w:r w:rsidR="00871A39" w:rsidRPr="00F75C52">
        <w:t xml:space="preserve">, приведен в </w:t>
      </w:r>
      <w:r w:rsidR="003C37DA" w:rsidRPr="00583CE1">
        <w:t>Приложени</w:t>
      </w:r>
      <w:r w:rsidR="003C37DA">
        <w:t>и</w:t>
      </w:r>
      <w:r w:rsidR="003C37DA" w:rsidRPr="00583CE1">
        <w:t xml:space="preserve"> №</w:t>
      </w:r>
      <w:r>
        <w:t> </w:t>
      </w:r>
      <w:r w:rsidR="003C37DA" w:rsidRPr="00583CE1">
        <w:t>2 Документации</w:t>
      </w:r>
      <w:r w:rsidR="000E7DE9" w:rsidRPr="00F75C52">
        <w:t xml:space="preserve">. Порядок проведения </w:t>
      </w:r>
      <w:r w:rsidR="00E52AB1">
        <w:t>конкурса</w:t>
      </w:r>
      <w:r w:rsidR="000E7DE9" w:rsidRPr="00F75C52">
        <w:t xml:space="preserve"> и участия в нем, а также инструкции по подготовке </w:t>
      </w:r>
      <w:r w:rsidR="00DD1476">
        <w:t>заявок</w:t>
      </w:r>
      <w:r w:rsidR="000E7DE9" w:rsidRPr="00F75C52">
        <w:t xml:space="preserve">, приведены в </w:t>
      </w:r>
      <w:r w:rsidR="00871A39" w:rsidRPr="00F75C52">
        <w:t xml:space="preserve">Разделе </w:t>
      </w:r>
      <w:r w:rsidR="003C37DA">
        <w:t>2</w:t>
      </w:r>
      <w:r w:rsidR="000E7DE9" w:rsidRPr="00F75C52">
        <w:t xml:space="preserve">. Формы документов, которые необходимо подготовить и подать в составе </w:t>
      </w:r>
      <w:r w:rsidR="00DD1476">
        <w:t>заявки</w:t>
      </w:r>
      <w:r w:rsidR="00871A39" w:rsidRPr="00F75C52">
        <w:t xml:space="preserve">, приведены в Разделе </w:t>
      </w:r>
      <w:r w:rsidR="003C37DA">
        <w:t>3</w:t>
      </w:r>
      <w:r w:rsidR="000E7DE9" w:rsidRPr="00163D51">
        <w:t>.</w:t>
      </w:r>
    </w:p>
    <w:p w14:paraId="08F1B45A" w14:textId="18008C0E" w:rsidR="00204208" w:rsidRPr="00D637D7" w:rsidRDefault="00D637D7" w:rsidP="00D637D7">
      <w:pPr>
        <w:pStyle w:val="2"/>
        <w:numPr>
          <w:ilvl w:val="0"/>
          <w:numId w:val="0"/>
        </w:numPr>
        <w:ind w:firstLine="567"/>
        <w:jc w:val="both"/>
        <w:rPr>
          <w:b w:val="0"/>
          <w:bCs/>
          <w:szCs w:val="24"/>
        </w:rPr>
      </w:pPr>
      <w:r w:rsidRPr="00D637D7">
        <w:rPr>
          <w:b w:val="0"/>
          <w:bCs/>
          <w:szCs w:val="24"/>
          <w:lang w:val="ru-RU"/>
        </w:rPr>
        <w:t xml:space="preserve">1.1.6 </w:t>
      </w:r>
      <w:r w:rsidR="000E7DE9" w:rsidRPr="00D637D7">
        <w:rPr>
          <w:b w:val="0"/>
          <w:bCs/>
          <w:szCs w:val="24"/>
        </w:rPr>
        <w:t>Д</w:t>
      </w:r>
      <w:r w:rsidR="00BB46B6" w:rsidRPr="00D637D7">
        <w:rPr>
          <w:b w:val="0"/>
          <w:bCs/>
          <w:szCs w:val="24"/>
        </w:rPr>
        <w:t xml:space="preserve">ля справок обращаться: </w:t>
      </w:r>
    </w:p>
    <w:p w14:paraId="0ECB2AA0" w14:textId="696742DD" w:rsidR="00204208" w:rsidRPr="00D637D7" w:rsidRDefault="00204208" w:rsidP="00204208">
      <w:pPr>
        <w:autoSpaceDE w:val="0"/>
        <w:autoSpaceDN w:val="0"/>
        <w:adjustRightInd w:val="0"/>
        <w:spacing w:before="60" w:line="240" w:lineRule="auto"/>
        <w:ind w:firstLine="709"/>
        <w:rPr>
          <w:i/>
          <w:color w:val="000000"/>
          <w:sz w:val="24"/>
          <w:szCs w:val="24"/>
        </w:rPr>
      </w:pPr>
      <w:r w:rsidRPr="00D637D7">
        <w:rPr>
          <w:iCs/>
          <w:sz w:val="24"/>
          <w:szCs w:val="24"/>
        </w:rPr>
        <w:t xml:space="preserve">- </w:t>
      </w:r>
      <w:r w:rsidR="00E14DF5" w:rsidRPr="00D637D7">
        <w:rPr>
          <w:i/>
          <w:sz w:val="24"/>
          <w:szCs w:val="24"/>
        </w:rPr>
        <w:t xml:space="preserve">по техническим вопросам </w:t>
      </w:r>
      <w:r w:rsidR="0071411A" w:rsidRPr="00D637D7">
        <w:rPr>
          <w:i/>
          <w:sz w:val="24"/>
          <w:szCs w:val="24"/>
        </w:rPr>
        <w:t xml:space="preserve">Харитонов Илья Дмитриевич (4842)21-00-88,  </w:t>
      </w:r>
      <w:hyperlink r:id="rId12" w:history="1">
        <w:r w:rsidR="0071411A" w:rsidRPr="00D637D7">
          <w:rPr>
            <w:rStyle w:val="a9"/>
            <w:i/>
            <w:sz w:val="24"/>
            <w:szCs w:val="24"/>
            <w:lang w:val="en-US"/>
          </w:rPr>
          <w:t>kid</w:t>
        </w:r>
        <w:r w:rsidR="0071411A" w:rsidRPr="00D637D7">
          <w:rPr>
            <w:rStyle w:val="a9"/>
            <w:i/>
            <w:sz w:val="24"/>
            <w:szCs w:val="24"/>
          </w:rPr>
          <w:t>@ksk.kaluga.ru</w:t>
        </w:r>
      </w:hyperlink>
      <w:r w:rsidRPr="00D637D7">
        <w:rPr>
          <w:i/>
          <w:color w:val="000000"/>
          <w:sz w:val="24"/>
          <w:szCs w:val="24"/>
        </w:rPr>
        <w:t>;</w:t>
      </w:r>
      <w:r w:rsidR="00E14DF5" w:rsidRPr="00D637D7">
        <w:rPr>
          <w:i/>
          <w:sz w:val="24"/>
          <w:szCs w:val="24"/>
        </w:rPr>
        <w:t xml:space="preserve"> Мезенцев Андрей Анатольевич, тел.: (4842)21-00-90,  </w:t>
      </w:r>
      <w:hyperlink r:id="rId13" w:history="1">
        <w:r w:rsidR="00E14DF5" w:rsidRPr="00D637D7">
          <w:rPr>
            <w:rStyle w:val="a9"/>
            <w:i/>
            <w:sz w:val="24"/>
            <w:szCs w:val="24"/>
            <w:lang w:val="en-US"/>
          </w:rPr>
          <w:t>maa</w:t>
        </w:r>
        <w:r w:rsidR="00E14DF5" w:rsidRPr="00D637D7">
          <w:rPr>
            <w:rStyle w:val="a9"/>
            <w:i/>
            <w:sz w:val="24"/>
            <w:szCs w:val="24"/>
          </w:rPr>
          <w:t>@ksk.kaluga.ru</w:t>
        </w:r>
      </w:hyperlink>
      <w:r w:rsidR="00E14DF5" w:rsidRPr="00D637D7">
        <w:rPr>
          <w:i/>
          <w:sz w:val="24"/>
          <w:szCs w:val="24"/>
        </w:rPr>
        <w:t>.</w:t>
      </w:r>
    </w:p>
    <w:p w14:paraId="76F56B69" w14:textId="249B4861" w:rsidR="00D637D7" w:rsidRPr="00D637D7" w:rsidRDefault="00204208" w:rsidP="00D637D7">
      <w:pPr>
        <w:autoSpaceDE w:val="0"/>
        <w:autoSpaceDN w:val="0"/>
        <w:adjustRightInd w:val="0"/>
        <w:spacing w:before="60" w:after="60" w:line="240" w:lineRule="auto"/>
        <w:ind w:firstLine="709"/>
        <w:rPr>
          <w:i/>
          <w:color w:val="000000"/>
          <w:sz w:val="24"/>
          <w:szCs w:val="24"/>
        </w:rPr>
      </w:pPr>
      <w:r w:rsidRPr="00D637D7">
        <w:rPr>
          <w:i/>
          <w:color w:val="000000"/>
          <w:sz w:val="24"/>
          <w:szCs w:val="24"/>
        </w:rPr>
        <w:t xml:space="preserve">- по вопросам организации торговой процедуры Семенова Екатерина Евгеньевна, тел. (4842)701-854, </w:t>
      </w:r>
      <w:hyperlink r:id="rId14" w:history="1">
        <w:r w:rsidR="00D637D7" w:rsidRPr="00D637D7">
          <w:rPr>
            <w:rStyle w:val="a9"/>
            <w:i/>
            <w:sz w:val="24"/>
            <w:szCs w:val="24"/>
            <w:lang w:val="en-US"/>
          </w:rPr>
          <w:t>eep</w:t>
        </w:r>
        <w:r w:rsidR="00D637D7" w:rsidRPr="00D637D7">
          <w:rPr>
            <w:rStyle w:val="a9"/>
            <w:i/>
            <w:sz w:val="24"/>
            <w:szCs w:val="24"/>
          </w:rPr>
          <w:t>@</w:t>
        </w:r>
        <w:r w:rsidR="00D637D7" w:rsidRPr="00D637D7">
          <w:rPr>
            <w:rStyle w:val="a9"/>
            <w:i/>
            <w:sz w:val="24"/>
            <w:szCs w:val="24"/>
            <w:lang w:val="en-US"/>
          </w:rPr>
          <w:t>ksk</w:t>
        </w:r>
        <w:r w:rsidR="00D637D7" w:rsidRPr="00D637D7">
          <w:rPr>
            <w:rStyle w:val="a9"/>
            <w:i/>
            <w:sz w:val="24"/>
            <w:szCs w:val="24"/>
          </w:rPr>
          <w:t>.</w:t>
        </w:r>
        <w:r w:rsidR="00D637D7" w:rsidRPr="00D637D7">
          <w:rPr>
            <w:rStyle w:val="a9"/>
            <w:i/>
            <w:sz w:val="24"/>
            <w:szCs w:val="24"/>
            <w:lang w:val="en-US"/>
          </w:rPr>
          <w:t>kaluga</w:t>
        </w:r>
        <w:r w:rsidR="00D637D7" w:rsidRPr="00D637D7">
          <w:rPr>
            <w:rStyle w:val="a9"/>
            <w:i/>
            <w:sz w:val="24"/>
            <w:szCs w:val="24"/>
          </w:rPr>
          <w:t>.</w:t>
        </w:r>
        <w:proofErr w:type="spellStart"/>
        <w:r w:rsidR="00D637D7" w:rsidRPr="00D637D7">
          <w:rPr>
            <w:rStyle w:val="a9"/>
            <w:i/>
            <w:sz w:val="24"/>
            <w:szCs w:val="24"/>
            <w:lang w:val="en-US"/>
          </w:rPr>
          <w:t>ru</w:t>
        </w:r>
        <w:proofErr w:type="spellEnd"/>
      </w:hyperlink>
      <w:r w:rsidRPr="00D637D7">
        <w:rPr>
          <w:i/>
          <w:color w:val="000000"/>
          <w:sz w:val="24"/>
          <w:szCs w:val="24"/>
        </w:rPr>
        <w:t>.</w:t>
      </w:r>
    </w:p>
    <w:p w14:paraId="00844400" w14:textId="57E49358" w:rsidR="00D479C9" w:rsidRPr="00D637D7" w:rsidRDefault="000E7DE9" w:rsidP="00D637D7">
      <w:pPr>
        <w:autoSpaceDE w:val="0"/>
        <w:autoSpaceDN w:val="0"/>
        <w:adjustRightInd w:val="0"/>
        <w:spacing w:before="60" w:after="60" w:line="240" w:lineRule="auto"/>
        <w:ind w:firstLine="709"/>
        <w:rPr>
          <w:sz w:val="24"/>
          <w:szCs w:val="24"/>
        </w:rPr>
      </w:pPr>
      <w:r w:rsidRPr="00D637D7">
        <w:rPr>
          <w:sz w:val="24"/>
          <w:szCs w:val="24"/>
        </w:rPr>
        <w:t xml:space="preserve">В условия </w:t>
      </w:r>
      <w:r w:rsidR="00E52AB1" w:rsidRPr="00D637D7">
        <w:rPr>
          <w:sz w:val="24"/>
          <w:szCs w:val="24"/>
        </w:rPr>
        <w:t>конкурса</w:t>
      </w:r>
      <w:r w:rsidRPr="00D637D7">
        <w:rPr>
          <w:sz w:val="24"/>
          <w:szCs w:val="24"/>
        </w:rPr>
        <w:t xml:space="preserve">, прежде всего (но не ограничиваясь) в Техническое задание </w:t>
      </w:r>
      <w:r w:rsidR="00142E68" w:rsidRPr="00D637D7">
        <w:rPr>
          <w:sz w:val="24"/>
          <w:szCs w:val="24"/>
        </w:rPr>
        <w:t>(</w:t>
      </w:r>
      <w:r w:rsidR="00583CE1" w:rsidRPr="00D637D7">
        <w:rPr>
          <w:sz w:val="24"/>
          <w:szCs w:val="24"/>
        </w:rPr>
        <w:t>Приложение №</w:t>
      </w:r>
      <w:r w:rsidR="00C24B6D" w:rsidRPr="00D637D7">
        <w:rPr>
          <w:sz w:val="24"/>
          <w:szCs w:val="24"/>
        </w:rPr>
        <w:t> 1</w:t>
      </w:r>
      <w:r w:rsidR="00583CE1" w:rsidRPr="00D637D7">
        <w:rPr>
          <w:sz w:val="24"/>
          <w:szCs w:val="24"/>
        </w:rPr>
        <w:t xml:space="preserve"> Документации</w:t>
      </w:r>
      <w:r w:rsidR="00142E68" w:rsidRPr="00D637D7">
        <w:rPr>
          <w:sz w:val="24"/>
          <w:szCs w:val="24"/>
        </w:rPr>
        <w:t>)</w:t>
      </w:r>
      <w:r w:rsidRPr="00D637D7">
        <w:rPr>
          <w:sz w:val="24"/>
          <w:szCs w:val="24"/>
        </w:rPr>
        <w:t xml:space="preserve">, в проект Договора </w:t>
      </w:r>
      <w:r w:rsidR="00871A39" w:rsidRPr="00D637D7">
        <w:rPr>
          <w:sz w:val="24"/>
          <w:szCs w:val="24"/>
        </w:rPr>
        <w:t>(</w:t>
      </w:r>
      <w:r w:rsidR="00583CE1" w:rsidRPr="00D637D7">
        <w:rPr>
          <w:sz w:val="24"/>
          <w:szCs w:val="24"/>
        </w:rPr>
        <w:t>Приложение №2 Документации</w:t>
      </w:r>
      <w:r w:rsidR="00142E68" w:rsidRPr="00D637D7">
        <w:rPr>
          <w:sz w:val="24"/>
          <w:szCs w:val="24"/>
        </w:rPr>
        <w:t>)</w:t>
      </w:r>
      <w:r w:rsidRPr="00D637D7">
        <w:rPr>
          <w:sz w:val="24"/>
          <w:szCs w:val="24"/>
        </w:rPr>
        <w:t xml:space="preserve">, в требования к Участникам, могут быть внесены изменения, в том числе существенные. </w:t>
      </w:r>
    </w:p>
    <w:p w14:paraId="2C44EED6" w14:textId="28B0DF34" w:rsidR="006F2DAA" w:rsidRPr="00D637D7" w:rsidRDefault="00D479C9" w:rsidP="00D637D7">
      <w:pPr>
        <w:pStyle w:val="30"/>
        <w:numPr>
          <w:ilvl w:val="2"/>
          <w:numId w:val="46"/>
        </w:numPr>
        <w:tabs>
          <w:tab w:val="clear" w:pos="1475"/>
        </w:tabs>
        <w:ind w:left="0" w:firstLine="568"/>
        <w:jc w:val="both"/>
        <w:rPr>
          <w:szCs w:val="24"/>
        </w:rPr>
      </w:pPr>
      <w:r w:rsidRPr="00D637D7">
        <w:rPr>
          <w:szCs w:val="24"/>
        </w:rPr>
        <w:t xml:space="preserve">Для участия в </w:t>
      </w:r>
      <w:r w:rsidR="00E52AB1" w:rsidRPr="00D637D7">
        <w:rPr>
          <w:szCs w:val="24"/>
        </w:rPr>
        <w:t>конкурсе</w:t>
      </w:r>
      <w:r w:rsidRPr="00D637D7">
        <w:rPr>
          <w:szCs w:val="24"/>
        </w:rPr>
        <w:t xml:space="preserve"> юридическое лицо или индивидуальный предприниматель должны быть зарегистрированы в системе ЭТП ГПБ в качестве участников данной системы, т.е., должны заключить соответствующий договор с оператором системы в соответствии с правилами, условиями и порядком регистрации системы ЭТП ГПБ, а также должны быть зарегистрированы системой ЭТП ГПБ в качестве Участника данного </w:t>
      </w:r>
      <w:r w:rsidR="00E52AB1" w:rsidRPr="00D637D7">
        <w:rPr>
          <w:szCs w:val="24"/>
        </w:rPr>
        <w:t>конкурса</w:t>
      </w:r>
      <w:r w:rsidRPr="00D637D7">
        <w:rPr>
          <w:szCs w:val="24"/>
        </w:rPr>
        <w:t xml:space="preserve"> в установленном порядке.</w:t>
      </w:r>
    </w:p>
    <w:p w14:paraId="7EE6E0CA" w14:textId="1B14878A" w:rsidR="006F2DAA" w:rsidRPr="00D637D7" w:rsidRDefault="006F2DAA" w:rsidP="006F2DAA">
      <w:pPr>
        <w:pStyle w:val="30"/>
        <w:ind w:left="0" w:firstLine="227"/>
        <w:jc w:val="both"/>
        <w:rPr>
          <w:szCs w:val="24"/>
        </w:rPr>
      </w:pPr>
      <w:r w:rsidRPr="00D637D7">
        <w:rPr>
          <w:szCs w:val="24"/>
        </w:rPr>
        <w:t xml:space="preserve">Участники </w:t>
      </w:r>
      <w:r w:rsidR="00E52AB1" w:rsidRPr="00D637D7">
        <w:rPr>
          <w:szCs w:val="24"/>
        </w:rPr>
        <w:t>конкурса</w:t>
      </w:r>
      <w:r w:rsidRPr="00D637D7">
        <w:rPr>
          <w:szCs w:val="24"/>
        </w:rPr>
        <w:t xml:space="preserve"> должны получить Документацию в порядке, указанном в Извещении.</w:t>
      </w:r>
    </w:p>
    <w:p w14:paraId="04EE853F" w14:textId="77777777" w:rsidR="00D637D7" w:rsidRPr="00D637D7" w:rsidRDefault="007401AC" w:rsidP="00990143">
      <w:pPr>
        <w:pStyle w:val="30"/>
        <w:spacing w:line="240" w:lineRule="auto"/>
        <w:ind w:left="0" w:firstLine="284"/>
        <w:jc w:val="both"/>
        <w:rPr>
          <w:szCs w:val="24"/>
        </w:rPr>
      </w:pPr>
      <w:r w:rsidRPr="00C207D1">
        <w:t xml:space="preserve">Участники </w:t>
      </w:r>
      <w:r w:rsidR="00E52AB1">
        <w:t>конкурса</w:t>
      </w:r>
      <w:r w:rsidRPr="00C207D1">
        <w:t xml:space="preserve"> должны подать </w:t>
      </w:r>
      <w:r w:rsidR="009B32C7" w:rsidRPr="00C207D1">
        <w:t>заявки</w:t>
      </w:r>
      <w:r w:rsidRPr="00C207D1">
        <w:t xml:space="preserve"> в электронном виде через систему </w:t>
      </w:r>
      <w:r w:rsidR="001003B4" w:rsidRPr="00C207D1">
        <w:t>ЭТП ГПБ</w:t>
      </w:r>
      <w:r w:rsidR="00C67D42" w:rsidRPr="00C207D1">
        <w:t>.</w:t>
      </w:r>
    </w:p>
    <w:p w14:paraId="5AC637A5" w14:textId="783D1CB1" w:rsidR="00D637D7" w:rsidRPr="00104C8A" w:rsidRDefault="00A80209" w:rsidP="000C0018">
      <w:pPr>
        <w:pStyle w:val="30"/>
        <w:tabs>
          <w:tab w:val="clear" w:pos="1494"/>
        </w:tabs>
        <w:spacing w:line="240" w:lineRule="auto"/>
        <w:ind w:left="0" w:firstLine="284"/>
        <w:jc w:val="both"/>
        <w:rPr>
          <w:szCs w:val="24"/>
        </w:rPr>
      </w:pPr>
      <w:r w:rsidRPr="00D637D7">
        <w:rPr>
          <w:szCs w:val="24"/>
        </w:rPr>
        <w:t xml:space="preserve">      </w:t>
      </w:r>
      <w:r w:rsidRPr="00104C8A">
        <w:rPr>
          <w:b/>
          <w:snapToGrid/>
          <w:szCs w:val="24"/>
        </w:rPr>
        <w:t xml:space="preserve">Начальная (максимальная) цена </w:t>
      </w:r>
      <w:r w:rsidRPr="00104C8A">
        <w:rPr>
          <w:bCs/>
          <w:snapToGrid/>
          <w:szCs w:val="24"/>
        </w:rPr>
        <w:t xml:space="preserve">рассчитана методом </w:t>
      </w:r>
      <w:r w:rsidR="0071411A" w:rsidRPr="00104C8A">
        <w:rPr>
          <w:bCs/>
          <w:snapToGrid/>
          <w:szCs w:val="24"/>
        </w:rPr>
        <w:t>сопостав</w:t>
      </w:r>
      <w:r w:rsidR="00AE19EC" w:rsidRPr="00104C8A">
        <w:rPr>
          <w:bCs/>
          <w:snapToGrid/>
          <w:szCs w:val="24"/>
        </w:rPr>
        <w:t xml:space="preserve">ления </w:t>
      </w:r>
      <w:r w:rsidR="0071411A" w:rsidRPr="00104C8A">
        <w:rPr>
          <w:bCs/>
          <w:snapToGrid/>
          <w:szCs w:val="24"/>
        </w:rPr>
        <w:t>рыночных цен</w:t>
      </w:r>
      <w:r w:rsidR="00C207D1" w:rsidRPr="00104C8A">
        <w:rPr>
          <w:bCs/>
          <w:snapToGrid/>
          <w:szCs w:val="24"/>
        </w:rPr>
        <w:t xml:space="preserve"> </w:t>
      </w:r>
      <w:r w:rsidR="0071411A" w:rsidRPr="00104C8A">
        <w:rPr>
          <w:bCs/>
          <w:snapToGrid/>
          <w:szCs w:val="24"/>
        </w:rPr>
        <w:t xml:space="preserve">и </w:t>
      </w:r>
      <w:r w:rsidR="00AE19EC" w:rsidRPr="00104C8A">
        <w:rPr>
          <w:bCs/>
          <w:snapToGrid/>
          <w:szCs w:val="24"/>
        </w:rPr>
        <w:t xml:space="preserve">составит: </w:t>
      </w:r>
      <w:bookmarkStart w:id="11" w:name="_Hlk183160087"/>
      <w:r w:rsidR="00FA0FA7" w:rsidRPr="00104C8A">
        <w:rPr>
          <w:b/>
          <w:snapToGrid/>
          <w:szCs w:val="24"/>
        </w:rPr>
        <w:t xml:space="preserve">12 914 250 </w:t>
      </w:r>
      <w:r w:rsidR="005444D9" w:rsidRPr="00104C8A">
        <w:rPr>
          <w:b/>
          <w:snapToGrid/>
          <w:szCs w:val="24"/>
        </w:rPr>
        <w:t>(</w:t>
      </w:r>
      <w:r w:rsidR="00FA0FA7" w:rsidRPr="00104C8A">
        <w:rPr>
          <w:b/>
          <w:snapToGrid/>
          <w:szCs w:val="24"/>
        </w:rPr>
        <w:t>двенадцать</w:t>
      </w:r>
      <w:r w:rsidR="005444D9" w:rsidRPr="00104C8A">
        <w:rPr>
          <w:b/>
          <w:snapToGrid/>
          <w:szCs w:val="24"/>
        </w:rPr>
        <w:t xml:space="preserve"> миллионов </w:t>
      </w:r>
      <w:r w:rsidR="00FA0FA7" w:rsidRPr="00104C8A">
        <w:rPr>
          <w:b/>
          <w:snapToGrid/>
          <w:szCs w:val="24"/>
        </w:rPr>
        <w:t xml:space="preserve">девятьсот четырнадцать </w:t>
      </w:r>
      <w:r w:rsidR="005444D9" w:rsidRPr="00104C8A">
        <w:rPr>
          <w:b/>
          <w:snapToGrid/>
          <w:szCs w:val="24"/>
        </w:rPr>
        <w:t>тысяч</w:t>
      </w:r>
      <w:r w:rsidR="00FA0FA7" w:rsidRPr="00104C8A">
        <w:rPr>
          <w:b/>
          <w:snapToGrid/>
          <w:szCs w:val="24"/>
        </w:rPr>
        <w:t xml:space="preserve"> двести пятьдесят</w:t>
      </w:r>
      <w:r w:rsidR="005444D9" w:rsidRPr="00104C8A">
        <w:rPr>
          <w:b/>
          <w:snapToGrid/>
          <w:szCs w:val="24"/>
        </w:rPr>
        <w:t>)</w:t>
      </w:r>
      <w:r w:rsidR="005444D9" w:rsidRPr="00104C8A">
        <w:rPr>
          <w:bCs/>
          <w:snapToGrid/>
          <w:szCs w:val="24"/>
        </w:rPr>
        <w:t xml:space="preserve"> рублей, 00 коп. в том числе НДС 20%.     </w:t>
      </w:r>
      <w:r w:rsidR="005444D9" w:rsidRPr="00104C8A">
        <w:rPr>
          <w:szCs w:val="24"/>
        </w:rPr>
        <w:t>-</w:t>
      </w:r>
      <w:r w:rsidR="005444D9" w:rsidRPr="00104C8A">
        <w:rPr>
          <w:szCs w:val="24"/>
        </w:rPr>
        <w:tab/>
      </w:r>
      <w:r w:rsidR="00FA0FA7" w:rsidRPr="00104C8A">
        <w:rPr>
          <w:szCs w:val="24"/>
        </w:rPr>
        <w:t xml:space="preserve"> 10 761 875</w:t>
      </w:r>
      <w:r w:rsidR="005444D9" w:rsidRPr="00104C8A">
        <w:rPr>
          <w:szCs w:val="24"/>
        </w:rPr>
        <w:t xml:space="preserve"> (</w:t>
      </w:r>
      <w:r w:rsidR="00FA0FA7" w:rsidRPr="00104C8A">
        <w:rPr>
          <w:szCs w:val="24"/>
        </w:rPr>
        <w:t>десять миллион</w:t>
      </w:r>
      <w:r w:rsidR="007E65F2" w:rsidRPr="00104C8A">
        <w:rPr>
          <w:szCs w:val="24"/>
        </w:rPr>
        <w:t>ов</w:t>
      </w:r>
      <w:r w:rsidR="00FA0FA7" w:rsidRPr="00104C8A">
        <w:rPr>
          <w:szCs w:val="24"/>
        </w:rPr>
        <w:t xml:space="preserve"> сто пятьдесят две тысячи триста семьдесят пять</w:t>
      </w:r>
      <w:r w:rsidR="005444D9" w:rsidRPr="00104C8A">
        <w:rPr>
          <w:szCs w:val="24"/>
        </w:rPr>
        <w:t xml:space="preserve">) рублей </w:t>
      </w:r>
      <w:r w:rsidR="00774732" w:rsidRPr="00104C8A">
        <w:rPr>
          <w:szCs w:val="24"/>
        </w:rPr>
        <w:t xml:space="preserve">00 </w:t>
      </w:r>
      <w:r w:rsidR="005444D9" w:rsidRPr="00104C8A">
        <w:rPr>
          <w:szCs w:val="24"/>
        </w:rPr>
        <w:t>коп. (без НДС)</w:t>
      </w:r>
      <w:r w:rsidR="00D637D7" w:rsidRPr="00104C8A">
        <w:rPr>
          <w:szCs w:val="24"/>
        </w:rPr>
        <w:t>.</w:t>
      </w:r>
    </w:p>
    <w:bookmarkEnd w:id="11"/>
    <w:p w14:paraId="37CAEA38" w14:textId="70D9E588" w:rsidR="002963FB" w:rsidRPr="00D637D7" w:rsidRDefault="002963FB" w:rsidP="00F11D86">
      <w:pPr>
        <w:pStyle w:val="30"/>
        <w:spacing w:line="240" w:lineRule="auto"/>
        <w:ind w:left="0" w:firstLine="284"/>
        <w:jc w:val="both"/>
        <w:rPr>
          <w:szCs w:val="24"/>
        </w:rPr>
      </w:pPr>
      <w:r w:rsidRPr="00D637D7">
        <w:rPr>
          <w:szCs w:val="24"/>
        </w:rPr>
        <w:t>Обеспечение заявки на участие в закупке: не требуется.</w:t>
      </w:r>
    </w:p>
    <w:p w14:paraId="7E882B33" w14:textId="4F2D509F" w:rsidR="002963FB" w:rsidRPr="00B63D3D" w:rsidRDefault="00A80209" w:rsidP="00A80209">
      <w:pPr>
        <w:pStyle w:val="30"/>
        <w:numPr>
          <w:ilvl w:val="0"/>
          <w:numId w:val="0"/>
        </w:numPr>
        <w:spacing w:before="120"/>
        <w:ind w:left="227" w:firstLine="57"/>
        <w:jc w:val="both"/>
      </w:pPr>
      <w:r>
        <w:rPr>
          <w:lang w:val="ru-RU"/>
        </w:rPr>
        <w:t>1.1.1</w:t>
      </w:r>
      <w:r w:rsidR="00D637D7">
        <w:rPr>
          <w:lang w:val="ru-RU"/>
        </w:rPr>
        <w:t>2</w:t>
      </w:r>
      <w:r>
        <w:rPr>
          <w:lang w:val="ru-RU"/>
        </w:rPr>
        <w:t xml:space="preserve">         </w:t>
      </w:r>
      <w:r w:rsidR="002963FB" w:rsidRPr="00B63D3D">
        <w:t>Обеспечение исполнения договора: не требуется.</w:t>
      </w:r>
    </w:p>
    <w:p w14:paraId="71467A33" w14:textId="77777777" w:rsidR="002963FB" w:rsidRPr="00A80209" w:rsidRDefault="002963FB" w:rsidP="00282C83">
      <w:pPr>
        <w:rPr>
          <w:lang w:val="x-none" w:eastAsia="x-none"/>
        </w:rPr>
      </w:pPr>
    </w:p>
    <w:p w14:paraId="4F3DB7E6" w14:textId="606D2954" w:rsidR="004E2F8F" w:rsidRPr="00DA4C1B" w:rsidRDefault="004B68FD" w:rsidP="00204208">
      <w:pPr>
        <w:pStyle w:val="2"/>
        <w:ind w:hanging="283"/>
      </w:pPr>
      <w:bookmarkStart w:id="12" w:name="_Toc200440589"/>
      <w:bookmarkStart w:id="13" w:name="_Toc200441642"/>
      <w:bookmarkStart w:id="14" w:name="_Toc200441793"/>
      <w:bookmarkStart w:id="15" w:name="_Toc200597878"/>
      <w:bookmarkStart w:id="16" w:name="_Toc202243064"/>
      <w:bookmarkStart w:id="17" w:name="_Toc202247451"/>
      <w:bookmarkStart w:id="18" w:name="_Toc345570144"/>
      <w:bookmarkStart w:id="19" w:name="_Toc346098349"/>
      <w:bookmarkStart w:id="20" w:name="_Toc116632200"/>
      <w:r w:rsidRPr="006C1003">
        <w:t>Правовой статус документов</w:t>
      </w:r>
      <w:bookmarkStart w:id="21" w:name="_Toc55285339"/>
      <w:bookmarkStart w:id="22" w:name="_Toc55305373"/>
      <w:bookmarkStart w:id="23" w:name="_Toc57314619"/>
      <w:bookmarkStart w:id="24" w:name="_Toc69728944"/>
      <w:bookmarkStart w:id="25" w:name="_Toc66354324"/>
      <w:bookmarkEnd w:id="12"/>
      <w:bookmarkEnd w:id="13"/>
      <w:bookmarkEnd w:id="14"/>
      <w:bookmarkEnd w:id="15"/>
      <w:bookmarkEnd w:id="16"/>
      <w:bookmarkEnd w:id="17"/>
      <w:bookmarkEnd w:id="18"/>
      <w:bookmarkEnd w:id="19"/>
      <w:bookmarkEnd w:id="20"/>
    </w:p>
    <w:p w14:paraId="537D1DDE" w14:textId="77777777" w:rsidR="004E2F8F" w:rsidRPr="004E2F8F" w:rsidRDefault="004E2F8F" w:rsidP="00A74D9F">
      <w:pPr>
        <w:pStyle w:val="afffe"/>
        <w:keepNext/>
        <w:widowControl/>
        <w:numPr>
          <w:ilvl w:val="1"/>
          <w:numId w:val="19"/>
        </w:numPr>
        <w:suppressAutoHyphens/>
        <w:autoSpaceDE/>
        <w:autoSpaceDN/>
        <w:adjustRightInd/>
        <w:spacing w:after="60" w:line="276" w:lineRule="auto"/>
        <w:contextualSpacing w:val="0"/>
        <w:outlineLvl w:val="2"/>
        <w:rPr>
          <w:snapToGrid w:val="0"/>
          <w:vanish/>
          <w:szCs w:val="20"/>
        </w:rPr>
      </w:pPr>
    </w:p>
    <w:p w14:paraId="6800DF7C" w14:textId="1D14A9CE" w:rsidR="00C67D42" w:rsidRPr="00163D51" w:rsidRDefault="00E52AB1" w:rsidP="00204208">
      <w:pPr>
        <w:pStyle w:val="30"/>
        <w:ind w:left="0" w:firstLine="227"/>
        <w:jc w:val="both"/>
      </w:pPr>
      <w:r>
        <w:t>Конкурс</w:t>
      </w:r>
      <w:r w:rsidR="006E2A54">
        <w:t xml:space="preserve"> </w:t>
      </w:r>
      <w:r w:rsidR="004B68FD" w:rsidRPr="00163D51">
        <w:t xml:space="preserve">проводится </w:t>
      </w:r>
      <w:r w:rsidR="00C67D42" w:rsidRPr="00163D51">
        <w:t>в соответствии с «Положением о порядке проведения регламентированных закупок товаров, работ, услуг для нужд ПАО «Калужская сбытовая компания», утвержденным решением Совета Директоров ПА</w:t>
      </w:r>
      <w:r w:rsidR="00DF62D0" w:rsidRPr="00163D51">
        <w:t>О «Калужская сбытовая компания».</w:t>
      </w:r>
    </w:p>
    <w:p w14:paraId="048A928F" w14:textId="70CAAB45" w:rsidR="00D263F0" w:rsidRPr="00163D51" w:rsidRDefault="00D263F0" w:rsidP="00204208">
      <w:pPr>
        <w:pStyle w:val="30"/>
        <w:ind w:left="0" w:firstLine="227"/>
        <w:jc w:val="both"/>
      </w:pPr>
      <w:r w:rsidRPr="00C04B26">
        <w:t xml:space="preserve">Опубликованное Извещение о проведении </w:t>
      </w:r>
      <w:r w:rsidR="00E52AB1">
        <w:t>Конкурса</w:t>
      </w:r>
      <w:r w:rsidRPr="00C04B26">
        <w:t xml:space="preserve"> вместе с настоящей </w:t>
      </w:r>
      <w:r w:rsidR="00B71B63" w:rsidRPr="00C04B26">
        <w:t>Д</w:t>
      </w:r>
      <w:r w:rsidRPr="00C04B26">
        <w:t xml:space="preserve">окументацией, являющейся его неотъемлемым приложением, </w:t>
      </w:r>
      <w:r w:rsidR="00C43E0A" w:rsidRPr="00C04B26">
        <w:t xml:space="preserve">не </w:t>
      </w:r>
      <w:r w:rsidRPr="00C04B26">
        <w:t xml:space="preserve">являются офертой </w:t>
      </w:r>
      <w:r w:rsidR="007464FC">
        <w:t>Заказчика (</w:t>
      </w:r>
      <w:r w:rsidRPr="00C04B26">
        <w:t>Организатора</w:t>
      </w:r>
      <w:r w:rsidR="007464FC">
        <w:t>)</w:t>
      </w:r>
      <w:r w:rsidRPr="00C04B26">
        <w:t xml:space="preserve"> закупки и должны рассматриваться Участниками </w:t>
      </w:r>
      <w:r w:rsidR="00E52AB1">
        <w:t>конкурса</w:t>
      </w:r>
      <w:r w:rsidRPr="00C04B26">
        <w:t xml:space="preserve"> в соответствии с этим в течение срока, определенного дл</w:t>
      </w:r>
      <w:r w:rsidR="00C43E0A" w:rsidRPr="00C04B26">
        <w:t>я</w:t>
      </w:r>
      <w:r w:rsidRPr="00C04B26">
        <w:t xml:space="preserve"> проведения </w:t>
      </w:r>
      <w:r w:rsidR="00E52AB1">
        <w:t>Конкурса</w:t>
      </w:r>
      <w:r w:rsidRPr="00C04B26">
        <w:t>.</w:t>
      </w:r>
    </w:p>
    <w:p w14:paraId="53252AC0" w14:textId="2B06A768" w:rsidR="004B68FD" w:rsidRPr="00163D51" w:rsidRDefault="004B68FD" w:rsidP="00204208">
      <w:pPr>
        <w:pStyle w:val="30"/>
        <w:ind w:left="0" w:firstLine="227"/>
        <w:jc w:val="both"/>
      </w:pPr>
      <w:r w:rsidRPr="007E69B1">
        <w:t xml:space="preserve">Заключенный по результатам </w:t>
      </w:r>
      <w:r w:rsidR="00E52AB1">
        <w:t>Конкурса</w:t>
      </w:r>
      <w:r w:rsidRPr="007E69B1">
        <w:t xml:space="preserve"> и преддоговорных переговоров Договор фиксирует все достигнутые сторонами договоренности.</w:t>
      </w:r>
      <w:bookmarkStart w:id="26" w:name="_Ref86827161"/>
    </w:p>
    <w:p w14:paraId="53E5E76F" w14:textId="3670481D" w:rsidR="004B68FD" w:rsidRPr="00163D51" w:rsidRDefault="004B68FD" w:rsidP="00204208">
      <w:pPr>
        <w:pStyle w:val="30"/>
        <w:ind w:left="0" w:firstLine="227"/>
        <w:jc w:val="both"/>
      </w:pPr>
      <w:r w:rsidRPr="007E69B1">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26"/>
    </w:p>
    <w:p w14:paraId="35EC6571" w14:textId="7318E9BD" w:rsidR="004B68FD" w:rsidRPr="007E69B1" w:rsidRDefault="004B68FD" w:rsidP="00204208">
      <w:pPr>
        <w:pStyle w:val="25"/>
        <w:widowControl/>
        <w:numPr>
          <w:ilvl w:val="0"/>
          <w:numId w:val="8"/>
        </w:numPr>
        <w:tabs>
          <w:tab w:val="left" w:pos="1560"/>
        </w:tabs>
        <w:spacing w:before="120" w:line="276" w:lineRule="auto"/>
        <w:ind w:left="0" w:firstLine="227"/>
        <w:rPr>
          <w:szCs w:val="24"/>
        </w:rPr>
      </w:pPr>
      <w:r w:rsidRPr="007E69B1">
        <w:rPr>
          <w:szCs w:val="24"/>
        </w:rPr>
        <w:t xml:space="preserve">Протокол преддоговорных переговоров между </w:t>
      </w:r>
      <w:r w:rsidR="007464FC">
        <w:rPr>
          <w:szCs w:val="24"/>
        </w:rPr>
        <w:t>Заказчиком</w:t>
      </w:r>
      <w:r w:rsidRPr="007E69B1">
        <w:rPr>
          <w:szCs w:val="24"/>
        </w:rPr>
        <w:t xml:space="preserve"> и Победителем (по условиям, не оговоренным ни в настоящей </w:t>
      </w:r>
      <w:r w:rsidR="00B71B63">
        <w:rPr>
          <w:szCs w:val="24"/>
        </w:rPr>
        <w:t>Д</w:t>
      </w:r>
      <w:r w:rsidRPr="007E69B1">
        <w:rPr>
          <w:szCs w:val="24"/>
        </w:rPr>
        <w:t xml:space="preserve">окументации, ни в Предложении Победителя </w:t>
      </w:r>
      <w:r w:rsidR="00E52AB1">
        <w:rPr>
          <w:szCs w:val="24"/>
        </w:rPr>
        <w:t>конкурса</w:t>
      </w:r>
      <w:r w:rsidRPr="007E69B1">
        <w:rPr>
          <w:szCs w:val="24"/>
        </w:rPr>
        <w:t>);</w:t>
      </w:r>
    </w:p>
    <w:p w14:paraId="48FC6AE7" w14:textId="33A619D5" w:rsidR="004B68FD" w:rsidRPr="007E69B1" w:rsidRDefault="004B68FD" w:rsidP="00204208">
      <w:pPr>
        <w:pStyle w:val="25"/>
        <w:widowControl/>
        <w:numPr>
          <w:ilvl w:val="0"/>
          <w:numId w:val="8"/>
        </w:numPr>
        <w:tabs>
          <w:tab w:val="left" w:pos="1560"/>
        </w:tabs>
        <w:spacing w:before="120" w:line="276" w:lineRule="auto"/>
        <w:ind w:left="0" w:firstLine="227"/>
        <w:rPr>
          <w:szCs w:val="24"/>
        </w:rPr>
      </w:pPr>
      <w:r>
        <w:rPr>
          <w:szCs w:val="24"/>
        </w:rPr>
        <w:t>Извещ</w:t>
      </w:r>
      <w:r w:rsidRPr="007E69B1">
        <w:rPr>
          <w:szCs w:val="24"/>
        </w:rPr>
        <w:t xml:space="preserve">ение о проведении </w:t>
      </w:r>
      <w:r w:rsidR="00E52AB1">
        <w:rPr>
          <w:szCs w:val="24"/>
        </w:rPr>
        <w:t>Конкурса</w:t>
      </w:r>
      <w:r w:rsidRPr="007E69B1">
        <w:rPr>
          <w:szCs w:val="24"/>
        </w:rPr>
        <w:t xml:space="preserve"> и настоящая Документация со всеми дополнениями и разъяснениями;</w:t>
      </w:r>
    </w:p>
    <w:p w14:paraId="169E0B5E" w14:textId="77777777" w:rsidR="004B68FD" w:rsidRPr="007E69B1" w:rsidRDefault="004B68FD" w:rsidP="00204208">
      <w:pPr>
        <w:pStyle w:val="25"/>
        <w:widowControl/>
        <w:numPr>
          <w:ilvl w:val="0"/>
          <w:numId w:val="8"/>
        </w:numPr>
        <w:tabs>
          <w:tab w:val="left" w:pos="1560"/>
        </w:tabs>
        <w:spacing w:before="120" w:line="276" w:lineRule="auto"/>
        <w:ind w:left="0" w:firstLine="227"/>
        <w:rPr>
          <w:szCs w:val="24"/>
        </w:rPr>
      </w:pPr>
      <w:r w:rsidRPr="007E69B1">
        <w:rPr>
          <w:szCs w:val="24"/>
        </w:rPr>
        <w:t>Предложение Победителя со всеми дополнениями и разъяснениями, соответствующими требованиям заказчика.</w:t>
      </w:r>
    </w:p>
    <w:p w14:paraId="15A31481" w14:textId="29894313" w:rsidR="004B68FD" w:rsidRPr="00774732" w:rsidRDefault="004B68FD" w:rsidP="00774732">
      <w:pPr>
        <w:pStyle w:val="25"/>
        <w:widowControl/>
        <w:tabs>
          <w:tab w:val="left" w:pos="1560"/>
        </w:tabs>
        <w:spacing w:before="120" w:line="276" w:lineRule="auto"/>
        <w:ind w:firstLine="227"/>
        <w:rPr>
          <w:szCs w:val="24"/>
        </w:rPr>
      </w:pPr>
      <w:r w:rsidRPr="007E69B1">
        <w:rPr>
          <w:szCs w:val="24"/>
        </w:rPr>
        <w:t xml:space="preserve">Иные документы </w:t>
      </w:r>
      <w:r w:rsidR="007464FC">
        <w:rPr>
          <w:szCs w:val="24"/>
        </w:rPr>
        <w:t>Заказчика</w:t>
      </w:r>
      <w:r w:rsidRPr="007E69B1">
        <w:rPr>
          <w:szCs w:val="24"/>
        </w:rPr>
        <w:t xml:space="preserve"> и Участников </w:t>
      </w:r>
      <w:r w:rsidR="00E52AB1">
        <w:rPr>
          <w:szCs w:val="24"/>
        </w:rPr>
        <w:t>Конкурса</w:t>
      </w:r>
      <w:r w:rsidRPr="007E69B1">
        <w:rPr>
          <w:szCs w:val="24"/>
        </w:rPr>
        <w:t xml:space="preserve"> не определяют права и обязанности сторон в связи с данным </w:t>
      </w:r>
      <w:r w:rsidR="00E52AB1">
        <w:rPr>
          <w:szCs w:val="24"/>
        </w:rPr>
        <w:t>Конкурсом</w:t>
      </w:r>
      <w:r w:rsidRPr="007E69B1">
        <w:rPr>
          <w:szCs w:val="24"/>
        </w:rPr>
        <w:t>.</w:t>
      </w:r>
      <w:r w:rsidR="00774732">
        <w:rPr>
          <w:szCs w:val="24"/>
        </w:rPr>
        <w:t xml:space="preserve"> В</w:t>
      </w:r>
      <w:r w:rsidRPr="007E69B1">
        <w:t xml:space="preserve">о всем, что не урегулировано </w:t>
      </w:r>
      <w:r>
        <w:t>Извеще</w:t>
      </w:r>
      <w:r w:rsidRPr="007E69B1">
        <w:t xml:space="preserve">нием о </w:t>
      </w:r>
      <w:r w:rsidRPr="00774732">
        <w:rPr>
          <w:szCs w:val="24"/>
        </w:rPr>
        <w:t xml:space="preserve">проведении </w:t>
      </w:r>
      <w:r w:rsidR="00E52AB1" w:rsidRPr="00774732">
        <w:rPr>
          <w:szCs w:val="24"/>
        </w:rPr>
        <w:t>Конкурса</w:t>
      </w:r>
      <w:r w:rsidRPr="00774732">
        <w:rPr>
          <w:szCs w:val="24"/>
        </w:rPr>
        <w:t xml:space="preserve"> и настоящей Закупочной документацией, стороны руководствуются </w:t>
      </w:r>
      <w:r w:rsidR="00774732" w:rsidRPr="00774732">
        <w:rPr>
          <w:szCs w:val="24"/>
        </w:rPr>
        <w:t xml:space="preserve">Положением о порядке регламентирования закупок товаров, работ, услуг для нужд ПАО «Калужская сбытовая компания», </w:t>
      </w:r>
      <w:r w:rsidR="00FC104D" w:rsidRPr="00774732">
        <w:rPr>
          <w:szCs w:val="24"/>
        </w:rPr>
        <w:t>законодательством</w:t>
      </w:r>
      <w:r w:rsidRPr="00774732">
        <w:rPr>
          <w:szCs w:val="24"/>
        </w:rPr>
        <w:t xml:space="preserve"> Российской Федерации.</w:t>
      </w:r>
    </w:p>
    <w:p w14:paraId="05AFF7CC" w14:textId="7B63B8E9" w:rsidR="004B68FD" w:rsidRPr="00F355B3" w:rsidRDefault="004B68FD" w:rsidP="00774732">
      <w:pPr>
        <w:pStyle w:val="30"/>
        <w:spacing w:before="60"/>
        <w:ind w:left="0" w:firstLine="227"/>
        <w:jc w:val="both"/>
      </w:pPr>
      <w:r w:rsidRPr="007E69B1">
        <w:t xml:space="preserve">Если в отношении сторон договора, заключаемого по результатам </w:t>
      </w:r>
      <w:r w:rsidR="00E52AB1">
        <w:t>Конкурса</w:t>
      </w:r>
      <w:r w:rsidRPr="007E69B1">
        <w:t xml:space="preserve">, действуют также иные специальные нормативно-правовые акты, изданные и зарегистрированные в установленном порядке, настоящая Закупочная документация (и проект договора как ее часть) и Предложение Победителя </w:t>
      </w:r>
      <w:r w:rsidR="00E52AB1">
        <w:t>Конкурса</w:t>
      </w:r>
      <w:r w:rsidRPr="007E69B1">
        <w:t xml:space="preserve"> будут считаться приоритетными по отношению к диспозитивным нормам указанных документов.</w:t>
      </w:r>
    </w:p>
    <w:p w14:paraId="4AC2109F" w14:textId="77777777" w:rsidR="004B68FD" w:rsidRPr="006C1003" w:rsidRDefault="004B68FD" w:rsidP="00204208">
      <w:pPr>
        <w:pStyle w:val="2"/>
        <w:ind w:left="0" w:firstLine="227"/>
      </w:pPr>
      <w:bookmarkStart w:id="27" w:name="_Toc55285340"/>
      <w:bookmarkStart w:id="28" w:name="_Toc55305374"/>
      <w:bookmarkStart w:id="29" w:name="_Toc57314620"/>
      <w:bookmarkStart w:id="30" w:name="_Toc69728945"/>
      <w:bookmarkStart w:id="31" w:name="_Toc98251656"/>
      <w:bookmarkStart w:id="32" w:name="_Toc200440591"/>
      <w:bookmarkStart w:id="33" w:name="_Toc200441644"/>
      <w:bookmarkStart w:id="34" w:name="_Toc200441795"/>
      <w:bookmarkStart w:id="35" w:name="_Toc200597879"/>
      <w:bookmarkStart w:id="36" w:name="_Toc202243065"/>
      <w:bookmarkStart w:id="37" w:name="_Toc202247452"/>
      <w:bookmarkStart w:id="38" w:name="_Toc345570145"/>
      <w:bookmarkStart w:id="39" w:name="_Toc346098350"/>
      <w:bookmarkStart w:id="40" w:name="_Toc116632201"/>
      <w:bookmarkEnd w:id="21"/>
      <w:bookmarkEnd w:id="22"/>
      <w:bookmarkEnd w:id="23"/>
      <w:bookmarkEnd w:id="24"/>
      <w:bookmarkEnd w:id="25"/>
      <w:r w:rsidRPr="006C1003">
        <w:t>Обжалование</w:t>
      </w:r>
      <w:bookmarkStart w:id="41" w:name="_Ref55280331"/>
      <w:bookmarkStart w:id="42" w:name="_Toc55285358"/>
      <w:bookmarkStart w:id="43" w:name="_Toc55305375"/>
      <w:bookmarkStart w:id="44" w:name="_Toc57314622"/>
      <w:bookmarkStart w:id="45" w:name="_Toc69728947"/>
      <w:bookmarkStart w:id="46" w:name="ЗАКАЗ"/>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05CFEC34" w14:textId="5FFEF5F4" w:rsidR="0073618C" w:rsidRDefault="0073618C" w:rsidP="00204208">
      <w:pPr>
        <w:pStyle w:val="30"/>
        <w:ind w:left="0" w:firstLine="227"/>
        <w:jc w:val="both"/>
      </w:pPr>
      <w:bookmarkStart w:id="47" w:name="_Toc55285338"/>
      <w:bookmarkStart w:id="48" w:name="_Toc55305372"/>
      <w:bookmarkStart w:id="49" w:name="_Toc57314621"/>
      <w:bookmarkStart w:id="50" w:name="_Toc69728946"/>
      <w:bookmarkStart w:id="51" w:name="_Toc98251657"/>
      <w:r w:rsidRPr="007E69B1">
        <w:t>Люб</w:t>
      </w:r>
      <w:r>
        <w:t>ой участник, который заявляет</w:t>
      </w:r>
      <w:r w:rsidRPr="007E69B1">
        <w:t xml:space="preserve"> </w:t>
      </w:r>
      <w:r>
        <w:t>о</w:t>
      </w:r>
      <w:r w:rsidRPr="007E69B1">
        <w:t xml:space="preserve"> нарушени</w:t>
      </w:r>
      <w:r>
        <w:t>и</w:t>
      </w:r>
      <w:r w:rsidRPr="007E69B1">
        <w:t xml:space="preserve"> своих прав Заказчиком</w:t>
      </w:r>
      <w:r w:rsidR="007464FC">
        <w:t xml:space="preserve"> (Организатором) </w:t>
      </w:r>
      <w:r w:rsidRPr="007E69B1">
        <w:t xml:space="preserve">или отдельными членами </w:t>
      </w:r>
      <w:r>
        <w:t>закупочной комиссии по направлению «энергосбытовая деятельность» (далее – закупочная комиссия)</w:t>
      </w:r>
      <w:r w:rsidRPr="007E69B1">
        <w:t xml:space="preserve">, имеет право подать заявление о рассмотрении разногласий, связанных с проведением </w:t>
      </w:r>
      <w:r w:rsidR="00E52AB1">
        <w:t>конкурса</w:t>
      </w:r>
      <w:r w:rsidRPr="007E69B1">
        <w:t xml:space="preserve"> (далее — разногласий).</w:t>
      </w:r>
    </w:p>
    <w:p w14:paraId="14A532BA" w14:textId="3174EEAB" w:rsidR="0073618C" w:rsidRDefault="0073618C" w:rsidP="00204208">
      <w:pPr>
        <w:pStyle w:val="30"/>
        <w:ind w:left="0" w:firstLine="227"/>
        <w:jc w:val="both"/>
      </w:pPr>
      <w:r w:rsidRPr="007E69B1">
        <w:t xml:space="preserve">Все споры и разногласия, возникающие в связи с проведением </w:t>
      </w:r>
      <w:r w:rsidR="00E52AB1">
        <w:t>конкурса</w:t>
      </w:r>
      <w:r w:rsidRPr="007E69B1">
        <w:t xml:space="preserve">, в том числе касающиеся исполнения </w:t>
      </w:r>
      <w:r>
        <w:t>Заказчиком</w:t>
      </w:r>
      <w:r w:rsidRPr="007E69B1">
        <w:t xml:space="preserve"> и Участниками </w:t>
      </w:r>
      <w:r w:rsidR="00E52AB1">
        <w:t>конкурса</w:t>
      </w:r>
      <w:r w:rsidRPr="007E69B1">
        <w:t xml:space="preserve"> своих обязательств</w:t>
      </w:r>
      <w:r>
        <w:t>,</w:t>
      </w:r>
      <w:r w:rsidRPr="007E69B1">
        <w:t xml:space="preserve"> в связи с проведением </w:t>
      </w:r>
      <w:r w:rsidR="00E52AB1">
        <w:t>конкурса</w:t>
      </w:r>
      <w:r w:rsidRPr="007E69B1">
        <w:t xml:space="preserve"> и участия в нём,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Сторона</w:t>
      </w:r>
      <w:r>
        <w:t>,</w:t>
      </w:r>
      <w:r w:rsidRPr="007E69B1">
        <w:t xml:space="preserve"> получившая претензию, должна направить другой стороне мотивированный ответ на претензию в течение 20 рабочих дней с момента её получения.</w:t>
      </w:r>
    </w:p>
    <w:p w14:paraId="0CD495DB" w14:textId="26631DB5" w:rsidR="004B68FD" w:rsidRPr="00F355B3" w:rsidRDefault="0073618C" w:rsidP="00204208">
      <w:pPr>
        <w:pStyle w:val="30"/>
        <w:ind w:left="0" w:firstLine="227"/>
        <w:jc w:val="both"/>
      </w:pPr>
      <w:r w:rsidRPr="004023F4">
        <w:t xml:space="preserve">Все споры и разногласия, возникающие в связи с проведением </w:t>
      </w:r>
      <w:r w:rsidR="00E52AB1">
        <w:t>конкурса</w:t>
      </w:r>
      <w:r w:rsidRPr="004023F4">
        <w:t xml:space="preserve">, в том числе, касающиеся исполнения </w:t>
      </w:r>
      <w:r>
        <w:t>Заказчиком</w:t>
      </w:r>
      <w:r w:rsidRPr="004023F4">
        <w:t xml:space="preserve"> и Участниками </w:t>
      </w:r>
      <w:r w:rsidR="00E52AB1">
        <w:t>конкурса</w:t>
      </w:r>
      <w:r w:rsidRPr="004023F4">
        <w:t xml:space="preserve"> своих обязательств,</w:t>
      </w:r>
      <w:r>
        <w:t xml:space="preserve"> </w:t>
      </w:r>
      <w:r w:rsidRPr="004023F4">
        <w:t>не</w:t>
      </w:r>
      <w:r>
        <w:t xml:space="preserve"> </w:t>
      </w:r>
      <w:r w:rsidRPr="004023F4">
        <w:t>урегулированные в порядке, предусмотренном п.1.3.</w:t>
      </w:r>
      <w:r w:rsidR="00774732">
        <w:rPr>
          <w:lang w:val="ru-RU"/>
        </w:rPr>
        <w:t>2</w:t>
      </w:r>
      <w:r w:rsidRPr="004023F4">
        <w:t>, могут быть решены в Арбитражном суде Калужской области в соответствии с документами, определяющими его правовой статус и порядок разрешения споров, действующими на дату подачи искового заявления.</w:t>
      </w:r>
    </w:p>
    <w:p w14:paraId="04C051AE" w14:textId="77777777" w:rsidR="004B68FD" w:rsidRPr="006C1003" w:rsidRDefault="00B262FE" w:rsidP="00204208">
      <w:pPr>
        <w:pStyle w:val="2"/>
        <w:ind w:left="0" w:firstLine="227"/>
        <w:jc w:val="both"/>
      </w:pPr>
      <w:bookmarkStart w:id="52" w:name="_Toc200440592"/>
      <w:bookmarkStart w:id="53" w:name="_Toc200441645"/>
      <w:bookmarkStart w:id="54" w:name="_Toc200441796"/>
      <w:bookmarkStart w:id="55" w:name="_Toc200597880"/>
      <w:bookmarkStart w:id="56" w:name="_Toc202243066"/>
      <w:bookmarkStart w:id="57" w:name="_Toc202247453"/>
      <w:bookmarkStart w:id="58" w:name="_Toc345570148"/>
      <w:bookmarkStart w:id="59" w:name="_Toc346098353"/>
      <w:r w:rsidRPr="006C1003">
        <w:t xml:space="preserve"> </w:t>
      </w:r>
      <w:bookmarkStart w:id="60" w:name="_Toc116632202"/>
      <w:r w:rsidR="004B68FD" w:rsidRPr="006C1003">
        <w:t xml:space="preserve">Прочие </w:t>
      </w:r>
      <w:bookmarkEnd w:id="47"/>
      <w:bookmarkEnd w:id="48"/>
      <w:r w:rsidR="004B68FD" w:rsidRPr="00F355B3">
        <w:t>положения</w:t>
      </w:r>
      <w:bookmarkEnd w:id="49"/>
      <w:bookmarkEnd w:id="50"/>
      <w:bookmarkEnd w:id="51"/>
      <w:bookmarkEnd w:id="52"/>
      <w:bookmarkEnd w:id="53"/>
      <w:bookmarkEnd w:id="54"/>
      <w:bookmarkEnd w:id="55"/>
      <w:bookmarkEnd w:id="56"/>
      <w:bookmarkEnd w:id="57"/>
      <w:bookmarkEnd w:id="58"/>
      <w:bookmarkEnd w:id="59"/>
      <w:bookmarkEnd w:id="60"/>
    </w:p>
    <w:p w14:paraId="610A24ED" w14:textId="18D79B66" w:rsidR="004B68FD" w:rsidRPr="007E69B1" w:rsidRDefault="004B68FD" w:rsidP="00204208">
      <w:pPr>
        <w:pStyle w:val="30"/>
        <w:ind w:left="0" w:firstLine="227"/>
        <w:jc w:val="both"/>
      </w:pPr>
      <w:r w:rsidRPr="007E69B1">
        <w:t xml:space="preserve">Участник самостоятельно несет все расходы, связанные с подготовкой и подачей </w:t>
      </w:r>
      <w:r w:rsidR="007464FC">
        <w:t>заявки</w:t>
      </w:r>
      <w:r w:rsidRPr="007E69B1">
        <w:t xml:space="preserve">, а </w:t>
      </w:r>
      <w:r w:rsidR="0004140B">
        <w:t>Заказчик</w:t>
      </w:r>
      <w:r w:rsidRPr="007E69B1">
        <w:t xml:space="preserve"> по этим расходам не отвечает и не имеет обязательств, независимо от хода и результатов процедуры, за исключением случаев, прямо предусмотренных действующим законодательством Российской Федерации.</w:t>
      </w:r>
    </w:p>
    <w:p w14:paraId="5D377216" w14:textId="227167B5" w:rsidR="004B68FD" w:rsidRPr="007E69B1" w:rsidRDefault="004B68FD" w:rsidP="00204208">
      <w:pPr>
        <w:pStyle w:val="30"/>
        <w:ind w:left="0" w:firstLine="227"/>
        <w:jc w:val="both"/>
      </w:pPr>
      <w:r w:rsidRPr="007E69B1">
        <w:t xml:space="preserve">Предполагается, что Участник изучит все инструкции, формы, условия, технические условия и другую информацию, содержащуюся в Закупочной документации. Никакие претензии </w:t>
      </w:r>
      <w:r w:rsidR="0004140B">
        <w:t>Заказчику</w:t>
      </w:r>
      <w:r w:rsidRPr="007E69B1">
        <w:t xml:space="preserve"> не будут приниматься на том основании, что Участник не понимал какие-либо вопросы. Неполное представление информации, запрашиваемой в Закупочной документации, или же подача Предложения, не отвечающего требованиям Закупочной документации, представляют собой риск для Участника и может привести к отклонению его Предложения.</w:t>
      </w:r>
    </w:p>
    <w:p w14:paraId="3320959A" w14:textId="79577D8E" w:rsidR="004B68FD" w:rsidRPr="007E69B1" w:rsidRDefault="0004140B" w:rsidP="00204208">
      <w:pPr>
        <w:pStyle w:val="30"/>
        <w:ind w:left="0" w:firstLine="227"/>
        <w:jc w:val="both"/>
      </w:pPr>
      <w:r>
        <w:t>Заказчик</w:t>
      </w:r>
      <w:r w:rsidR="004B68FD" w:rsidRPr="007E69B1">
        <w:t xml:space="preserve"> обеспечивает разумную конфиденциальность относительно всех полученных от Участников </w:t>
      </w:r>
      <w:r w:rsidR="00E52AB1">
        <w:t>Конкурса</w:t>
      </w:r>
      <w:r w:rsidR="004B68FD" w:rsidRPr="007E69B1">
        <w:t xml:space="preserve"> сведений, в том числе содержащихся в </w:t>
      </w:r>
      <w:r w:rsidR="00920575">
        <w:t>заявках</w:t>
      </w:r>
      <w:r w:rsidR="004B68FD" w:rsidRPr="007E69B1">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Закупочной документацией.</w:t>
      </w:r>
    </w:p>
    <w:p w14:paraId="04180619" w14:textId="2D3FC5D6" w:rsidR="004B68FD" w:rsidRPr="007E69B1" w:rsidRDefault="0004140B" w:rsidP="00204208">
      <w:pPr>
        <w:pStyle w:val="30"/>
        <w:ind w:left="0" w:firstLine="22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заявку</w:t>
      </w:r>
      <w:r w:rsidR="004B68FD" w:rsidRPr="007E69B1">
        <w:t xml:space="preserve">, если он установит, что Участник прямо или косвенно дал, согласился дать или предложил сотруднику </w:t>
      </w:r>
      <w:r>
        <w:t>Заказчика</w:t>
      </w:r>
      <w:r w:rsidR="004B68FD" w:rsidRPr="007E69B1">
        <w:t xml:space="preserve"> вознаграждение в любой форме: работу, услугу, какую-либо ценность, в качестве стимула, который может повлиять на принятие </w:t>
      </w:r>
      <w:r w:rsidR="00AE26F0">
        <w:t>закупочной комиссией</w:t>
      </w:r>
      <w:r w:rsidR="004B68FD" w:rsidRPr="007E69B1">
        <w:t xml:space="preserve"> решения по определению Победителя </w:t>
      </w:r>
      <w:r w:rsidR="00E52AB1">
        <w:t>конкурса</w:t>
      </w:r>
      <w:r w:rsidR="004B68FD" w:rsidRPr="007E69B1">
        <w:t>.</w:t>
      </w:r>
    </w:p>
    <w:p w14:paraId="28AE95B2" w14:textId="235FF97E" w:rsidR="004B68FD" w:rsidRPr="007E69B1" w:rsidRDefault="0004140B" w:rsidP="00204208">
      <w:pPr>
        <w:pStyle w:val="30"/>
        <w:ind w:left="0" w:firstLine="227"/>
        <w:jc w:val="both"/>
      </w:pPr>
      <w:r>
        <w:t>Заказчик</w:t>
      </w:r>
      <w:r w:rsidR="004B68FD" w:rsidRPr="007E69B1">
        <w:t xml:space="preserve">, по решению </w:t>
      </w:r>
      <w:r w:rsidR="00AE26F0">
        <w:t>закупочной комиссии</w:t>
      </w:r>
      <w:r w:rsidR="004B68FD" w:rsidRPr="007E69B1">
        <w:t xml:space="preserve">, вправе отклонить </w:t>
      </w:r>
      <w:r w:rsidR="00920575">
        <w:t>заявки</w:t>
      </w:r>
      <w:r w:rsidR="004B68FD" w:rsidRPr="007E69B1">
        <w:t xml:space="preserve"> Участников, заключивших между собой какое-либо соглашение с целью повлиять на определение Победителя.</w:t>
      </w:r>
    </w:p>
    <w:p w14:paraId="4CB1925F" w14:textId="0A648A5E" w:rsidR="003D60F9" w:rsidRDefault="003D60F9" w:rsidP="00204208">
      <w:pPr>
        <w:spacing w:line="276" w:lineRule="auto"/>
        <w:ind w:firstLine="227"/>
        <w:rPr>
          <w:sz w:val="24"/>
          <w:szCs w:val="24"/>
        </w:rPr>
      </w:pPr>
      <w:r>
        <w:rPr>
          <w:sz w:val="24"/>
          <w:szCs w:val="24"/>
        </w:rPr>
        <w:br w:type="page"/>
      </w:r>
    </w:p>
    <w:p w14:paraId="37D5E4A6" w14:textId="3C660B77" w:rsidR="002454DE" w:rsidRPr="00FF144B" w:rsidRDefault="002454DE" w:rsidP="009F3369">
      <w:pPr>
        <w:pStyle w:val="1"/>
      </w:pPr>
      <w:bookmarkStart w:id="61" w:name="_Toc116632203"/>
      <w:bookmarkStart w:id="62" w:name="_Ref55300680"/>
      <w:bookmarkStart w:id="63" w:name="_Toc55305378"/>
      <w:bookmarkStart w:id="64" w:name="_Toc57314640"/>
      <w:bookmarkStart w:id="65" w:name="_Toc69728963"/>
      <w:bookmarkStart w:id="66" w:name="ИНСТРУКЦИИ"/>
      <w:bookmarkStart w:id="67" w:name="_Ref34763774"/>
      <w:bookmarkEnd w:id="41"/>
      <w:bookmarkEnd w:id="42"/>
      <w:bookmarkEnd w:id="43"/>
      <w:bookmarkEnd w:id="44"/>
      <w:bookmarkEnd w:id="45"/>
      <w:bookmarkEnd w:id="46"/>
      <w:r w:rsidRPr="00FF144B">
        <w:t xml:space="preserve">ОБЩИЙ ПОРЯДОК ПРОВЕДЕНИЯ </w:t>
      </w:r>
      <w:r w:rsidR="00E52AB1">
        <w:t>КОНКУРСА</w:t>
      </w:r>
      <w:r w:rsidRPr="00FF144B">
        <w:t>.</w:t>
      </w:r>
      <w:bookmarkEnd w:id="61"/>
      <w:r w:rsidRPr="00FF144B">
        <w:t xml:space="preserve"> </w:t>
      </w:r>
      <w:bookmarkEnd w:id="62"/>
      <w:bookmarkEnd w:id="63"/>
      <w:bookmarkEnd w:id="64"/>
      <w:bookmarkEnd w:id="65"/>
    </w:p>
    <w:p w14:paraId="23B18262" w14:textId="78D78372" w:rsidR="002454DE" w:rsidRPr="00AB787F" w:rsidRDefault="002454DE" w:rsidP="00937CD7">
      <w:pPr>
        <w:pStyle w:val="2"/>
        <w:ind w:hanging="283"/>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End w:id="66"/>
      <w:r>
        <w:t xml:space="preserve">  </w:t>
      </w:r>
      <w:bookmarkStart w:id="75" w:name="_Toc346097993"/>
      <w:bookmarkStart w:id="76" w:name="_Toc346098356"/>
      <w:bookmarkStart w:id="77" w:name="_Toc116632204"/>
      <w:r w:rsidRPr="00AB787F">
        <w:t xml:space="preserve">Общий порядок проведения </w:t>
      </w:r>
      <w:bookmarkEnd w:id="68"/>
      <w:bookmarkEnd w:id="69"/>
      <w:bookmarkEnd w:id="70"/>
      <w:bookmarkEnd w:id="71"/>
      <w:bookmarkEnd w:id="72"/>
      <w:bookmarkEnd w:id="73"/>
      <w:bookmarkEnd w:id="74"/>
      <w:r w:rsidR="00E52AB1">
        <w:t>конкурса</w:t>
      </w:r>
      <w:bookmarkEnd w:id="75"/>
      <w:bookmarkEnd w:id="76"/>
      <w:bookmarkEnd w:id="77"/>
    </w:p>
    <w:p w14:paraId="6BE3A76A" w14:textId="0055903E" w:rsidR="002454DE" w:rsidRPr="003D60F9" w:rsidRDefault="00E52AB1" w:rsidP="00282C83">
      <w:pPr>
        <w:pStyle w:val="30"/>
        <w:jc w:val="both"/>
      </w:pPr>
      <w:bookmarkStart w:id="78" w:name="_Ref55280418"/>
      <w:bookmarkStart w:id="79" w:name="_Toc55285343"/>
      <w:bookmarkStart w:id="80" w:name="_Toc55305380"/>
      <w:bookmarkStart w:id="81" w:name="_Toc57314642"/>
      <w:bookmarkStart w:id="82" w:name="_Toc69728965"/>
      <w:r>
        <w:t>Конкурс</w:t>
      </w:r>
      <w:r w:rsidR="006E2A54">
        <w:t xml:space="preserve"> </w:t>
      </w:r>
      <w:r w:rsidR="002454DE" w:rsidRPr="003D60F9">
        <w:t>проводится в следующем порядке:</w:t>
      </w:r>
    </w:p>
    <w:p w14:paraId="179A8818" w14:textId="258781DF" w:rsidR="002454DE" w:rsidRPr="00237C3A" w:rsidRDefault="002454DE" w:rsidP="00282C83">
      <w:pPr>
        <w:pStyle w:val="11"/>
        <w:numPr>
          <w:ilvl w:val="0"/>
          <w:numId w:val="0"/>
        </w:numPr>
        <w:spacing w:before="120" w:line="276" w:lineRule="auto"/>
        <w:ind w:left="284" w:firstLine="851"/>
        <w:jc w:val="both"/>
        <w:rPr>
          <w:b w:val="0"/>
        </w:rPr>
      </w:pPr>
      <w:r>
        <w:rPr>
          <w:b w:val="0"/>
        </w:rPr>
        <w:t xml:space="preserve">- </w:t>
      </w:r>
      <w:r w:rsidRPr="00237C3A">
        <w:rPr>
          <w:b w:val="0"/>
        </w:rPr>
        <w:t xml:space="preserve">Публикация Извещения о проведении </w:t>
      </w:r>
      <w:r w:rsidR="00E52AB1">
        <w:rPr>
          <w:b w:val="0"/>
        </w:rPr>
        <w:t>конкурса</w:t>
      </w:r>
      <w:r w:rsidRPr="00237C3A">
        <w:rPr>
          <w:b w:val="0"/>
        </w:rPr>
        <w:t>;</w:t>
      </w:r>
    </w:p>
    <w:p w14:paraId="337F6ADB" w14:textId="185109E8" w:rsidR="00E0389A" w:rsidRPr="00C207D1" w:rsidRDefault="00E0389A" w:rsidP="00E0389A">
      <w:pPr>
        <w:pStyle w:val="11"/>
        <w:numPr>
          <w:ilvl w:val="0"/>
          <w:numId w:val="0"/>
        </w:numPr>
        <w:spacing w:line="276" w:lineRule="auto"/>
        <w:ind w:left="1134"/>
        <w:jc w:val="both"/>
        <w:rPr>
          <w:b w:val="0"/>
          <w:lang w:val="ru-RU"/>
        </w:rPr>
      </w:pPr>
      <w:r w:rsidRPr="00C207D1">
        <w:rPr>
          <w:b w:val="0"/>
        </w:rPr>
        <w:t>-</w:t>
      </w:r>
      <w:r w:rsidRPr="00C207D1">
        <w:rPr>
          <w:b w:val="0"/>
          <w:lang w:val="ru-RU"/>
        </w:rPr>
        <w:t>Т</w:t>
      </w:r>
      <w:proofErr w:type="spellStart"/>
      <w:r w:rsidRPr="00C207D1">
        <w:rPr>
          <w:b w:val="0"/>
        </w:rPr>
        <w:t>ребования</w:t>
      </w:r>
      <w:proofErr w:type="spellEnd"/>
      <w:r w:rsidRPr="00C207D1">
        <w:rPr>
          <w:b w:val="0"/>
        </w:rPr>
        <w:t xml:space="preserve"> к Участникам </w:t>
      </w:r>
      <w:r w:rsidR="00E52AB1">
        <w:rPr>
          <w:b w:val="0"/>
        </w:rPr>
        <w:t>конкурса</w:t>
      </w:r>
      <w:r w:rsidRPr="00C207D1">
        <w:rPr>
          <w:b w:val="0"/>
        </w:rPr>
        <w:t>. Требования к Заявкам Участников;</w:t>
      </w:r>
    </w:p>
    <w:p w14:paraId="72F628F8" w14:textId="77777777" w:rsidR="002454DE" w:rsidRPr="00C207D1" w:rsidRDefault="002454DE" w:rsidP="00282C83">
      <w:pPr>
        <w:pStyle w:val="11"/>
        <w:numPr>
          <w:ilvl w:val="0"/>
          <w:numId w:val="0"/>
        </w:numPr>
        <w:spacing w:line="276" w:lineRule="auto"/>
        <w:ind w:left="284" w:firstLine="850"/>
        <w:jc w:val="both"/>
        <w:rPr>
          <w:b w:val="0"/>
        </w:rPr>
      </w:pPr>
      <w:r w:rsidRPr="00C207D1">
        <w:rPr>
          <w:b w:val="0"/>
        </w:rPr>
        <w:t>- Разъяснение Закупочной документации;</w:t>
      </w:r>
    </w:p>
    <w:p w14:paraId="688EB0F2" w14:textId="77777777" w:rsidR="002454DE" w:rsidRPr="00C207D1" w:rsidRDefault="002454DE" w:rsidP="00282C83">
      <w:pPr>
        <w:pStyle w:val="11"/>
        <w:numPr>
          <w:ilvl w:val="0"/>
          <w:numId w:val="0"/>
        </w:numPr>
        <w:spacing w:line="276" w:lineRule="auto"/>
        <w:ind w:left="284" w:firstLine="850"/>
        <w:jc w:val="both"/>
        <w:rPr>
          <w:b w:val="0"/>
        </w:rPr>
      </w:pPr>
      <w:r w:rsidRPr="00C207D1">
        <w:rPr>
          <w:b w:val="0"/>
        </w:rPr>
        <w:t>- Внесение поправок в Документацию;</w:t>
      </w:r>
    </w:p>
    <w:p w14:paraId="65E05EC8" w14:textId="27DA7954" w:rsidR="00E0389A" w:rsidRPr="00C207D1" w:rsidRDefault="00E0389A" w:rsidP="00282C83">
      <w:pPr>
        <w:pStyle w:val="11"/>
        <w:numPr>
          <w:ilvl w:val="0"/>
          <w:numId w:val="0"/>
        </w:numPr>
        <w:spacing w:line="276" w:lineRule="auto"/>
        <w:ind w:left="284" w:firstLine="850"/>
        <w:jc w:val="both"/>
        <w:rPr>
          <w:b w:val="0"/>
          <w:lang w:val="ru-RU"/>
        </w:rPr>
      </w:pPr>
      <w:r w:rsidRPr="00C207D1">
        <w:rPr>
          <w:b w:val="0"/>
          <w:lang w:val="ru-RU"/>
        </w:rPr>
        <w:t>- Продление срока окончания подачи заявок;</w:t>
      </w:r>
    </w:p>
    <w:p w14:paraId="13CEDD54" w14:textId="25660727" w:rsidR="002454DE" w:rsidRPr="00C207D1" w:rsidRDefault="002454DE" w:rsidP="00282C83">
      <w:pPr>
        <w:pStyle w:val="afffe"/>
        <w:spacing w:line="276" w:lineRule="auto"/>
        <w:ind w:left="284" w:firstLine="850"/>
        <w:jc w:val="both"/>
        <w:rPr>
          <w:snapToGrid w:val="0"/>
          <w:color w:val="000000"/>
        </w:rPr>
      </w:pPr>
      <w:r w:rsidRPr="00C207D1">
        <w:rPr>
          <w:snapToGrid w:val="0"/>
          <w:color w:val="000000"/>
        </w:rPr>
        <w:t xml:space="preserve">- Подача Заявок на участие в </w:t>
      </w:r>
      <w:r w:rsidR="00E52AB1">
        <w:rPr>
          <w:snapToGrid w:val="0"/>
          <w:color w:val="000000"/>
        </w:rPr>
        <w:t>Конкурсе</w:t>
      </w:r>
      <w:r w:rsidRPr="00C207D1">
        <w:rPr>
          <w:snapToGrid w:val="0"/>
          <w:color w:val="000000"/>
        </w:rPr>
        <w:t xml:space="preserve"> и их прием, отзыв Заявок;</w:t>
      </w:r>
    </w:p>
    <w:p w14:paraId="55B72451" w14:textId="4E4CFD79" w:rsidR="00E0389A" w:rsidRPr="00C207D1" w:rsidRDefault="00E0389A" w:rsidP="00282C83">
      <w:pPr>
        <w:pStyle w:val="afffe"/>
        <w:spacing w:line="276" w:lineRule="auto"/>
        <w:ind w:left="284" w:firstLine="850"/>
        <w:jc w:val="both"/>
        <w:rPr>
          <w:snapToGrid w:val="0"/>
          <w:color w:val="000000"/>
          <w:lang w:val="ru-RU"/>
        </w:rPr>
      </w:pPr>
      <w:r w:rsidRPr="00C207D1">
        <w:rPr>
          <w:snapToGrid w:val="0"/>
          <w:color w:val="000000"/>
          <w:lang w:val="ru-RU"/>
        </w:rPr>
        <w:t>- Порядок рассмотрения Заявок;</w:t>
      </w:r>
    </w:p>
    <w:p w14:paraId="3E291E5C" w14:textId="70E38F28" w:rsidR="006B1DF4" w:rsidRPr="00C207D1" w:rsidRDefault="006B1DF4" w:rsidP="00282C83">
      <w:pPr>
        <w:pStyle w:val="afffe"/>
        <w:spacing w:line="276" w:lineRule="auto"/>
        <w:ind w:left="284" w:firstLine="850"/>
        <w:jc w:val="both"/>
      </w:pPr>
      <w:r w:rsidRPr="00C207D1">
        <w:rPr>
          <w:lang w:val="ru-RU"/>
        </w:rPr>
        <w:t xml:space="preserve">- </w:t>
      </w:r>
      <w:r w:rsidRPr="00C207D1">
        <w:t xml:space="preserve">Рассмотрение </w:t>
      </w:r>
      <w:r w:rsidR="002963FB" w:rsidRPr="00C207D1">
        <w:rPr>
          <w:lang w:val="ru-RU"/>
        </w:rPr>
        <w:t xml:space="preserve">Заявок </w:t>
      </w:r>
      <w:r w:rsidRPr="00C207D1">
        <w:t>Участников;</w:t>
      </w:r>
    </w:p>
    <w:p w14:paraId="6FE9891A" w14:textId="0543D043" w:rsidR="006B1DF4" w:rsidRDefault="006B1DF4" w:rsidP="00282C83">
      <w:pPr>
        <w:pStyle w:val="11"/>
        <w:numPr>
          <w:ilvl w:val="0"/>
          <w:numId w:val="0"/>
        </w:numPr>
        <w:spacing w:line="276" w:lineRule="auto"/>
        <w:ind w:left="284" w:firstLine="850"/>
        <w:jc w:val="both"/>
        <w:rPr>
          <w:b w:val="0"/>
          <w:lang w:val="ru-RU"/>
        </w:rPr>
      </w:pPr>
      <w:r w:rsidRPr="00C207D1">
        <w:rPr>
          <w:b w:val="0"/>
        </w:rPr>
        <w:t>- Оценка  Заявок (Предложений)</w:t>
      </w:r>
      <w:r w:rsidR="00BC79DD" w:rsidRPr="00C207D1">
        <w:rPr>
          <w:b w:val="0"/>
          <w:lang w:val="ru-RU"/>
        </w:rPr>
        <w:t xml:space="preserve"> Участников</w:t>
      </w:r>
      <w:r>
        <w:rPr>
          <w:b w:val="0"/>
          <w:lang w:val="ru-RU"/>
        </w:rPr>
        <w:t>;</w:t>
      </w:r>
    </w:p>
    <w:p w14:paraId="11BFB0D1" w14:textId="336A542F" w:rsidR="00BC79DD" w:rsidRPr="006B1DF4" w:rsidRDefault="00BC79DD" w:rsidP="00282C83">
      <w:pPr>
        <w:pStyle w:val="11"/>
        <w:numPr>
          <w:ilvl w:val="0"/>
          <w:numId w:val="0"/>
        </w:numPr>
        <w:spacing w:line="276" w:lineRule="auto"/>
        <w:ind w:left="284" w:firstLine="850"/>
        <w:jc w:val="both"/>
        <w:rPr>
          <w:b w:val="0"/>
          <w:lang w:val="ru-RU"/>
        </w:rPr>
      </w:pPr>
      <w:r>
        <w:rPr>
          <w:b w:val="0"/>
          <w:lang w:val="ru-RU"/>
        </w:rPr>
        <w:t>- Подача дополнительных ценовых предложений;</w:t>
      </w:r>
    </w:p>
    <w:p w14:paraId="5E9F0314" w14:textId="6D3D8F5F" w:rsidR="002454DE" w:rsidRDefault="002454DE" w:rsidP="00282C83">
      <w:pPr>
        <w:pStyle w:val="11"/>
        <w:numPr>
          <w:ilvl w:val="0"/>
          <w:numId w:val="0"/>
        </w:numPr>
        <w:spacing w:line="276" w:lineRule="auto"/>
        <w:ind w:left="284" w:firstLine="850"/>
        <w:jc w:val="both"/>
        <w:rPr>
          <w:b w:val="0"/>
        </w:rPr>
      </w:pPr>
      <w:r>
        <w:rPr>
          <w:b w:val="0"/>
        </w:rPr>
        <w:t>- Подведение итогов;</w:t>
      </w:r>
    </w:p>
    <w:p w14:paraId="15460589" w14:textId="77777777" w:rsidR="002454DE" w:rsidRPr="00C03316" w:rsidRDefault="002454DE" w:rsidP="00282C83">
      <w:pPr>
        <w:pStyle w:val="11"/>
        <w:numPr>
          <w:ilvl w:val="0"/>
          <w:numId w:val="0"/>
        </w:numPr>
        <w:spacing w:line="276" w:lineRule="auto"/>
        <w:ind w:left="284" w:firstLine="850"/>
        <w:jc w:val="both"/>
        <w:rPr>
          <w:b w:val="0"/>
          <w:lang w:val="ru-RU"/>
        </w:rPr>
      </w:pPr>
      <w:r>
        <w:rPr>
          <w:b w:val="0"/>
        </w:rPr>
        <w:t>- З</w:t>
      </w:r>
      <w:r w:rsidRPr="00237C3A">
        <w:rPr>
          <w:b w:val="0"/>
        </w:rPr>
        <w:t>аключение договора;</w:t>
      </w:r>
    </w:p>
    <w:p w14:paraId="3A4F287E" w14:textId="5E70FB6D" w:rsidR="002454DE" w:rsidRPr="00237C3A" w:rsidRDefault="002454DE" w:rsidP="00937CD7">
      <w:pPr>
        <w:pStyle w:val="11"/>
        <w:numPr>
          <w:ilvl w:val="0"/>
          <w:numId w:val="0"/>
        </w:numPr>
        <w:spacing w:line="276" w:lineRule="auto"/>
        <w:ind w:firstLine="1134"/>
        <w:jc w:val="both"/>
        <w:rPr>
          <w:b w:val="0"/>
        </w:rPr>
      </w:pPr>
      <w:r w:rsidRPr="00237C3A">
        <w:rPr>
          <w:b w:val="0"/>
        </w:rPr>
        <w:t xml:space="preserve">Извещение Участников о результатах </w:t>
      </w:r>
      <w:r w:rsidR="00E52AB1">
        <w:rPr>
          <w:b w:val="0"/>
        </w:rPr>
        <w:t>конкурса</w:t>
      </w:r>
      <w:r w:rsidR="00C03316">
        <w:rPr>
          <w:b w:val="0"/>
          <w:lang w:val="ru-RU"/>
        </w:rPr>
        <w:t xml:space="preserve"> (</w:t>
      </w:r>
      <w:r w:rsidRPr="00237C3A">
        <w:rPr>
          <w:b w:val="0"/>
        </w:rPr>
        <w:t xml:space="preserve">осуществляется однократно в течение всей процедуры </w:t>
      </w:r>
      <w:r w:rsidR="00E52AB1">
        <w:rPr>
          <w:b w:val="0"/>
        </w:rPr>
        <w:t>Конкурса</w:t>
      </w:r>
      <w:r w:rsidR="00C03316">
        <w:rPr>
          <w:b w:val="0"/>
          <w:lang w:val="ru-RU"/>
        </w:rPr>
        <w:t>)</w:t>
      </w:r>
      <w:r w:rsidRPr="00237C3A">
        <w:rPr>
          <w:b w:val="0"/>
        </w:rPr>
        <w:t>.</w:t>
      </w:r>
    </w:p>
    <w:p w14:paraId="09D14DCE" w14:textId="1F7377D3" w:rsidR="002454DE" w:rsidRPr="00AB787F" w:rsidRDefault="002454DE" w:rsidP="00E0389A">
      <w:pPr>
        <w:pStyle w:val="2"/>
        <w:ind w:left="993" w:hanging="567"/>
        <w:jc w:val="both"/>
      </w:pPr>
      <w:r>
        <w:t xml:space="preserve"> </w:t>
      </w:r>
      <w:bookmarkStart w:id="83" w:name="_Toc346097994"/>
      <w:bookmarkStart w:id="84" w:name="_Toc346098357"/>
      <w:bookmarkStart w:id="85" w:name="_Toc116632205"/>
      <w:r w:rsidRPr="001D5899">
        <w:t>Публикация</w:t>
      </w:r>
      <w:r w:rsidRPr="00AB787F">
        <w:t xml:space="preserve"> Извещения о проведении </w:t>
      </w:r>
      <w:bookmarkEnd w:id="78"/>
      <w:bookmarkEnd w:id="79"/>
      <w:bookmarkEnd w:id="80"/>
      <w:bookmarkEnd w:id="81"/>
      <w:bookmarkEnd w:id="82"/>
      <w:r w:rsidR="00E52AB1">
        <w:t>конкурса</w:t>
      </w:r>
      <w:bookmarkEnd w:id="83"/>
      <w:bookmarkEnd w:id="84"/>
      <w:bookmarkEnd w:id="85"/>
    </w:p>
    <w:p w14:paraId="3DA29E1F" w14:textId="09EC5C11" w:rsidR="002454DE" w:rsidRPr="003D60F9" w:rsidRDefault="002454DE" w:rsidP="00937CD7">
      <w:pPr>
        <w:pStyle w:val="30"/>
        <w:ind w:left="0" w:firstLine="426"/>
        <w:jc w:val="both"/>
      </w:pPr>
      <w:r w:rsidRPr="003D60F9">
        <w:t xml:space="preserve">Извещение о проведении </w:t>
      </w:r>
      <w:r w:rsidR="00E52AB1">
        <w:t>конкурса</w:t>
      </w:r>
      <w:r w:rsidRPr="003D60F9">
        <w:t xml:space="preserve"> опубликовано в порядке, указанном в п.</w:t>
      </w:r>
      <w:r w:rsidR="0016551F">
        <w:rPr>
          <w:lang w:val="ru-RU"/>
        </w:rPr>
        <w:t> </w:t>
      </w:r>
      <w:r w:rsidRPr="003D60F9">
        <w:t>1.1.</w:t>
      </w:r>
      <w:r w:rsidR="00D637D7">
        <w:rPr>
          <w:lang w:val="ru-RU"/>
        </w:rPr>
        <w:t xml:space="preserve"> Раздела 1 настоящей Документации.</w:t>
      </w:r>
    </w:p>
    <w:p w14:paraId="6958D495" w14:textId="5779CE3C" w:rsidR="005E03C5" w:rsidRPr="0016551F" w:rsidRDefault="002454DE" w:rsidP="00937CD7">
      <w:pPr>
        <w:pStyle w:val="30"/>
        <w:ind w:left="0" w:firstLine="426"/>
        <w:jc w:val="both"/>
      </w:pPr>
      <w:r w:rsidRPr="003D60F9">
        <w:t>Иные публикации не являются официальными и не влекут для Заказчика никаких последствий.</w:t>
      </w:r>
    </w:p>
    <w:p w14:paraId="29392A1B" w14:textId="41EC2514" w:rsidR="005E03C5" w:rsidRPr="004D3899" w:rsidRDefault="005E03C5" w:rsidP="00937CD7">
      <w:pPr>
        <w:pStyle w:val="2"/>
        <w:ind w:left="0" w:firstLine="426"/>
        <w:jc w:val="both"/>
      </w:pPr>
      <w:r w:rsidRPr="004D3899">
        <w:t xml:space="preserve">Требования к Участникам. </w:t>
      </w:r>
      <w:r w:rsidR="00E0389A">
        <w:rPr>
          <w:lang w:val="ru-RU"/>
        </w:rPr>
        <w:t>Требования к заявкам Участников</w:t>
      </w:r>
    </w:p>
    <w:p w14:paraId="111124F4" w14:textId="77777777" w:rsidR="005E03C5" w:rsidRPr="004D3899" w:rsidRDefault="005E03C5" w:rsidP="00937CD7">
      <w:pPr>
        <w:pStyle w:val="30"/>
        <w:ind w:left="0" w:firstLine="426"/>
      </w:pPr>
      <w:bookmarkStart w:id="86" w:name="_Toc98251726"/>
      <w:bookmarkStart w:id="87" w:name="_Toc200440600"/>
      <w:bookmarkStart w:id="88" w:name="_Toc200441653"/>
      <w:bookmarkStart w:id="89" w:name="_Toc200441804"/>
      <w:bookmarkStart w:id="90" w:name="_Toc200597888"/>
      <w:bookmarkStart w:id="91" w:name="_Toc202243074"/>
      <w:bookmarkStart w:id="92" w:name="_Toc202247461"/>
      <w:bookmarkStart w:id="93" w:name="_Toc345570159"/>
      <w:bookmarkStart w:id="94" w:name="_Toc346098360"/>
      <w:r w:rsidRPr="004D3899">
        <w:t>Требования к Участникам</w:t>
      </w:r>
      <w:bookmarkEnd w:id="86"/>
      <w:bookmarkEnd w:id="87"/>
      <w:bookmarkEnd w:id="88"/>
      <w:bookmarkEnd w:id="89"/>
      <w:bookmarkEnd w:id="90"/>
      <w:bookmarkEnd w:id="91"/>
      <w:bookmarkEnd w:id="92"/>
      <w:bookmarkEnd w:id="93"/>
      <w:bookmarkEnd w:id="94"/>
      <w:r w:rsidRPr="004D3899">
        <w:t xml:space="preserve"> </w:t>
      </w:r>
    </w:p>
    <w:p w14:paraId="59C361A2" w14:textId="1C00FBA6" w:rsidR="005E03C5" w:rsidRPr="0016551F" w:rsidRDefault="005E03C5" w:rsidP="00937CD7">
      <w:pPr>
        <w:pStyle w:val="4"/>
        <w:tabs>
          <w:tab w:val="clear" w:pos="1134"/>
        </w:tabs>
        <w:ind w:left="0" w:firstLine="426"/>
      </w:pPr>
      <w:r w:rsidRPr="001D5899">
        <w:t>Участвовать</w:t>
      </w:r>
      <w:r w:rsidRPr="0016551F">
        <w:t xml:space="preserve"> в </w:t>
      </w:r>
      <w:r w:rsidR="00E52AB1">
        <w:t>конкурсе</w:t>
      </w:r>
      <w:r w:rsidRPr="0016551F">
        <w:t xml:space="preserve"> могут любые юридические лица или индивидуальные предприниматели, зарегистрированные в системе ЭТП ГПБ в качестве участников данной системы, и в качестве Участника данного </w:t>
      </w:r>
      <w:r w:rsidR="00E52AB1">
        <w:t>конкурса</w:t>
      </w:r>
      <w:r w:rsidRPr="0016551F">
        <w:t>.</w:t>
      </w:r>
    </w:p>
    <w:p w14:paraId="11936A8C" w14:textId="12D91185" w:rsidR="005E03C5" w:rsidRPr="00455DFC" w:rsidRDefault="005E03C5" w:rsidP="00937CD7">
      <w:pPr>
        <w:pStyle w:val="4"/>
        <w:spacing w:before="120"/>
        <w:ind w:left="0" w:firstLine="425"/>
      </w:pPr>
      <w:r w:rsidRPr="00455DFC">
        <w:t xml:space="preserve">Участник </w:t>
      </w:r>
      <w:r w:rsidR="00E52AB1">
        <w:t>конкурса</w:t>
      </w:r>
      <w:r w:rsidRPr="00455DFC">
        <w:t xml:space="preserve"> должен отвечать следующим требованиям: </w:t>
      </w:r>
    </w:p>
    <w:p w14:paraId="5F6B2DF0" w14:textId="77777777" w:rsidR="005E03C5" w:rsidRPr="00455DFC" w:rsidRDefault="005E03C5" w:rsidP="00937CD7">
      <w:pPr>
        <w:tabs>
          <w:tab w:val="left" w:pos="284"/>
        </w:tabs>
        <w:spacing w:before="60" w:line="240" w:lineRule="auto"/>
        <w:ind w:right="-11" w:firstLine="425"/>
        <w:rPr>
          <w:sz w:val="24"/>
          <w:szCs w:val="24"/>
        </w:rPr>
      </w:pPr>
      <w:r w:rsidRPr="00455DFC">
        <w:rPr>
          <w:sz w:val="24"/>
          <w:szCs w:val="24"/>
        </w:rPr>
        <w:t>a)</w:t>
      </w:r>
      <w:r w:rsidRPr="00455DFC">
        <w:rPr>
          <w:sz w:val="24"/>
          <w:szCs w:val="24"/>
        </w:rPr>
        <w:tab/>
        <w:t>обладать гражданской правоспособностью в полном объеме для заключения и исполнения договора (зарегистрированные в установленном порядке);</w:t>
      </w:r>
    </w:p>
    <w:p w14:paraId="2DCE290E" w14:textId="77777777" w:rsidR="005E03C5" w:rsidRPr="00455DFC" w:rsidRDefault="005E03C5" w:rsidP="00937CD7">
      <w:pPr>
        <w:tabs>
          <w:tab w:val="left" w:pos="284"/>
        </w:tabs>
        <w:spacing w:before="120" w:line="276" w:lineRule="auto"/>
        <w:ind w:right="-11" w:firstLine="426"/>
        <w:rPr>
          <w:sz w:val="24"/>
          <w:szCs w:val="24"/>
        </w:rPr>
      </w:pPr>
      <w:r w:rsidRPr="00455DFC">
        <w:rPr>
          <w:sz w:val="24"/>
          <w:szCs w:val="24"/>
        </w:rPr>
        <w:t>b)</w:t>
      </w:r>
      <w:r w:rsidRPr="00455DFC">
        <w:rPr>
          <w:sz w:val="24"/>
          <w:szCs w:val="24"/>
        </w:rPr>
        <w:tab/>
        <w:t>не иметь убытки за последний завершенный финансовый год и квартал;</w:t>
      </w:r>
    </w:p>
    <w:p w14:paraId="5909C1E5" w14:textId="77777777" w:rsidR="005E03C5" w:rsidRPr="00455DFC" w:rsidRDefault="005E03C5" w:rsidP="00937CD7">
      <w:pPr>
        <w:tabs>
          <w:tab w:val="left" w:pos="284"/>
        </w:tabs>
        <w:spacing w:before="120" w:line="276" w:lineRule="auto"/>
        <w:ind w:right="-11" w:firstLine="426"/>
        <w:rPr>
          <w:sz w:val="24"/>
          <w:szCs w:val="24"/>
        </w:rPr>
      </w:pPr>
      <w:r w:rsidRPr="00455DFC">
        <w:rPr>
          <w:sz w:val="24"/>
          <w:szCs w:val="24"/>
        </w:rPr>
        <w:t>c)</w:t>
      </w:r>
      <w:r w:rsidRPr="00455DFC">
        <w:rPr>
          <w:sz w:val="24"/>
          <w:szCs w:val="24"/>
        </w:rPr>
        <w:tab/>
        <w:t>не должен являться неплатежеспособным или банкротом, находиться в процессе ликвидации, на имущество Участника, в части существенной для договора, не должен быть наложен арест, экономическая деятельность Участника не должна быть приостановлена;</w:t>
      </w:r>
    </w:p>
    <w:p w14:paraId="666056CA" w14:textId="208089CB" w:rsidR="005E03C5" w:rsidRDefault="005E03C5" w:rsidP="00937CD7">
      <w:pPr>
        <w:tabs>
          <w:tab w:val="left" w:pos="284"/>
        </w:tabs>
        <w:spacing w:before="120" w:line="276" w:lineRule="auto"/>
        <w:ind w:right="-11" w:firstLine="426"/>
        <w:rPr>
          <w:sz w:val="24"/>
          <w:szCs w:val="24"/>
        </w:rPr>
      </w:pPr>
      <w:r w:rsidRPr="00455DFC">
        <w:rPr>
          <w:sz w:val="24"/>
          <w:szCs w:val="24"/>
        </w:rPr>
        <w:t>d)</w:t>
      </w:r>
      <w:r w:rsidRPr="00455DFC">
        <w:rPr>
          <w:sz w:val="24"/>
          <w:szCs w:val="24"/>
        </w:rPr>
        <w:tab/>
        <w:t>отсутствие сведений об участнике в реестре недобросовестных поставщиков, предусмотренном Федеральными законами от 18.07.2011</w:t>
      </w:r>
      <w:r w:rsidR="00343591">
        <w:rPr>
          <w:sz w:val="24"/>
          <w:szCs w:val="24"/>
        </w:rPr>
        <w:t xml:space="preserve"> </w:t>
      </w:r>
      <w:r w:rsidRPr="00455DFC">
        <w:rPr>
          <w:sz w:val="24"/>
          <w:szCs w:val="24"/>
        </w:rPr>
        <w:t xml:space="preserve">г. №223-ФЗ и от 05.04.2013 </w:t>
      </w:r>
      <w:r w:rsidR="00343591">
        <w:rPr>
          <w:sz w:val="24"/>
          <w:szCs w:val="24"/>
        </w:rPr>
        <w:t xml:space="preserve">г. </w:t>
      </w:r>
      <w:r w:rsidRPr="00455DFC">
        <w:rPr>
          <w:sz w:val="24"/>
          <w:szCs w:val="24"/>
        </w:rPr>
        <w:t>№44-ФЗ.</w:t>
      </w:r>
    </w:p>
    <w:p w14:paraId="35573C18" w14:textId="15A49726" w:rsidR="00920598" w:rsidRPr="00920598" w:rsidRDefault="00D637D7" w:rsidP="00920598">
      <w:pPr>
        <w:autoSpaceDE w:val="0"/>
        <w:autoSpaceDN w:val="0"/>
        <w:adjustRightInd w:val="0"/>
        <w:spacing w:line="276" w:lineRule="auto"/>
        <w:rPr>
          <w:rFonts w:eastAsia="Arial"/>
          <w:b/>
          <w:bCs/>
          <w:snapToGrid/>
          <w:sz w:val="24"/>
          <w:szCs w:val="24"/>
          <w:lang w:eastAsia="en-US"/>
        </w:rPr>
      </w:pPr>
      <w:r>
        <w:rPr>
          <w:sz w:val="24"/>
          <w:szCs w:val="24"/>
          <w:lang w:val="en-US"/>
        </w:rPr>
        <w:t>e</w:t>
      </w:r>
      <w:r>
        <w:rPr>
          <w:sz w:val="24"/>
          <w:szCs w:val="24"/>
        </w:rPr>
        <w:t xml:space="preserve">) </w:t>
      </w:r>
      <w:r w:rsidR="00920598">
        <w:rPr>
          <w:sz w:val="24"/>
          <w:szCs w:val="24"/>
        </w:rPr>
        <w:t xml:space="preserve">не являться </w:t>
      </w:r>
      <w:r w:rsidR="00920598" w:rsidRPr="00920598">
        <w:rPr>
          <w:rFonts w:eastAsia="Arial"/>
          <w:snapToGrid/>
          <w:sz w:val="24"/>
          <w:szCs w:val="24"/>
          <w:lang w:eastAsia="en-US"/>
        </w:rPr>
        <w:t>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20598" w:rsidRPr="00920598">
        <w:rPr>
          <w:rFonts w:eastAsia="Arial"/>
          <w:b/>
          <w:bCs/>
          <w:snapToGrid/>
          <w:sz w:val="24"/>
          <w:szCs w:val="24"/>
          <w:lang w:eastAsia="en-US"/>
        </w:rPr>
        <w:t xml:space="preserve"> </w:t>
      </w:r>
    </w:p>
    <w:p w14:paraId="23336434" w14:textId="6EA93E8E" w:rsidR="00D637D7" w:rsidRPr="00D637D7" w:rsidRDefault="00D637D7" w:rsidP="00937CD7">
      <w:pPr>
        <w:tabs>
          <w:tab w:val="left" w:pos="284"/>
        </w:tabs>
        <w:spacing w:before="120" w:line="276" w:lineRule="auto"/>
        <w:ind w:right="-11" w:firstLine="426"/>
        <w:rPr>
          <w:sz w:val="24"/>
          <w:szCs w:val="24"/>
        </w:rPr>
      </w:pPr>
    </w:p>
    <w:p w14:paraId="18EE731B" w14:textId="77777777" w:rsidR="005E03C5" w:rsidRPr="00455DFC" w:rsidRDefault="005E03C5" w:rsidP="00937CD7">
      <w:pPr>
        <w:pStyle w:val="30"/>
        <w:ind w:left="0" w:firstLine="426"/>
      </w:pPr>
      <w:r w:rsidRPr="00455DFC">
        <w:t xml:space="preserve">Требования к Заявке (Предложению) Участника </w:t>
      </w:r>
    </w:p>
    <w:p w14:paraId="0EC27F9E" w14:textId="4F4BBBCA" w:rsidR="005E03C5" w:rsidRPr="00455DFC" w:rsidRDefault="00937CD7" w:rsidP="00937CD7">
      <w:pPr>
        <w:pStyle w:val="4"/>
        <w:ind w:left="0" w:firstLine="426"/>
      </w:pPr>
      <w:r w:rsidRPr="00937CD7">
        <w:t xml:space="preserve"> </w:t>
      </w:r>
      <w:r w:rsidR="005E03C5" w:rsidRPr="00455DFC">
        <w:t xml:space="preserve">Предложение Участника действительно в течение срока, указанного в </w:t>
      </w:r>
      <w:r w:rsidR="008B2031" w:rsidRPr="008B2031">
        <w:t xml:space="preserve">Коммерческом предложении </w:t>
      </w:r>
      <w:r w:rsidR="005E03C5" w:rsidRPr="00455DFC">
        <w:t xml:space="preserve">(Форма </w:t>
      </w:r>
      <w:r w:rsidR="000D5113" w:rsidRPr="000D5113">
        <w:t>4</w:t>
      </w:r>
      <w:r w:rsidR="005E03C5" w:rsidRPr="00455DFC">
        <w:t>). В любом случае этот срок не должен быть менее чем 30  календарных дней со дня, следующего за днем окончания подачи заявок. Указание меньшего срока действия может служить основанием для отклонения Предложения.</w:t>
      </w:r>
    </w:p>
    <w:p w14:paraId="56A69BB3" w14:textId="77777777" w:rsidR="005E03C5" w:rsidRPr="00455DFC" w:rsidRDefault="005E03C5" w:rsidP="00937CD7">
      <w:pPr>
        <w:pStyle w:val="4"/>
        <w:ind w:hanging="708"/>
      </w:pPr>
      <w:r w:rsidRPr="00455DFC">
        <w:t>Все документы Заявки должны быть подготовлены на русском языке.</w:t>
      </w:r>
    </w:p>
    <w:p w14:paraId="50B010EC" w14:textId="4E7D2300" w:rsidR="005E03C5" w:rsidRPr="00455DFC" w:rsidRDefault="005E03C5" w:rsidP="00937CD7">
      <w:pPr>
        <w:pStyle w:val="4"/>
        <w:tabs>
          <w:tab w:val="clear" w:pos="1134"/>
        </w:tabs>
        <w:ind w:left="0" w:firstLine="426"/>
      </w:pPr>
      <w:r w:rsidRPr="00455DFC">
        <w:t>Все суммы денежных средств в документах, входящих в состав Заявки, должны быть выражены в российских рублях.</w:t>
      </w:r>
    </w:p>
    <w:p w14:paraId="3B393B7B" w14:textId="77777777" w:rsidR="006855F9" w:rsidRPr="00AC6597" w:rsidRDefault="006855F9" w:rsidP="00937CD7">
      <w:pPr>
        <w:pStyle w:val="4"/>
        <w:tabs>
          <w:tab w:val="clear" w:pos="1134"/>
        </w:tabs>
        <w:spacing w:before="120"/>
        <w:ind w:left="0" w:firstLine="426"/>
        <w:rPr>
          <w:b/>
          <w:bCs w:val="0"/>
          <w:i/>
          <w:iCs w:val="0"/>
        </w:rPr>
      </w:pPr>
      <w:bookmarkStart w:id="95" w:name="_Toc346098364"/>
      <w:r w:rsidRPr="00AC6597">
        <w:rPr>
          <w:b/>
          <w:bCs w:val="0"/>
          <w:i/>
          <w:iCs w:val="0"/>
        </w:rPr>
        <w:t>Участник должен подготовить Заявку (Предложение), включающее:</w:t>
      </w:r>
    </w:p>
    <w:p w14:paraId="1DABA731" w14:textId="77777777" w:rsidR="006855F9" w:rsidRPr="00455DFC" w:rsidRDefault="006855F9" w:rsidP="00937CD7">
      <w:pPr>
        <w:tabs>
          <w:tab w:val="num" w:pos="1440"/>
        </w:tabs>
        <w:spacing w:before="120" w:line="276" w:lineRule="auto"/>
        <w:ind w:firstLine="426"/>
        <w:rPr>
          <w:sz w:val="24"/>
          <w:szCs w:val="24"/>
        </w:rPr>
      </w:pPr>
      <w:r w:rsidRPr="00455DFC">
        <w:rPr>
          <w:sz w:val="24"/>
          <w:szCs w:val="24"/>
        </w:rPr>
        <w:t>1) Техническое предложение по форме и в соответствии с инструкциями, приведенными в настоящей Документации (Форма 1);</w:t>
      </w:r>
    </w:p>
    <w:p w14:paraId="5D39BD8B" w14:textId="77777777" w:rsidR="006855F9" w:rsidRPr="00455DFC" w:rsidRDefault="006855F9" w:rsidP="00937CD7">
      <w:pPr>
        <w:tabs>
          <w:tab w:val="num" w:pos="1440"/>
        </w:tabs>
        <w:spacing w:before="120" w:line="276" w:lineRule="auto"/>
        <w:ind w:firstLine="426"/>
        <w:rPr>
          <w:sz w:val="24"/>
          <w:szCs w:val="24"/>
        </w:rPr>
      </w:pPr>
      <w:r w:rsidRPr="00455DFC">
        <w:rPr>
          <w:sz w:val="24"/>
          <w:szCs w:val="24"/>
        </w:rPr>
        <w:t>2) Протокол разногласий к проекту Договора по форме и в соответствии с инструкциями, приведенными в настоящей Документации (Форма 2).</w:t>
      </w:r>
    </w:p>
    <w:p w14:paraId="0B2966EC" w14:textId="77777777" w:rsidR="006855F9" w:rsidRPr="00455DFC" w:rsidRDefault="006855F9" w:rsidP="00937CD7">
      <w:pPr>
        <w:tabs>
          <w:tab w:val="num" w:pos="1440"/>
        </w:tabs>
        <w:spacing w:before="120" w:line="276" w:lineRule="auto"/>
        <w:ind w:firstLine="426"/>
        <w:rPr>
          <w:sz w:val="24"/>
          <w:szCs w:val="24"/>
        </w:rPr>
      </w:pPr>
      <w:r>
        <w:rPr>
          <w:sz w:val="24"/>
          <w:szCs w:val="24"/>
        </w:rPr>
        <w:t>3</w:t>
      </w:r>
      <w:r w:rsidRPr="00455DFC">
        <w:rPr>
          <w:sz w:val="24"/>
          <w:szCs w:val="24"/>
        </w:rPr>
        <w:t>) Анкета по установленной форме (Форма 3);</w:t>
      </w:r>
    </w:p>
    <w:p w14:paraId="4E5E3504" w14:textId="77777777" w:rsidR="006855F9" w:rsidRPr="00455DFC" w:rsidRDefault="006855F9" w:rsidP="00937CD7">
      <w:pPr>
        <w:tabs>
          <w:tab w:val="num" w:pos="1440"/>
        </w:tabs>
        <w:spacing w:before="120" w:line="276" w:lineRule="auto"/>
        <w:ind w:firstLine="426"/>
        <w:rPr>
          <w:sz w:val="24"/>
          <w:szCs w:val="24"/>
        </w:rPr>
      </w:pPr>
      <w:r>
        <w:rPr>
          <w:sz w:val="24"/>
          <w:szCs w:val="24"/>
        </w:rPr>
        <w:t>4</w:t>
      </w:r>
      <w:r w:rsidRPr="00455DFC">
        <w:rPr>
          <w:sz w:val="24"/>
          <w:szCs w:val="24"/>
        </w:rPr>
        <w:t>) Копия документа, подтверждающего полномочия лица действовать от имени участника, за исключением случаев подписания заявки:</w:t>
      </w:r>
    </w:p>
    <w:p w14:paraId="0F24A6A9" w14:textId="77777777" w:rsidR="006855F9" w:rsidRPr="00455DFC" w:rsidRDefault="006855F9" w:rsidP="00937CD7">
      <w:pPr>
        <w:tabs>
          <w:tab w:val="num" w:pos="1440"/>
        </w:tabs>
        <w:spacing w:before="120" w:line="276" w:lineRule="auto"/>
        <w:ind w:firstLine="426"/>
        <w:rPr>
          <w:sz w:val="24"/>
          <w:szCs w:val="24"/>
        </w:rPr>
      </w:pPr>
      <w:r w:rsidRPr="00455DFC">
        <w:rPr>
          <w:sz w:val="24"/>
          <w:szCs w:val="24"/>
        </w:rPr>
        <w:t>а) индивидуальным предпринимателем, если Участником закупки является индивидуальный предприниматель;</w:t>
      </w:r>
    </w:p>
    <w:p w14:paraId="0C1A4A75" w14:textId="77777777" w:rsidR="006855F9" w:rsidRPr="00455DFC" w:rsidRDefault="006855F9" w:rsidP="00937CD7">
      <w:pPr>
        <w:tabs>
          <w:tab w:val="num" w:pos="1440"/>
        </w:tabs>
        <w:spacing w:before="60" w:line="276" w:lineRule="auto"/>
        <w:ind w:firstLine="426"/>
        <w:rPr>
          <w:sz w:val="24"/>
          <w:szCs w:val="24"/>
        </w:rPr>
      </w:pPr>
      <w:r w:rsidRPr="00455DFC">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является юридическое лицо;</w:t>
      </w:r>
    </w:p>
    <w:p w14:paraId="67A732A8" w14:textId="77777777" w:rsidR="006855F9" w:rsidRPr="00455DFC" w:rsidRDefault="006855F9" w:rsidP="00937CD7">
      <w:pPr>
        <w:tabs>
          <w:tab w:val="num" w:pos="1440"/>
        </w:tabs>
        <w:spacing w:before="120" w:line="276" w:lineRule="auto"/>
        <w:ind w:firstLine="426"/>
        <w:rPr>
          <w:sz w:val="24"/>
          <w:szCs w:val="24"/>
        </w:rPr>
      </w:pPr>
      <w:r>
        <w:rPr>
          <w:sz w:val="24"/>
          <w:szCs w:val="24"/>
        </w:rPr>
        <w:t>5</w:t>
      </w:r>
      <w:r w:rsidRPr="00455DFC">
        <w:rPr>
          <w:sz w:val="24"/>
          <w:szCs w:val="24"/>
        </w:rPr>
        <w:t>)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является крупной сделкой;</w:t>
      </w:r>
    </w:p>
    <w:p w14:paraId="144F542A" w14:textId="77777777" w:rsidR="006855F9" w:rsidRPr="00455DFC" w:rsidRDefault="006855F9" w:rsidP="00937CD7">
      <w:pPr>
        <w:tabs>
          <w:tab w:val="num" w:pos="1440"/>
        </w:tabs>
        <w:spacing w:before="120" w:line="276" w:lineRule="auto"/>
        <w:ind w:firstLine="426"/>
        <w:rPr>
          <w:sz w:val="24"/>
          <w:szCs w:val="24"/>
        </w:rPr>
      </w:pPr>
      <w:r>
        <w:rPr>
          <w:sz w:val="24"/>
          <w:szCs w:val="24"/>
        </w:rPr>
        <w:t>6</w:t>
      </w:r>
      <w:r w:rsidRPr="00455DFC">
        <w:rPr>
          <w:sz w:val="24"/>
          <w:szCs w:val="24"/>
        </w:rPr>
        <w:t>) Декларация, подтверждающая на дату подачи заявки на участие в закупке*:</w:t>
      </w:r>
    </w:p>
    <w:p w14:paraId="425C8FC5" w14:textId="77777777" w:rsidR="006855F9" w:rsidRPr="00455DFC" w:rsidRDefault="006855F9" w:rsidP="00937CD7">
      <w:pPr>
        <w:tabs>
          <w:tab w:val="num" w:pos="1440"/>
        </w:tabs>
        <w:spacing w:before="120" w:line="276" w:lineRule="auto"/>
        <w:ind w:firstLine="426"/>
        <w:rPr>
          <w:sz w:val="24"/>
          <w:szCs w:val="24"/>
        </w:rPr>
      </w:pPr>
      <w:r w:rsidRPr="00455DFC">
        <w:rPr>
          <w:sz w:val="24"/>
          <w:szCs w:val="24"/>
        </w:rPr>
        <w:t>а)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p w14:paraId="74046177" w14:textId="77777777" w:rsidR="006855F9" w:rsidRPr="00455DFC" w:rsidRDefault="006855F9" w:rsidP="00937CD7">
      <w:pPr>
        <w:tabs>
          <w:tab w:val="num" w:pos="1440"/>
        </w:tabs>
        <w:spacing w:before="120" w:line="276" w:lineRule="auto"/>
        <w:ind w:firstLine="426"/>
        <w:rPr>
          <w:sz w:val="24"/>
          <w:szCs w:val="24"/>
        </w:rPr>
      </w:pPr>
      <w:r w:rsidRPr="00455DFC">
        <w:rPr>
          <w:sz w:val="24"/>
          <w:szCs w:val="24"/>
        </w:rPr>
        <w:t xml:space="preserve">б) </w:t>
      </w:r>
      <w:proofErr w:type="spellStart"/>
      <w:r w:rsidRPr="00455DFC">
        <w:rPr>
          <w:sz w:val="24"/>
          <w:szCs w:val="24"/>
        </w:rPr>
        <w:t>неприостановление</w:t>
      </w:r>
      <w:proofErr w:type="spellEnd"/>
      <w:r w:rsidRPr="00455DFC">
        <w:rPr>
          <w:sz w:val="24"/>
          <w:szCs w:val="24"/>
        </w:rPr>
        <w:t xml:space="preserve"> деятельности Участника в порядке, установленном Кодексом Российской Федерации об административных правонарушениях;</w:t>
      </w:r>
    </w:p>
    <w:p w14:paraId="671BF775" w14:textId="77777777" w:rsidR="006855F9" w:rsidRPr="00455DFC" w:rsidRDefault="006855F9" w:rsidP="00937CD7">
      <w:pPr>
        <w:tabs>
          <w:tab w:val="num" w:pos="1440"/>
        </w:tabs>
        <w:spacing w:before="120" w:line="276" w:lineRule="auto"/>
        <w:ind w:firstLine="426"/>
        <w:rPr>
          <w:sz w:val="24"/>
          <w:szCs w:val="24"/>
        </w:rPr>
      </w:pPr>
      <w:r w:rsidRPr="00455DFC">
        <w:rPr>
          <w:sz w:val="24"/>
          <w:szCs w:val="24"/>
        </w:rPr>
        <w:t>в)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6F12CA1" w14:textId="77777777" w:rsidR="006855F9" w:rsidRPr="00455DFC" w:rsidRDefault="006855F9" w:rsidP="00937CD7">
      <w:pPr>
        <w:tabs>
          <w:tab w:val="num" w:pos="1440"/>
        </w:tabs>
        <w:spacing w:before="120" w:line="276" w:lineRule="auto"/>
        <w:ind w:firstLine="283"/>
        <w:rPr>
          <w:sz w:val="24"/>
          <w:szCs w:val="24"/>
        </w:rPr>
      </w:pPr>
      <w:r w:rsidRPr="00455DFC">
        <w:rPr>
          <w:sz w:val="24"/>
          <w:szCs w:val="24"/>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5D49F042" w14:textId="77777777" w:rsidR="006855F9" w:rsidRPr="00455DFC" w:rsidRDefault="006855F9" w:rsidP="00937CD7">
      <w:pPr>
        <w:tabs>
          <w:tab w:val="num" w:pos="1440"/>
        </w:tabs>
        <w:spacing w:before="120" w:line="276" w:lineRule="auto"/>
        <w:ind w:firstLine="283"/>
        <w:rPr>
          <w:sz w:val="24"/>
          <w:szCs w:val="24"/>
        </w:rPr>
      </w:pPr>
      <w:r w:rsidRPr="00455DFC">
        <w:rPr>
          <w:sz w:val="24"/>
          <w:szCs w:val="24"/>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892F0A9" w14:textId="77777777" w:rsidR="006855F9" w:rsidRPr="00455DFC" w:rsidRDefault="006855F9" w:rsidP="00937CD7">
      <w:pPr>
        <w:tabs>
          <w:tab w:val="num" w:pos="1440"/>
        </w:tabs>
        <w:spacing w:before="120" w:line="276" w:lineRule="auto"/>
        <w:ind w:firstLine="283"/>
        <w:rPr>
          <w:i/>
          <w:iCs/>
          <w:sz w:val="24"/>
          <w:szCs w:val="24"/>
        </w:rPr>
      </w:pPr>
      <w:r w:rsidRPr="00455DFC">
        <w:rPr>
          <w:sz w:val="24"/>
          <w:szCs w:val="24"/>
        </w:rPr>
        <w:t xml:space="preserve">* </w:t>
      </w:r>
      <w:r w:rsidRPr="00455DFC">
        <w:rPr>
          <w:i/>
          <w:iCs/>
          <w:sz w:val="24"/>
          <w:szCs w:val="24"/>
        </w:rPr>
        <w:t>Декларация представляется в составе заявки участником с использованием программно-аппаратных средств электронной площадки. Оператор электронной площадки обеспечивает участнику возможность включения в состав заявки и направления заказчику информации и документов, посредством программно-аппаратных средств электронной площадки в случае их представления оператору при аккредитации на ЭТП ГПБ.</w:t>
      </w:r>
    </w:p>
    <w:p w14:paraId="382777AF" w14:textId="77777777" w:rsidR="006855F9" w:rsidRPr="006855F9" w:rsidRDefault="006855F9" w:rsidP="00027D7A">
      <w:pPr>
        <w:pStyle w:val="a0"/>
        <w:numPr>
          <w:ilvl w:val="0"/>
          <w:numId w:val="0"/>
        </w:numPr>
        <w:tabs>
          <w:tab w:val="left" w:pos="284"/>
          <w:tab w:val="left" w:pos="9279"/>
        </w:tabs>
        <w:spacing w:before="120" w:line="276" w:lineRule="auto"/>
        <w:ind w:right="-11" w:firstLine="284"/>
        <w:rPr>
          <w:sz w:val="24"/>
          <w:szCs w:val="24"/>
        </w:rPr>
      </w:pPr>
      <w:r w:rsidRPr="001A5A84">
        <w:rPr>
          <w:bCs/>
          <w:iCs/>
          <w:sz w:val="24"/>
          <w:szCs w:val="24"/>
          <w:lang w:val="ru-RU"/>
        </w:rPr>
        <w:t>7</w:t>
      </w:r>
      <w:r w:rsidRPr="001A5A84">
        <w:rPr>
          <w:bCs/>
          <w:iCs/>
          <w:sz w:val="24"/>
          <w:szCs w:val="24"/>
        </w:rPr>
        <w:t>)</w:t>
      </w:r>
      <w:r w:rsidRPr="001A5A84">
        <w:rPr>
          <w:b/>
          <w:i/>
          <w:sz w:val="24"/>
          <w:szCs w:val="24"/>
        </w:rPr>
        <w:t xml:space="preserve"> </w:t>
      </w:r>
      <w:r w:rsidRPr="001A5A84">
        <w:rPr>
          <w:sz w:val="24"/>
          <w:szCs w:val="24"/>
        </w:rPr>
        <w:t>Документы, подтверждающие квалификацию Участника:</w:t>
      </w:r>
    </w:p>
    <w:p w14:paraId="5D274AD1" w14:textId="2E5AA1E4" w:rsidR="006855F9" w:rsidRPr="000F59B3" w:rsidRDefault="006855F9" w:rsidP="00027D7A">
      <w:pPr>
        <w:pStyle w:val="25"/>
        <w:widowControl/>
        <w:tabs>
          <w:tab w:val="left" w:pos="1418"/>
        </w:tabs>
        <w:spacing w:before="120" w:line="276" w:lineRule="auto"/>
        <w:ind w:right="-11" w:firstLine="284"/>
        <w:rPr>
          <w:szCs w:val="24"/>
        </w:rPr>
      </w:pPr>
      <w:r w:rsidRPr="000F59B3">
        <w:rPr>
          <w:szCs w:val="24"/>
        </w:rPr>
        <w:t xml:space="preserve">- справка </w:t>
      </w:r>
      <w:r w:rsidR="00CB2116" w:rsidRPr="000F59B3">
        <w:rPr>
          <w:szCs w:val="24"/>
        </w:rPr>
        <w:t>о квалификации Участника</w:t>
      </w:r>
      <w:r w:rsidRPr="000F59B3">
        <w:rPr>
          <w:szCs w:val="24"/>
        </w:rPr>
        <w:t xml:space="preserve"> (Форма 5) с приложениями</w:t>
      </w:r>
      <w:r w:rsidR="000325AC" w:rsidRPr="000F59B3">
        <w:rPr>
          <w:szCs w:val="24"/>
        </w:rPr>
        <w:t>;</w:t>
      </w:r>
    </w:p>
    <w:p w14:paraId="069BE7F3" w14:textId="6EBADE28" w:rsidR="00FE0ABA" w:rsidRDefault="00FE0ABA" w:rsidP="00027D7A">
      <w:pPr>
        <w:pStyle w:val="25"/>
        <w:widowControl/>
        <w:tabs>
          <w:tab w:val="left" w:pos="1418"/>
        </w:tabs>
        <w:spacing w:before="120" w:line="276" w:lineRule="auto"/>
        <w:ind w:right="-11" w:firstLine="284"/>
        <w:rPr>
          <w:szCs w:val="24"/>
        </w:rPr>
      </w:pPr>
      <w:r w:rsidRPr="000F59B3">
        <w:rPr>
          <w:szCs w:val="24"/>
        </w:rPr>
        <w:t xml:space="preserve">- </w:t>
      </w:r>
      <w:r w:rsidR="00DB3F98" w:rsidRPr="000F59B3">
        <w:rPr>
          <w:szCs w:val="24"/>
        </w:rPr>
        <w:t xml:space="preserve">иные </w:t>
      </w:r>
      <w:r w:rsidRPr="000F59B3">
        <w:rPr>
          <w:szCs w:val="24"/>
        </w:rPr>
        <w:t>документы, подтверждающие квалификацию Участника (п. 2.9 Документации).</w:t>
      </w:r>
    </w:p>
    <w:p w14:paraId="52DFCA5D" w14:textId="4F03C966" w:rsidR="005E03C5" w:rsidRPr="0023066F" w:rsidRDefault="006855F9" w:rsidP="00027D7A">
      <w:pPr>
        <w:pStyle w:val="25"/>
        <w:widowControl/>
        <w:spacing w:before="120"/>
        <w:ind w:right="-11" w:firstLine="284"/>
        <w:rPr>
          <w:snapToGrid/>
          <w:szCs w:val="24"/>
          <w:lang w:val="x-none" w:eastAsia="x-none"/>
        </w:rPr>
      </w:pPr>
      <w:r>
        <w:rPr>
          <w:szCs w:val="24"/>
        </w:rPr>
        <w:t>8</w:t>
      </w:r>
      <w:r w:rsidRPr="00455DFC">
        <w:rPr>
          <w:szCs w:val="24"/>
        </w:rPr>
        <w:t xml:space="preserve">) </w:t>
      </w:r>
      <w:r>
        <w:rPr>
          <w:szCs w:val="24"/>
        </w:rPr>
        <w:t xml:space="preserve"> </w:t>
      </w:r>
      <w:r w:rsidRPr="0023066F">
        <w:rPr>
          <w:snapToGrid/>
          <w:szCs w:val="24"/>
          <w:lang w:val="x-none" w:eastAsia="x-none"/>
        </w:rPr>
        <w:t>Коммерческое предложение по форме и в соответствии с инструкциями, приведенными в настоящей Закупочной документации (Форма 4).</w:t>
      </w:r>
    </w:p>
    <w:bookmarkEnd w:id="95"/>
    <w:p w14:paraId="6E632C25" w14:textId="08F06ABA" w:rsidR="005E03C5" w:rsidRPr="00455DFC" w:rsidRDefault="005E03C5" w:rsidP="00027D7A">
      <w:pPr>
        <w:pStyle w:val="30"/>
        <w:spacing w:before="120"/>
        <w:ind w:left="0" w:firstLine="284"/>
      </w:pPr>
      <w:r w:rsidRPr="00455DFC">
        <w:t xml:space="preserve">Подача Заявок на участие в </w:t>
      </w:r>
      <w:r w:rsidR="00E52AB1">
        <w:t>Конкурсе</w:t>
      </w:r>
      <w:r w:rsidRPr="00455DFC">
        <w:t xml:space="preserve"> и их прием, отзыв Заявок</w:t>
      </w:r>
    </w:p>
    <w:p w14:paraId="6DA189E4" w14:textId="0E9BA8BE" w:rsidR="005E03C5" w:rsidRPr="00455DFC" w:rsidRDefault="005E03C5" w:rsidP="00027D7A">
      <w:pPr>
        <w:pStyle w:val="4"/>
        <w:ind w:left="0" w:firstLine="284"/>
      </w:pPr>
      <w:r w:rsidRPr="00455DFC">
        <w:t xml:space="preserve">Заявки </w:t>
      </w:r>
      <w:r w:rsidRPr="00373A16">
        <w:t>Участников</w:t>
      </w:r>
      <w:r w:rsidRPr="00455DFC">
        <w:t xml:space="preserve"> должны быть поданы до истечения сроков, указанных в Извещении о проведении </w:t>
      </w:r>
      <w:r w:rsidR="00E52AB1">
        <w:t>Конкурса</w:t>
      </w:r>
      <w:r w:rsidRPr="00455DFC">
        <w:t>.</w:t>
      </w:r>
    </w:p>
    <w:p w14:paraId="6933D2CE" w14:textId="77777777" w:rsidR="005E03C5" w:rsidRPr="00455DFC" w:rsidRDefault="005E03C5" w:rsidP="00027D7A">
      <w:pPr>
        <w:pStyle w:val="4"/>
        <w:ind w:left="0" w:firstLine="284"/>
      </w:pPr>
      <w:r w:rsidRPr="00455DFC">
        <w:t>Порядок подачи Заявок на ЭТП ГПБ определяется правилами и инструкциями данной системы.</w:t>
      </w:r>
    </w:p>
    <w:p w14:paraId="042B2718" w14:textId="77777777" w:rsidR="005E03C5" w:rsidRPr="00455DFC" w:rsidRDefault="005E03C5" w:rsidP="00027D7A">
      <w:pPr>
        <w:pStyle w:val="4"/>
        <w:ind w:left="0" w:firstLine="284"/>
      </w:pPr>
      <w:r w:rsidRPr="00455DFC">
        <w:t>Участник вправе отозвать поданную Заявку не позднее даты окончания приема заявок Участников.</w:t>
      </w:r>
    </w:p>
    <w:p w14:paraId="068779AC" w14:textId="77777777" w:rsidR="005E03C5" w:rsidRPr="00455DFC" w:rsidRDefault="005E03C5" w:rsidP="00027D7A">
      <w:pPr>
        <w:pStyle w:val="4"/>
        <w:ind w:left="0" w:firstLine="284"/>
      </w:pPr>
      <w:r w:rsidRPr="00455DFC">
        <w:t>В случае отзыва Заявки Участник должен подготовить соответствующие документы в соответствии с правилами системы ЭТП ГПБ.</w:t>
      </w:r>
    </w:p>
    <w:p w14:paraId="16536692" w14:textId="3C836A71" w:rsidR="005E03C5" w:rsidRPr="00455DFC" w:rsidRDefault="005E03C5" w:rsidP="00027D7A">
      <w:pPr>
        <w:pStyle w:val="2"/>
        <w:ind w:left="0" w:firstLine="284"/>
        <w:jc w:val="both"/>
        <w:rPr>
          <w:bCs/>
          <w:i/>
        </w:rPr>
      </w:pPr>
      <w:bookmarkStart w:id="96" w:name="_Toc200440614"/>
      <w:bookmarkStart w:id="97" w:name="_Toc200441667"/>
      <w:bookmarkStart w:id="98" w:name="_Toc200441818"/>
      <w:bookmarkStart w:id="99" w:name="_Toc200597901"/>
      <w:bookmarkStart w:id="100" w:name="_Toc202243087"/>
      <w:bookmarkStart w:id="101" w:name="_Toc202247474"/>
      <w:bookmarkStart w:id="102" w:name="_Toc345570170"/>
      <w:bookmarkStart w:id="103" w:name="_Toc346098370"/>
      <w:bookmarkStart w:id="104" w:name="_Toc57314648"/>
      <w:r w:rsidRPr="00594562">
        <w:rPr>
          <w:bCs/>
        </w:rPr>
        <w:t>Разъяснение Закупочной</w:t>
      </w:r>
      <w:r w:rsidRPr="00455DFC">
        <w:rPr>
          <w:bCs/>
        </w:rPr>
        <w:t xml:space="preserve"> документации</w:t>
      </w:r>
      <w:bookmarkEnd w:id="96"/>
      <w:bookmarkEnd w:id="97"/>
      <w:bookmarkEnd w:id="98"/>
      <w:bookmarkEnd w:id="99"/>
      <w:bookmarkEnd w:id="100"/>
      <w:bookmarkEnd w:id="101"/>
      <w:bookmarkEnd w:id="102"/>
      <w:bookmarkEnd w:id="103"/>
    </w:p>
    <w:p w14:paraId="1892B387" w14:textId="77777777" w:rsidR="005E03C5" w:rsidRPr="00455DFC" w:rsidRDefault="005E03C5" w:rsidP="00027D7A">
      <w:pPr>
        <w:pStyle w:val="30"/>
        <w:ind w:left="0" w:firstLine="284"/>
        <w:jc w:val="both"/>
      </w:pPr>
      <w:r w:rsidRPr="00455DFC">
        <w:t>В процессе подготовки Заявки Участники вправе обратиться к Заказчику (Организатору) за разъяснениями настоящей документации. Запросы на разъяснение документации должны размещаться на электронной площадке ЭТП ГПБ.</w:t>
      </w:r>
    </w:p>
    <w:p w14:paraId="4EFDF644" w14:textId="77777777" w:rsidR="005E03C5" w:rsidRPr="00455DFC" w:rsidRDefault="005E03C5" w:rsidP="00027D7A">
      <w:pPr>
        <w:pStyle w:val="30"/>
        <w:ind w:left="0" w:firstLine="284"/>
        <w:jc w:val="both"/>
      </w:pPr>
      <w:r w:rsidRPr="00455DFC">
        <w:t>Заказчик обязуется в разумный срок ответить на любой вопрос, который он получит не позднее, чем за 3 дня до истечения срока приема Заявок. Заказчик оставляет за собой право (но не обязанность) ответа на вопрос, полученный в более поздний срок, если обстоятельства позволят Заказчику ответить на него в разумное время до установленного срока подачи Заявок. При этом ответ будет размещен Заказчиком на электронной площадке ЭТП ГПБ. Такой ответ Заказчика имеет силу неотъемлемых дополнений к Документации, если в тексте ответа не будет указано иное.</w:t>
      </w:r>
    </w:p>
    <w:p w14:paraId="7FDD7FB1" w14:textId="77777777" w:rsidR="005E03C5" w:rsidRPr="00455DFC" w:rsidRDefault="005E03C5" w:rsidP="00027D7A">
      <w:pPr>
        <w:pStyle w:val="2"/>
        <w:keepNext w:val="0"/>
        <w:ind w:hanging="283"/>
        <w:jc w:val="both"/>
      </w:pPr>
      <w:bookmarkStart w:id="105" w:name="_Toc98251723"/>
      <w:bookmarkStart w:id="106" w:name="_Toc200440615"/>
      <w:bookmarkStart w:id="107" w:name="_Toc200441668"/>
      <w:bookmarkStart w:id="108" w:name="_Toc200441819"/>
      <w:bookmarkStart w:id="109" w:name="_Toc200597902"/>
      <w:bookmarkStart w:id="110" w:name="_Toc202243088"/>
      <w:bookmarkStart w:id="111" w:name="_Toc202247475"/>
      <w:bookmarkStart w:id="112" w:name="_Toc345570171"/>
      <w:r w:rsidRPr="00455DFC">
        <w:t xml:space="preserve"> </w:t>
      </w:r>
      <w:bookmarkStart w:id="113" w:name="_Toc346098371"/>
      <w:r w:rsidRPr="00455DFC">
        <w:t>Внесение поправок в Документацию</w:t>
      </w:r>
      <w:bookmarkEnd w:id="105"/>
      <w:bookmarkEnd w:id="106"/>
      <w:bookmarkEnd w:id="107"/>
      <w:bookmarkEnd w:id="108"/>
      <w:bookmarkEnd w:id="109"/>
      <w:bookmarkEnd w:id="110"/>
      <w:bookmarkEnd w:id="111"/>
      <w:bookmarkEnd w:id="112"/>
      <w:bookmarkEnd w:id="113"/>
    </w:p>
    <w:p w14:paraId="6F78A634" w14:textId="77777777" w:rsidR="005E03C5" w:rsidRPr="00455DFC" w:rsidRDefault="005E03C5" w:rsidP="00027D7A">
      <w:pPr>
        <w:pStyle w:val="30"/>
        <w:ind w:left="0" w:firstLine="227"/>
        <w:jc w:val="both"/>
      </w:pPr>
      <w:r w:rsidRPr="00455DFC">
        <w:t>Заказчик</w:t>
      </w:r>
      <w:r w:rsidRPr="00455DFC">
        <w:rPr>
          <w:rStyle w:val="afe"/>
          <w:sz w:val="24"/>
        </w:rPr>
        <w:t xml:space="preserve"> по решению </w:t>
      </w:r>
      <w:r w:rsidRPr="00455DFC">
        <w:t>закупочной комиссии</w:t>
      </w:r>
      <w:r w:rsidRPr="00455DFC">
        <w:rPr>
          <w:rStyle w:val="afe"/>
          <w:sz w:val="24"/>
        </w:rPr>
        <w:t>,</w:t>
      </w:r>
      <w:r w:rsidRPr="00455DFC">
        <w:t xml:space="preserve"> в любой момент до истечения срока приема Предложений вправе внести поправки в настоящую документацию.</w:t>
      </w:r>
    </w:p>
    <w:p w14:paraId="028D114E" w14:textId="160551A8" w:rsidR="005E03C5" w:rsidRPr="00455DFC" w:rsidRDefault="005E03C5" w:rsidP="00027D7A">
      <w:pPr>
        <w:pStyle w:val="30"/>
        <w:ind w:left="0" w:firstLine="227"/>
        <w:jc w:val="both"/>
      </w:pPr>
      <w:bookmarkStart w:id="114" w:name="_Toc98251724"/>
      <w:r w:rsidRPr="00455DFC">
        <w:t xml:space="preserve">Все Участники, оформившие свое участие в </w:t>
      </w:r>
      <w:r w:rsidR="00E52AB1">
        <w:t>конкурсе</w:t>
      </w:r>
      <w:r w:rsidRPr="00455DFC">
        <w:t xml:space="preserve"> через систему ЭТП ГПБ, получат соответствующие уведомления в порядке, установленными правилами данной системы. </w:t>
      </w:r>
    </w:p>
    <w:p w14:paraId="78DD8CEA" w14:textId="77777777" w:rsidR="005E03C5" w:rsidRPr="00455DFC" w:rsidRDefault="005E03C5" w:rsidP="00027D7A">
      <w:pPr>
        <w:pStyle w:val="2"/>
        <w:keepNext w:val="0"/>
        <w:ind w:hanging="283"/>
        <w:jc w:val="both"/>
      </w:pPr>
      <w:bookmarkStart w:id="115" w:name="_Toc200440616"/>
      <w:bookmarkStart w:id="116" w:name="_Toc200441669"/>
      <w:bookmarkStart w:id="117" w:name="_Toc200441820"/>
      <w:bookmarkStart w:id="118" w:name="_Toc200597903"/>
      <w:bookmarkStart w:id="119" w:name="_Toc202243089"/>
      <w:bookmarkStart w:id="120" w:name="_Toc202247476"/>
      <w:bookmarkStart w:id="121" w:name="_Toc345570172"/>
      <w:bookmarkStart w:id="122" w:name="_Toc346098372"/>
      <w:r w:rsidRPr="00455DFC">
        <w:t xml:space="preserve">Продление срока окончания приема </w:t>
      </w:r>
      <w:bookmarkEnd w:id="114"/>
      <w:bookmarkEnd w:id="115"/>
      <w:bookmarkEnd w:id="116"/>
      <w:bookmarkEnd w:id="117"/>
      <w:bookmarkEnd w:id="118"/>
      <w:bookmarkEnd w:id="119"/>
      <w:bookmarkEnd w:id="120"/>
      <w:bookmarkEnd w:id="121"/>
      <w:bookmarkEnd w:id="122"/>
      <w:r w:rsidRPr="00455DFC">
        <w:t>Заявок</w:t>
      </w:r>
    </w:p>
    <w:p w14:paraId="6673D3F6" w14:textId="77777777" w:rsidR="005E03C5" w:rsidRPr="00455DFC" w:rsidRDefault="005E03C5" w:rsidP="00027D7A">
      <w:pPr>
        <w:pStyle w:val="30"/>
        <w:ind w:left="0" w:firstLine="284"/>
        <w:jc w:val="both"/>
      </w:pPr>
      <w:r w:rsidRPr="00455DFC">
        <w:t>При необходимости Заказчик, по решению закупочной комиссии, в том числе и по обращению Участников, имеет право продлевать срок окончания приема Заявок.</w:t>
      </w:r>
    </w:p>
    <w:p w14:paraId="049764F4" w14:textId="77777777" w:rsidR="005E03C5" w:rsidRPr="00455DFC" w:rsidRDefault="005E03C5" w:rsidP="00027D7A">
      <w:pPr>
        <w:pStyle w:val="30"/>
        <w:ind w:left="0" w:firstLine="284"/>
        <w:jc w:val="both"/>
      </w:pPr>
      <w:r w:rsidRPr="00455DFC">
        <w:t xml:space="preserve">Все Участники, официально получившие настоящую Документацию, </w:t>
      </w:r>
      <w:bookmarkStart w:id="123" w:name="_Toc90385057"/>
      <w:bookmarkEnd w:id="104"/>
      <w:r w:rsidRPr="00455DFC">
        <w:t>получат уведомления о продлении срока окончания приема Предложений в порядке, установленном правилами системы ЭТП ГПБ.</w:t>
      </w:r>
    </w:p>
    <w:p w14:paraId="3F089D49" w14:textId="77777777" w:rsidR="005E03C5" w:rsidRPr="00455DFC" w:rsidRDefault="005E03C5" w:rsidP="00027D7A">
      <w:pPr>
        <w:pStyle w:val="2"/>
        <w:keepNext w:val="0"/>
        <w:ind w:hanging="283"/>
        <w:jc w:val="both"/>
      </w:pPr>
      <w:bookmarkStart w:id="124" w:name="_Toc200440617"/>
      <w:bookmarkStart w:id="125" w:name="_Toc200441670"/>
      <w:bookmarkStart w:id="126" w:name="_Toc200441821"/>
      <w:bookmarkStart w:id="127" w:name="_Toc200597904"/>
      <w:bookmarkStart w:id="128" w:name="_Toc202243090"/>
      <w:bookmarkStart w:id="129" w:name="_Toc202247477"/>
      <w:bookmarkStart w:id="130" w:name="_Toc345570173"/>
      <w:bookmarkStart w:id="131" w:name="_Toc346098373"/>
      <w:bookmarkEnd w:id="123"/>
      <w:r w:rsidRPr="00455DFC">
        <w:t xml:space="preserve"> </w:t>
      </w:r>
      <w:bookmarkEnd w:id="124"/>
      <w:bookmarkEnd w:id="125"/>
      <w:bookmarkEnd w:id="126"/>
      <w:bookmarkEnd w:id="127"/>
      <w:bookmarkEnd w:id="128"/>
      <w:bookmarkEnd w:id="129"/>
      <w:bookmarkEnd w:id="130"/>
      <w:bookmarkEnd w:id="131"/>
      <w:r w:rsidRPr="00455DFC">
        <w:t>Рассмотрение Заявок (Предложений) Участников</w:t>
      </w:r>
    </w:p>
    <w:p w14:paraId="4886DFA6" w14:textId="53F5407A" w:rsidR="005E03C5" w:rsidRPr="00455DFC" w:rsidRDefault="005E03C5" w:rsidP="00027D7A">
      <w:pPr>
        <w:pStyle w:val="30"/>
        <w:ind w:left="0" w:firstLine="284"/>
        <w:jc w:val="both"/>
      </w:pPr>
      <w:bookmarkStart w:id="132" w:name="_Ref56221780"/>
      <w:bookmarkStart w:id="133" w:name="_Ref56222030"/>
      <w:r w:rsidRPr="00455DFC">
        <w:t xml:space="preserve">Дата и время окончания срока подачи Заявок (Предложений) Участниками указана в Извещении о проведении </w:t>
      </w:r>
      <w:r w:rsidR="00E52AB1">
        <w:t>конкурса</w:t>
      </w:r>
      <w:r w:rsidRPr="00455DFC">
        <w:t>.</w:t>
      </w:r>
    </w:p>
    <w:p w14:paraId="793EACE2" w14:textId="33C30EAE" w:rsidR="005E03C5" w:rsidRPr="00455DFC" w:rsidRDefault="005E03C5" w:rsidP="00027D7A">
      <w:pPr>
        <w:pStyle w:val="30"/>
        <w:ind w:left="0" w:firstLine="284"/>
        <w:jc w:val="both"/>
      </w:pPr>
      <w:r w:rsidRPr="00455DFC">
        <w:t xml:space="preserve"> Закупочная комиссия проводит </w:t>
      </w:r>
      <w:r w:rsidR="002963FB">
        <w:rPr>
          <w:lang w:val="ru-RU"/>
        </w:rPr>
        <w:t xml:space="preserve">оценку </w:t>
      </w:r>
      <w:r w:rsidRPr="00455DFC">
        <w:t>заявок Участников в сроки, установленные в Извещении.</w:t>
      </w:r>
    </w:p>
    <w:p w14:paraId="747B422D" w14:textId="7376EDA8" w:rsidR="005E03C5" w:rsidRPr="00455DFC" w:rsidRDefault="005E03C5" w:rsidP="00027D7A">
      <w:pPr>
        <w:pStyle w:val="30"/>
        <w:ind w:left="0" w:firstLine="284"/>
        <w:jc w:val="both"/>
      </w:pPr>
      <w:r w:rsidRPr="00455DFC">
        <w:t xml:space="preserve">Порядок и методика рассмотрения Предложений определяется закупочной комиссией и утверждается до размещения </w:t>
      </w:r>
      <w:r w:rsidR="001D21F5">
        <w:rPr>
          <w:lang w:val="ru-RU"/>
        </w:rPr>
        <w:t>И</w:t>
      </w:r>
      <w:r w:rsidR="00920598">
        <w:rPr>
          <w:lang w:val="ru-RU"/>
        </w:rPr>
        <w:t xml:space="preserve">звещения </w:t>
      </w:r>
      <w:r w:rsidRPr="00455DFC">
        <w:t xml:space="preserve">о проведении </w:t>
      </w:r>
      <w:r w:rsidR="00E52AB1">
        <w:t>конкурса</w:t>
      </w:r>
      <w:r w:rsidRPr="00455DFC">
        <w:t xml:space="preserve"> </w:t>
      </w:r>
      <w:r w:rsidR="00920598">
        <w:rPr>
          <w:lang w:val="ru-RU"/>
        </w:rPr>
        <w:t>на официальном сайте</w:t>
      </w:r>
      <w:r w:rsidRPr="00455DFC">
        <w:t xml:space="preserve"> Е</w:t>
      </w:r>
      <w:r w:rsidR="00920598">
        <w:rPr>
          <w:lang w:val="ru-RU"/>
        </w:rPr>
        <w:t>ИС</w:t>
      </w:r>
      <w:r w:rsidRPr="00455DFC">
        <w:t>.</w:t>
      </w:r>
    </w:p>
    <w:bookmarkEnd w:id="132"/>
    <w:bookmarkEnd w:id="133"/>
    <w:p w14:paraId="37A69DBA" w14:textId="5D170991" w:rsidR="005E03C5" w:rsidRPr="00455DFC" w:rsidRDefault="005E03C5" w:rsidP="00027D7A">
      <w:pPr>
        <w:pStyle w:val="2"/>
        <w:keepNext w:val="0"/>
        <w:ind w:hanging="425"/>
        <w:jc w:val="both"/>
      </w:pPr>
      <w:r w:rsidRPr="00455DFC">
        <w:t xml:space="preserve"> Порядок </w:t>
      </w:r>
      <w:bookmarkStart w:id="134" w:name="_Toc98251731"/>
      <w:bookmarkStart w:id="135" w:name="_Toc164161368"/>
      <w:r w:rsidRPr="00455DFC">
        <w:t xml:space="preserve">рассмотрения </w:t>
      </w:r>
      <w:bookmarkEnd w:id="134"/>
      <w:bookmarkEnd w:id="135"/>
      <w:r w:rsidRPr="00455DFC">
        <w:t>Заявок Участников</w:t>
      </w:r>
    </w:p>
    <w:p w14:paraId="19739EBC" w14:textId="77777777" w:rsidR="0055519E" w:rsidRPr="00455DFC" w:rsidRDefault="0055519E" w:rsidP="00027D7A">
      <w:pPr>
        <w:pStyle w:val="30"/>
        <w:ind w:left="0" w:firstLine="284"/>
        <w:jc w:val="both"/>
        <w:rPr>
          <w:snapToGrid/>
        </w:rPr>
      </w:pPr>
      <w:r w:rsidRPr="00455DFC">
        <w:rPr>
          <w:snapToGrid/>
        </w:rPr>
        <w:t>В рамках процедуры рассмотрения заявок Участников закупочная комиссия проверяет:</w:t>
      </w:r>
    </w:p>
    <w:p w14:paraId="039D4853" w14:textId="77777777" w:rsidR="0055519E" w:rsidRPr="00455DFC" w:rsidRDefault="0055519E" w:rsidP="00027D7A">
      <w:pPr>
        <w:spacing w:line="276" w:lineRule="auto"/>
        <w:ind w:firstLine="284"/>
        <w:rPr>
          <w:sz w:val="24"/>
          <w:szCs w:val="24"/>
        </w:rPr>
      </w:pPr>
      <w:r w:rsidRPr="00455DFC">
        <w:rPr>
          <w:sz w:val="24"/>
          <w:szCs w:val="24"/>
        </w:rPr>
        <w:t>- Правильность оформления, подачи Заявок, их соответствие требованиям настоящей Документации по существу;</w:t>
      </w:r>
    </w:p>
    <w:p w14:paraId="43EC4A34" w14:textId="77777777" w:rsidR="0055519E" w:rsidRDefault="0055519E" w:rsidP="00027D7A">
      <w:pPr>
        <w:spacing w:line="276" w:lineRule="auto"/>
        <w:ind w:firstLine="284"/>
        <w:rPr>
          <w:sz w:val="24"/>
          <w:szCs w:val="24"/>
        </w:rPr>
      </w:pPr>
      <w:r w:rsidRPr="00455DFC">
        <w:rPr>
          <w:sz w:val="24"/>
          <w:szCs w:val="24"/>
        </w:rPr>
        <w:t>- Соответствие технического предложения Участников требованиям Документации</w:t>
      </w:r>
      <w:r>
        <w:rPr>
          <w:sz w:val="24"/>
          <w:szCs w:val="24"/>
        </w:rPr>
        <w:t>;</w:t>
      </w:r>
    </w:p>
    <w:p w14:paraId="5AE7939E" w14:textId="3A1BC8B0" w:rsidR="0055519E" w:rsidRPr="00455DFC" w:rsidRDefault="0055519E" w:rsidP="00027D7A">
      <w:pPr>
        <w:pStyle w:val="11"/>
        <w:numPr>
          <w:ilvl w:val="0"/>
          <w:numId w:val="0"/>
        </w:numPr>
        <w:spacing w:line="276" w:lineRule="auto"/>
        <w:ind w:right="-11" w:firstLine="284"/>
        <w:jc w:val="both"/>
        <w:rPr>
          <w:b w:val="0"/>
        </w:rPr>
      </w:pPr>
      <w:r w:rsidRPr="00455DFC">
        <w:rPr>
          <w:b w:val="0"/>
        </w:rPr>
        <w:t xml:space="preserve">- Правоспособность Участников </w:t>
      </w:r>
      <w:r w:rsidR="00E52AB1">
        <w:rPr>
          <w:b w:val="0"/>
        </w:rPr>
        <w:t>Конкурса</w:t>
      </w:r>
      <w:r w:rsidRPr="00455DFC">
        <w:rPr>
          <w:b w:val="0"/>
        </w:rPr>
        <w:t>;</w:t>
      </w:r>
    </w:p>
    <w:p w14:paraId="0116EF5E" w14:textId="2208671E" w:rsidR="0055519E" w:rsidRPr="00455DFC" w:rsidRDefault="0055519E" w:rsidP="00027D7A">
      <w:pPr>
        <w:pStyle w:val="11"/>
        <w:numPr>
          <w:ilvl w:val="0"/>
          <w:numId w:val="0"/>
        </w:numPr>
        <w:spacing w:line="276" w:lineRule="auto"/>
        <w:ind w:right="-11" w:firstLine="284"/>
        <w:jc w:val="both"/>
        <w:rPr>
          <w:b w:val="0"/>
        </w:rPr>
      </w:pPr>
      <w:r w:rsidRPr="00455DFC">
        <w:rPr>
          <w:b w:val="0"/>
        </w:rPr>
        <w:t xml:space="preserve">- Квалификацию Участников </w:t>
      </w:r>
      <w:r w:rsidR="00E52AB1">
        <w:rPr>
          <w:b w:val="0"/>
        </w:rPr>
        <w:t>конкурса</w:t>
      </w:r>
      <w:r w:rsidRPr="00455DFC">
        <w:rPr>
          <w:b w:val="0"/>
        </w:rPr>
        <w:t>.</w:t>
      </w:r>
    </w:p>
    <w:p w14:paraId="055BD822" w14:textId="77777777" w:rsidR="0055519E" w:rsidRPr="00455DFC" w:rsidRDefault="0055519E" w:rsidP="00027D7A">
      <w:pPr>
        <w:pStyle w:val="30"/>
        <w:spacing w:before="120"/>
        <w:ind w:left="0" w:firstLine="284"/>
        <w:jc w:val="both"/>
      </w:pPr>
      <w:r w:rsidRPr="00455DFC">
        <w:t xml:space="preserve">Участники не вправе каким-либо способом влиять, участвовать или присутствовать при рассмотрении Заявок. </w:t>
      </w:r>
    </w:p>
    <w:p w14:paraId="2F7F494C" w14:textId="77777777" w:rsidR="0055519E" w:rsidRPr="00455DFC" w:rsidRDefault="0055519E" w:rsidP="00027D7A">
      <w:pPr>
        <w:pStyle w:val="30"/>
        <w:ind w:left="0" w:firstLine="284"/>
        <w:jc w:val="both"/>
      </w:pPr>
      <w:r w:rsidRPr="00455DFC">
        <w:t>По результатам рассмотрения Заявок закупочная комиссия отклоняет заявки Участников, которые:</w:t>
      </w:r>
    </w:p>
    <w:p w14:paraId="412BC43F" w14:textId="77777777" w:rsidR="0055519E" w:rsidRPr="00455DFC" w:rsidRDefault="0055519E" w:rsidP="0071411A">
      <w:pPr>
        <w:pStyle w:val="afffe"/>
        <w:numPr>
          <w:ilvl w:val="0"/>
          <w:numId w:val="23"/>
        </w:numPr>
        <w:tabs>
          <w:tab w:val="left" w:pos="851"/>
          <w:tab w:val="left" w:pos="1418"/>
        </w:tabs>
        <w:spacing w:before="120" w:line="276" w:lineRule="auto"/>
        <w:ind w:left="0" w:firstLine="426"/>
        <w:contextualSpacing w:val="0"/>
        <w:jc w:val="both"/>
      </w:pPr>
      <w:r w:rsidRPr="00455DFC">
        <w:t>не отвечают требованиям настоящей Документации к оформлению и подаче Заявок;</w:t>
      </w:r>
    </w:p>
    <w:p w14:paraId="47148458" w14:textId="260E6113" w:rsidR="0055519E" w:rsidRDefault="0055519E" w:rsidP="0071411A">
      <w:pPr>
        <w:numPr>
          <w:ilvl w:val="0"/>
          <w:numId w:val="23"/>
        </w:numPr>
        <w:tabs>
          <w:tab w:val="left" w:pos="851"/>
          <w:tab w:val="left" w:pos="1418"/>
        </w:tabs>
        <w:spacing w:line="276" w:lineRule="auto"/>
        <w:ind w:left="0" w:firstLine="426"/>
        <w:rPr>
          <w:sz w:val="24"/>
          <w:szCs w:val="24"/>
        </w:rPr>
      </w:pPr>
      <w:r w:rsidRPr="00455DFC">
        <w:rPr>
          <w:sz w:val="24"/>
          <w:szCs w:val="24"/>
        </w:rPr>
        <w:t>содержат предложения, не отвечающие техническим</w:t>
      </w:r>
      <w:r w:rsidR="001A5A84">
        <w:rPr>
          <w:sz w:val="24"/>
          <w:szCs w:val="24"/>
        </w:rPr>
        <w:t xml:space="preserve"> (техническому заданию)</w:t>
      </w:r>
      <w:r w:rsidRPr="00455DFC">
        <w:rPr>
          <w:sz w:val="24"/>
          <w:szCs w:val="24"/>
        </w:rPr>
        <w:t>, коммерческим или договорным требованиям настоящей Документации</w:t>
      </w:r>
      <w:r>
        <w:rPr>
          <w:sz w:val="24"/>
          <w:szCs w:val="24"/>
        </w:rPr>
        <w:t>;</w:t>
      </w:r>
    </w:p>
    <w:p w14:paraId="79260D8A" w14:textId="77777777" w:rsidR="0055519E" w:rsidRDefault="0055519E" w:rsidP="0071411A">
      <w:pPr>
        <w:numPr>
          <w:ilvl w:val="0"/>
          <w:numId w:val="23"/>
        </w:numPr>
        <w:tabs>
          <w:tab w:val="left" w:pos="851"/>
          <w:tab w:val="left" w:pos="1418"/>
        </w:tabs>
        <w:spacing w:line="276" w:lineRule="auto"/>
        <w:ind w:left="0" w:firstLine="426"/>
        <w:rPr>
          <w:sz w:val="24"/>
          <w:szCs w:val="24"/>
        </w:rPr>
      </w:pPr>
      <w:r w:rsidRPr="00A865F0">
        <w:rPr>
          <w:sz w:val="24"/>
          <w:szCs w:val="24"/>
        </w:rPr>
        <w:t>поданы Участниками, которые не отвечают требованиям настоящей Документации;</w:t>
      </w:r>
    </w:p>
    <w:p w14:paraId="43E264B6" w14:textId="77777777" w:rsidR="0055519E" w:rsidRDefault="0055519E" w:rsidP="0071411A">
      <w:pPr>
        <w:numPr>
          <w:ilvl w:val="0"/>
          <w:numId w:val="23"/>
        </w:numPr>
        <w:spacing w:line="276" w:lineRule="auto"/>
        <w:ind w:left="0" w:firstLine="426"/>
        <w:rPr>
          <w:sz w:val="24"/>
          <w:szCs w:val="24"/>
        </w:rPr>
      </w:pPr>
      <w:r w:rsidRPr="00A865F0">
        <w:rPr>
          <w:sz w:val="24"/>
          <w:szCs w:val="24"/>
        </w:rPr>
        <w:t>поданы Участниками, не предоставившими документы, требуемые настоящей Документацией, либо в представленных документах имеются недостоверные сведения об Участнике или о предлагаемой им продукции;</w:t>
      </w:r>
    </w:p>
    <w:p w14:paraId="5F3E8470" w14:textId="77777777" w:rsidR="0055519E" w:rsidRPr="00A865F0" w:rsidRDefault="0055519E" w:rsidP="0071411A">
      <w:pPr>
        <w:numPr>
          <w:ilvl w:val="0"/>
          <w:numId w:val="23"/>
        </w:numPr>
        <w:tabs>
          <w:tab w:val="left" w:pos="851"/>
        </w:tabs>
        <w:spacing w:line="276" w:lineRule="auto"/>
        <w:ind w:left="0" w:firstLine="426"/>
        <w:rPr>
          <w:sz w:val="24"/>
          <w:szCs w:val="24"/>
        </w:rPr>
      </w:pPr>
      <w:r w:rsidRPr="00A865F0">
        <w:rPr>
          <w:sz w:val="24"/>
          <w:szCs w:val="24"/>
        </w:rPr>
        <w:t>Заказчик по решению закупочной комиссии, вправе отклонить Заявки Участников, аффилированных между собой (понятие аффилированного лица согласно ст. 4 закона РФ от 22.03.1991 № 948-1).</w:t>
      </w:r>
    </w:p>
    <w:p w14:paraId="7C6BB338" w14:textId="474FB0AC" w:rsidR="0055519E" w:rsidRDefault="0055519E" w:rsidP="00027D7A">
      <w:pPr>
        <w:pStyle w:val="30"/>
        <w:spacing w:before="120"/>
        <w:ind w:left="0" w:firstLine="284"/>
        <w:jc w:val="both"/>
      </w:pPr>
      <w:r w:rsidRPr="00455DFC">
        <w:t xml:space="preserve">Закупочная комиссия может запросить у Участников </w:t>
      </w:r>
      <w:r w:rsidR="00E52AB1">
        <w:t>Конкурса</w:t>
      </w:r>
      <w:r w:rsidRPr="00455DFC">
        <w:t xml:space="preserve"> разъяснения или дополнения их Предложений, в том числе представления отсутствующих документов. При этом закупочная комиссия не вправе запрашивать разъяснения или требовать документы, меняющие суть Предложения.</w:t>
      </w:r>
    </w:p>
    <w:p w14:paraId="4AC7792F" w14:textId="039045C8" w:rsidR="0055519E" w:rsidRDefault="0055519E" w:rsidP="00027D7A">
      <w:pPr>
        <w:pStyle w:val="30"/>
        <w:ind w:left="0" w:firstLine="284"/>
        <w:jc w:val="both"/>
      </w:pPr>
      <w:r w:rsidRPr="00A865F0">
        <w:t>Заказчик вправе проверять соответствие предоставленных Участником заявлений, документов и информации действительности, в том числе путем направления запросов в государственные органы, лицам, указанным в заявке,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Заявки, Заказчик имеет право отклонить Заявку Участника от дальнейшего рассмотрения.</w:t>
      </w:r>
    </w:p>
    <w:p w14:paraId="5606FE99" w14:textId="11FD0E0F" w:rsidR="00633FA1" w:rsidRDefault="00633FA1" w:rsidP="00633FA1">
      <w:pPr>
        <w:pStyle w:val="af6"/>
        <w:spacing w:before="120" w:line="276" w:lineRule="auto"/>
        <w:ind w:firstLine="142"/>
        <w:rPr>
          <w:sz w:val="24"/>
          <w:szCs w:val="24"/>
        </w:rPr>
      </w:pPr>
      <w:r w:rsidRPr="00633FA1">
        <w:rPr>
          <w:sz w:val="24"/>
          <w:szCs w:val="24"/>
        </w:rPr>
        <w:t xml:space="preserve">2.8.6. При выявлении в рамках рассмотрения заявок наличия 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w:t>
      </w:r>
      <w:r>
        <w:rPr>
          <w:sz w:val="24"/>
          <w:szCs w:val="24"/>
          <w:lang w:val="ru-RU"/>
        </w:rPr>
        <w:t>Закупочная комиссия</w:t>
      </w:r>
      <w:r w:rsidRPr="00633FA1">
        <w:rPr>
          <w:sz w:val="24"/>
          <w:szCs w:val="24"/>
        </w:rPr>
        <w:t xml:space="preserve"> исходит из преимущества общей итоговой цены (без учета НДС), указанной цифрами в </w:t>
      </w:r>
      <w:r>
        <w:rPr>
          <w:sz w:val="24"/>
          <w:szCs w:val="24"/>
          <w:lang w:val="ru-RU"/>
        </w:rPr>
        <w:t>Коммерческом предложении</w:t>
      </w:r>
      <w:r w:rsidRPr="00633FA1">
        <w:rPr>
          <w:sz w:val="24"/>
          <w:szCs w:val="24"/>
        </w:rPr>
        <w:t xml:space="preserve"> Участника, а в случае проведения закупки с использованием ЭТП – </w:t>
      </w:r>
      <w:r>
        <w:rPr>
          <w:sz w:val="24"/>
          <w:szCs w:val="24"/>
          <w:lang w:val="ru-RU"/>
        </w:rPr>
        <w:t>Закупочная комиссия</w:t>
      </w:r>
      <w:r w:rsidRPr="00633FA1">
        <w:rPr>
          <w:sz w:val="24"/>
          <w:szCs w:val="24"/>
        </w:rPr>
        <w:t xml:space="preserve"> исходит из преимущества общей итоговой цены (без учета НДС), указанной в структурированных формах на ЭТП и подписанной усиленной квалифицированной электронной подписью уполномоченного лица Участника. В случае несогласия Участника с вышеуказанным, заявка такого Участника подлежит отклонению на основании решения Закупочной комиссии.</w:t>
      </w:r>
    </w:p>
    <w:p w14:paraId="3327E1EF" w14:textId="35148BFF" w:rsidR="00633FA1" w:rsidRPr="00633FA1" w:rsidRDefault="00633FA1" w:rsidP="00633FA1">
      <w:pPr>
        <w:numPr>
          <w:ilvl w:val="2"/>
          <w:numId w:val="0"/>
        </w:numPr>
        <w:tabs>
          <w:tab w:val="num" w:pos="142"/>
        </w:tabs>
        <w:spacing w:before="120" w:line="276" w:lineRule="auto"/>
        <w:ind w:firstLine="142"/>
        <w:rPr>
          <w:sz w:val="24"/>
          <w:szCs w:val="24"/>
        </w:rPr>
      </w:pPr>
      <w:bookmarkStart w:id="136" w:name="_Hlk139458890"/>
      <w:bookmarkStart w:id="137" w:name="_Ref136622019"/>
      <w:bookmarkStart w:id="138" w:name="_Hlk136623253"/>
      <w:r w:rsidRPr="00633FA1">
        <w:rPr>
          <w:sz w:val="24"/>
          <w:szCs w:val="24"/>
        </w:rPr>
        <w:t xml:space="preserve">2.8.7. Если основания для отклонения заявки, указанные в пункте </w:t>
      </w:r>
      <w:r w:rsidR="00505AB8">
        <w:rPr>
          <w:sz w:val="24"/>
          <w:szCs w:val="24"/>
        </w:rPr>
        <w:t>2.8.3</w:t>
      </w:r>
      <w:r w:rsidRPr="00633FA1">
        <w:rPr>
          <w:sz w:val="24"/>
          <w:szCs w:val="24"/>
        </w:rPr>
        <w:t xml:space="preserve">, обнаружены позже даты проведения рассмотрения заявок, </w:t>
      </w:r>
      <w:r w:rsidR="00505AB8">
        <w:rPr>
          <w:sz w:val="24"/>
          <w:szCs w:val="24"/>
        </w:rPr>
        <w:t>Закупочная комиссия</w:t>
      </w:r>
      <w:r w:rsidRPr="00633FA1">
        <w:rPr>
          <w:sz w:val="24"/>
          <w:szCs w:val="24"/>
        </w:rPr>
        <w:t xml:space="preserve"> осуществляет отклонение такой заявки с внесением соответствующей информации в отдельный или ближайший ко времени события протокол</w:t>
      </w:r>
      <w:bookmarkEnd w:id="136"/>
      <w:r w:rsidRPr="00633FA1">
        <w:rPr>
          <w:sz w:val="24"/>
          <w:szCs w:val="24"/>
        </w:rPr>
        <w:t>.</w:t>
      </w:r>
      <w:bookmarkEnd w:id="137"/>
    </w:p>
    <w:bookmarkEnd w:id="138"/>
    <w:p w14:paraId="1212BF85" w14:textId="683DF99D" w:rsidR="005E03C5" w:rsidRPr="001A5A84" w:rsidRDefault="005E03C5" w:rsidP="00027D7A">
      <w:pPr>
        <w:pStyle w:val="2"/>
        <w:ind w:hanging="141"/>
      </w:pPr>
      <w:r w:rsidRPr="001A5A84">
        <w:t>Оценка Заявок (Предложений) Участников</w:t>
      </w:r>
    </w:p>
    <w:p w14:paraId="744A08FC" w14:textId="77777777" w:rsidR="005E03C5" w:rsidRDefault="005E03C5" w:rsidP="00027D7A">
      <w:pPr>
        <w:pStyle w:val="30"/>
        <w:keepNext/>
        <w:ind w:hanging="566"/>
        <w:rPr>
          <w:rFonts w:eastAsia="Calibri"/>
        </w:rPr>
      </w:pPr>
      <w:r w:rsidRPr="00455DFC">
        <w:rPr>
          <w:rFonts w:eastAsia="Calibri"/>
        </w:rPr>
        <w:t>Критерии оценки Заявок Участников</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3260"/>
        <w:gridCol w:w="3260"/>
        <w:gridCol w:w="1560"/>
        <w:gridCol w:w="1417"/>
      </w:tblGrid>
      <w:tr w:rsidR="00677EB1" w:rsidRPr="00455DFC" w14:paraId="0B5E7BD9" w14:textId="3CA570A9" w:rsidTr="00380B2E">
        <w:trPr>
          <w:trHeight w:val="645"/>
        </w:trPr>
        <w:tc>
          <w:tcPr>
            <w:tcW w:w="354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585949" w14:textId="48939215" w:rsidR="00677EB1" w:rsidRPr="003C1C04" w:rsidRDefault="00677EB1" w:rsidP="003C1C04">
            <w:pPr>
              <w:spacing w:line="240" w:lineRule="auto"/>
              <w:ind w:right="32" w:hanging="33"/>
              <w:jc w:val="center"/>
              <w:rPr>
                <w:b/>
                <w:color w:val="000000"/>
                <w:sz w:val="24"/>
                <w:szCs w:val="24"/>
              </w:rPr>
            </w:pPr>
            <w:r w:rsidRPr="003C1C04">
              <w:rPr>
                <w:color w:val="000000"/>
                <w:sz w:val="24"/>
                <w:szCs w:val="24"/>
              </w:rPr>
              <w:t>Наименование критерия оценки</w:t>
            </w:r>
          </w:p>
        </w:tc>
        <w:tc>
          <w:tcPr>
            <w:tcW w:w="3260" w:type="dxa"/>
            <w:tcBorders>
              <w:top w:val="single" w:sz="4" w:space="0" w:color="auto"/>
              <w:left w:val="nil"/>
              <w:bottom w:val="single" w:sz="4" w:space="0" w:color="auto"/>
              <w:right w:val="single" w:sz="4" w:space="0" w:color="auto"/>
            </w:tcBorders>
            <w:shd w:val="clear" w:color="auto" w:fill="auto"/>
            <w:vAlign w:val="center"/>
          </w:tcPr>
          <w:p w14:paraId="1F6636AA" w14:textId="60580977" w:rsidR="00677EB1" w:rsidRPr="003C1C04" w:rsidRDefault="00677EB1" w:rsidP="003C1C04">
            <w:pPr>
              <w:spacing w:line="240" w:lineRule="auto"/>
              <w:ind w:right="33" w:firstLine="0"/>
              <w:jc w:val="center"/>
              <w:rPr>
                <w:b/>
                <w:color w:val="000000"/>
                <w:sz w:val="24"/>
                <w:szCs w:val="24"/>
                <w:highlight w:val="yellow"/>
              </w:rPr>
            </w:pPr>
            <w:r w:rsidRPr="003C1C04">
              <w:rPr>
                <w:color w:val="000000"/>
                <w:sz w:val="24"/>
                <w:szCs w:val="24"/>
              </w:rPr>
              <w:t>Оцениваемый показатель</w:t>
            </w:r>
          </w:p>
        </w:tc>
        <w:tc>
          <w:tcPr>
            <w:tcW w:w="1560" w:type="dxa"/>
            <w:tcBorders>
              <w:top w:val="single" w:sz="4" w:space="0" w:color="auto"/>
              <w:left w:val="nil"/>
              <w:bottom w:val="single" w:sz="4" w:space="0" w:color="auto"/>
              <w:right w:val="single" w:sz="4" w:space="0" w:color="auto"/>
            </w:tcBorders>
            <w:shd w:val="clear" w:color="auto" w:fill="auto"/>
            <w:vAlign w:val="center"/>
          </w:tcPr>
          <w:p w14:paraId="2F4BD606" w14:textId="166A609F" w:rsidR="00677EB1" w:rsidRPr="003C1C04" w:rsidRDefault="00677EB1" w:rsidP="009B0135">
            <w:pPr>
              <w:spacing w:line="240" w:lineRule="auto"/>
              <w:ind w:left="-82" w:firstLine="0"/>
              <w:jc w:val="center"/>
              <w:rPr>
                <w:b/>
                <w:color w:val="000000"/>
                <w:sz w:val="24"/>
                <w:szCs w:val="24"/>
                <w:highlight w:val="yellow"/>
              </w:rPr>
            </w:pPr>
            <w:r>
              <w:rPr>
                <w:color w:val="000000"/>
                <w:sz w:val="24"/>
                <w:szCs w:val="24"/>
              </w:rPr>
              <w:t>Обозначение</w:t>
            </w:r>
          </w:p>
        </w:tc>
        <w:tc>
          <w:tcPr>
            <w:tcW w:w="1417" w:type="dxa"/>
            <w:tcBorders>
              <w:top w:val="single" w:sz="4" w:space="0" w:color="auto"/>
              <w:left w:val="nil"/>
              <w:bottom w:val="single" w:sz="4" w:space="0" w:color="auto"/>
              <w:right w:val="single" w:sz="4" w:space="0" w:color="auto"/>
            </w:tcBorders>
            <w:shd w:val="clear" w:color="auto" w:fill="auto"/>
            <w:vAlign w:val="center"/>
          </w:tcPr>
          <w:p w14:paraId="0700FD27" w14:textId="62799417" w:rsidR="00677EB1" w:rsidRPr="003C1C04" w:rsidRDefault="00677EB1" w:rsidP="003C1C04">
            <w:pPr>
              <w:spacing w:line="240" w:lineRule="auto"/>
              <w:ind w:left="-82" w:firstLine="0"/>
              <w:jc w:val="center"/>
              <w:rPr>
                <w:b/>
                <w:color w:val="000000"/>
                <w:sz w:val="24"/>
                <w:szCs w:val="24"/>
                <w:highlight w:val="yellow"/>
              </w:rPr>
            </w:pPr>
            <w:r w:rsidRPr="003C1C04">
              <w:rPr>
                <w:color w:val="000000"/>
                <w:sz w:val="24"/>
                <w:szCs w:val="24"/>
              </w:rPr>
              <w:t>Значимость критерия</w:t>
            </w:r>
          </w:p>
        </w:tc>
      </w:tr>
      <w:tr w:rsidR="001A5A84" w:rsidRPr="001A5A84" w14:paraId="6814CE14" w14:textId="761CE29C" w:rsidTr="00380B2E">
        <w:trPr>
          <w:trHeight w:val="374"/>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2C1FB3D" w14:textId="1059B8F5" w:rsidR="00102CB6" w:rsidRPr="001A5A84" w:rsidRDefault="00102CB6" w:rsidP="003C1C04">
            <w:pPr>
              <w:spacing w:line="240" w:lineRule="auto"/>
              <w:ind w:firstLine="0"/>
              <w:rPr>
                <w:sz w:val="24"/>
                <w:szCs w:val="24"/>
              </w:rPr>
            </w:pPr>
            <w:r w:rsidRPr="001A5A84">
              <w:rPr>
                <w:sz w:val="24"/>
                <w:szCs w:val="24"/>
              </w:rPr>
              <w:t>1</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58197F4C" w14:textId="77777777" w:rsidR="00102CB6" w:rsidRPr="001A5A84" w:rsidRDefault="00102CB6" w:rsidP="00102CB6">
            <w:pPr>
              <w:spacing w:line="240" w:lineRule="auto"/>
              <w:ind w:firstLine="0"/>
              <w:rPr>
                <w:sz w:val="24"/>
                <w:szCs w:val="24"/>
              </w:rPr>
            </w:pPr>
            <w:r w:rsidRPr="001A5A84">
              <w:rPr>
                <w:sz w:val="24"/>
                <w:szCs w:val="24"/>
              </w:rPr>
              <w:t>Цена договора</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26D030F9" w14:textId="500E8537" w:rsidR="00102CB6" w:rsidRPr="001A5A84" w:rsidRDefault="00102CB6" w:rsidP="003C1C04">
            <w:pPr>
              <w:spacing w:line="240" w:lineRule="auto"/>
              <w:ind w:right="33" w:firstLine="0"/>
              <w:rPr>
                <w:sz w:val="20"/>
              </w:rPr>
            </w:pPr>
            <w:r w:rsidRPr="001A5A84">
              <w:rPr>
                <w:sz w:val="20"/>
              </w:rPr>
              <w:t>Ценовое предложение Участника</w:t>
            </w:r>
          </w:p>
        </w:tc>
        <w:tc>
          <w:tcPr>
            <w:tcW w:w="1560" w:type="dxa"/>
            <w:tcBorders>
              <w:top w:val="single" w:sz="4" w:space="0" w:color="auto"/>
              <w:left w:val="nil"/>
              <w:bottom w:val="single" w:sz="4" w:space="0" w:color="auto"/>
              <w:right w:val="single" w:sz="4" w:space="0" w:color="auto"/>
            </w:tcBorders>
            <w:shd w:val="clear" w:color="auto" w:fill="auto"/>
            <w:vAlign w:val="center"/>
          </w:tcPr>
          <w:p w14:paraId="1BF383D2" w14:textId="70E5C49A" w:rsidR="00102CB6" w:rsidRPr="001A5A84" w:rsidRDefault="00102CB6" w:rsidP="003C1C04">
            <w:pPr>
              <w:spacing w:line="240" w:lineRule="auto"/>
              <w:ind w:right="30" w:firstLine="38"/>
              <w:jc w:val="center"/>
              <w:rPr>
                <w:sz w:val="24"/>
                <w:szCs w:val="24"/>
              </w:rPr>
            </w:pPr>
            <w:r w:rsidRPr="001A5A84">
              <w:rPr>
                <w:sz w:val="24"/>
                <w:szCs w:val="24"/>
              </w:rPr>
              <w:t>ЦД</w:t>
            </w:r>
          </w:p>
        </w:tc>
        <w:tc>
          <w:tcPr>
            <w:tcW w:w="1417" w:type="dxa"/>
            <w:tcBorders>
              <w:top w:val="single" w:sz="4" w:space="0" w:color="auto"/>
              <w:left w:val="nil"/>
              <w:bottom w:val="single" w:sz="4" w:space="0" w:color="auto"/>
              <w:right w:val="single" w:sz="4" w:space="0" w:color="auto"/>
            </w:tcBorders>
            <w:shd w:val="clear" w:color="auto" w:fill="auto"/>
            <w:vAlign w:val="center"/>
          </w:tcPr>
          <w:p w14:paraId="0FE8B4A4" w14:textId="18A6F6BE" w:rsidR="00102CB6" w:rsidRPr="001A5A84" w:rsidRDefault="00A86B56" w:rsidP="003C1C04">
            <w:pPr>
              <w:tabs>
                <w:tab w:val="left" w:pos="880"/>
              </w:tabs>
              <w:spacing w:line="240" w:lineRule="auto"/>
              <w:ind w:right="273" w:firstLine="38"/>
              <w:jc w:val="center"/>
              <w:rPr>
                <w:sz w:val="24"/>
                <w:szCs w:val="24"/>
              </w:rPr>
            </w:pPr>
            <w:r>
              <w:rPr>
                <w:sz w:val="24"/>
                <w:szCs w:val="24"/>
              </w:rPr>
              <w:t>3</w:t>
            </w:r>
            <w:r w:rsidR="00102CB6" w:rsidRPr="001A5A84">
              <w:rPr>
                <w:sz w:val="24"/>
                <w:szCs w:val="24"/>
              </w:rPr>
              <w:t>0</w:t>
            </w:r>
          </w:p>
        </w:tc>
      </w:tr>
      <w:tr w:rsidR="001A5A84" w:rsidRPr="001A5A84" w14:paraId="70292833" w14:textId="0A386031" w:rsidTr="00380B2E">
        <w:trPr>
          <w:trHeight w:val="525"/>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52DEE771" w14:textId="5D1956DC" w:rsidR="00102CB6" w:rsidRPr="001A5A84" w:rsidRDefault="00102CB6" w:rsidP="00102CB6">
            <w:pPr>
              <w:pStyle w:val="afffe"/>
              <w:ind w:left="0"/>
              <w:jc w:val="both"/>
              <w:rPr>
                <w:lang w:val="ru-RU"/>
              </w:rPr>
            </w:pPr>
            <w:r w:rsidRPr="001A5A84">
              <w:rPr>
                <w:lang w:val="ru-RU"/>
              </w:rPr>
              <w:t>2</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tcPr>
          <w:p w14:paraId="62CE01F0" w14:textId="5A80D6C0" w:rsidR="00102CB6" w:rsidRPr="001A5A84" w:rsidRDefault="00102CB6" w:rsidP="00102CB6">
            <w:pPr>
              <w:pStyle w:val="afffe"/>
              <w:ind w:left="0"/>
              <w:jc w:val="both"/>
              <w:rPr>
                <w:lang w:val="ru-RU"/>
              </w:rPr>
            </w:pPr>
            <w:r w:rsidRPr="001A5A84">
              <w:rPr>
                <w:lang w:val="ru-RU"/>
              </w:rPr>
              <w:t>Квалификация Участника</w:t>
            </w:r>
          </w:p>
        </w:tc>
        <w:tc>
          <w:tcPr>
            <w:tcW w:w="3260" w:type="dxa"/>
            <w:tcBorders>
              <w:top w:val="single" w:sz="4" w:space="0" w:color="auto"/>
              <w:left w:val="nil"/>
              <w:bottom w:val="single" w:sz="4" w:space="0" w:color="auto"/>
              <w:right w:val="single" w:sz="4" w:space="0" w:color="auto"/>
            </w:tcBorders>
            <w:shd w:val="clear" w:color="auto" w:fill="auto"/>
            <w:vAlign w:val="center"/>
          </w:tcPr>
          <w:p w14:paraId="4C61B2FD" w14:textId="28269200" w:rsidR="00102CB6" w:rsidRPr="001A5A84" w:rsidRDefault="00336D23" w:rsidP="00102CB6">
            <w:pPr>
              <w:spacing w:line="240" w:lineRule="auto"/>
              <w:ind w:firstLine="0"/>
              <w:rPr>
                <w:sz w:val="20"/>
              </w:rPr>
            </w:pPr>
            <w:r w:rsidRPr="001A5A84">
              <w:rPr>
                <w:sz w:val="20"/>
              </w:rPr>
              <w:t>Опыт исполнения аналогичных договоров, оцениваемый через к</w:t>
            </w:r>
            <w:r w:rsidR="001A2008" w:rsidRPr="001A5A84">
              <w:rPr>
                <w:sz w:val="20"/>
              </w:rPr>
              <w:t xml:space="preserve">оличество проданных зарядных станций для электроавтомобилей </w:t>
            </w:r>
            <w:r w:rsidR="00380B2E" w:rsidRPr="001A5A84">
              <w:rPr>
                <w:sz w:val="20"/>
              </w:rPr>
              <w:t>любого</w:t>
            </w:r>
            <w:r w:rsidR="001A2008" w:rsidRPr="001A5A84">
              <w:rPr>
                <w:sz w:val="20"/>
              </w:rPr>
              <w:t xml:space="preserve"> типа за период с 01.01.2020 по 01.</w:t>
            </w:r>
            <w:r w:rsidR="00EE7232">
              <w:rPr>
                <w:sz w:val="20"/>
              </w:rPr>
              <w:t>12</w:t>
            </w:r>
            <w:r w:rsidR="001A2008" w:rsidRPr="001A5A84">
              <w:rPr>
                <w:sz w:val="20"/>
              </w:rPr>
              <w:t>.202</w:t>
            </w:r>
            <w:r w:rsidR="00EE7232">
              <w:rPr>
                <w:sz w:val="20"/>
              </w:rPr>
              <w:t>4</w:t>
            </w:r>
            <w:r w:rsidR="001A2008" w:rsidRPr="001A5A84">
              <w:rPr>
                <w:sz w:val="20"/>
              </w:rPr>
              <w:t xml:space="preserve"> в штуках.</w:t>
            </w:r>
          </w:p>
        </w:tc>
        <w:tc>
          <w:tcPr>
            <w:tcW w:w="1560" w:type="dxa"/>
            <w:tcBorders>
              <w:top w:val="single" w:sz="4" w:space="0" w:color="auto"/>
              <w:left w:val="nil"/>
              <w:bottom w:val="single" w:sz="4" w:space="0" w:color="auto"/>
              <w:right w:val="single" w:sz="4" w:space="0" w:color="auto"/>
            </w:tcBorders>
            <w:shd w:val="clear" w:color="auto" w:fill="auto"/>
            <w:vAlign w:val="center"/>
          </w:tcPr>
          <w:p w14:paraId="5B1C850D" w14:textId="02592E1C" w:rsidR="00102CB6" w:rsidRPr="001A5A84" w:rsidRDefault="00102CB6" w:rsidP="00102CB6">
            <w:pPr>
              <w:spacing w:line="240" w:lineRule="auto"/>
              <w:ind w:right="30" w:firstLine="38"/>
              <w:jc w:val="center"/>
              <w:rPr>
                <w:sz w:val="24"/>
                <w:szCs w:val="24"/>
              </w:rPr>
            </w:pPr>
            <w:r w:rsidRPr="001A5A84">
              <w:rPr>
                <w:sz w:val="24"/>
                <w:szCs w:val="24"/>
              </w:rPr>
              <w:t>КУ</w:t>
            </w:r>
          </w:p>
        </w:tc>
        <w:tc>
          <w:tcPr>
            <w:tcW w:w="1417" w:type="dxa"/>
            <w:tcBorders>
              <w:top w:val="single" w:sz="4" w:space="0" w:color="auto"/>
              <w:left w:val="nil"/>
              <w:bottom w:val="single" w:sz="4" w:space="0" w:color="auto"/>
              <w:right w:val="single" w:sz="4" w:space="0" w:color="auto"/>
            </w:tcBorders>
            <w:shd w:val="clear" w:color="auto" w:fill="auto"/>
            <w:vAlign w:val="center"/>
          </w:tcPr>
          <w:p w14:paraId="6B6469FB" w14:textId="37EF4DF5" w:rsidR="00102CB6" w:rsidRPr="001A5A84" w:rsidRDefault="00102CB6" w:rsidP="00102CB6">
            <w:pPr>
              <w:tabs>
                <w:tab w:val="left" w:pos="880"/>
              </w:tabs>
              <w:spacing w:line="240" w:lineRule="auto"/>
              <w:ind w:right="273" w:firstLine="38"/>
              <w:jc w:val="center"/>
              <w:rPr>
                <w:sz w:val="24"/>
                <w:szCs w:val="24"/>
              </w:rPr>
            </w:pPr>
            <w:r w:rsidRPr="001A5A84">
              <w:rPr>
                <w:sz w:val="24"/>
                <w:szCs w:val="24"/>
              </w:rPr>
              <w:t>10</w:t>
            </w:r>
          </w:p>
        </w:tc>
      </w:tr>
      <w:tr w:rsidR="001A5A84" w:rsidRPr="001A5A84" w14:paraId="4009C6A1" w14:textId="32EAD486" w:rsidTr="00380B2E">
        <w:trPr>
          <w:trHeight w:val="525"/>
        </w:trPr>
        <w:tc>
          <w:tcPr>
            <w:tcW w:w="284" w:type="dxa"/>
            <w:tcBorders>
              <w:top w:val="nil"/>
              <w:left w:val="single" w:sz="4" w:space="0" w:color="auto"/>
              <w:bottom w:val="single" w:sz="4" w:space="0" w:color="auto"/>
              <w:right w:val="single" w:sz="4" w:space="0" w:color="auto"/>
            </w:tcBorders>
            <w:shd w:val="clear" w:color="auto" w:fill="auto"/>
            <w:vAlign w:val="center"/>
          </w:tcPr>
          <w:p w14:paraId="4C8E1C07" w14:textId="3026172E" w:rsidR="00102CB6" w:rsidRPr="001A5A84" w:rsidRDefault="00102CB6" w:rsidP="00102CB6">
            <w:pPr>
              <w:pStyle w:val="afffe"/>
              <w:ind w:left="37" w:hanging="37"/>
              <w:jc w:val="both"/>
              <w:rPr>
                <w:lang w:val="ru-RU"/>
              </w:rPr>
            </w:pPr>
            <w:r w:rsidRPr="001A5A84">
              <w:rPr>
                <w:lang w:val="ru-RU"/>
              </w:rPr>
              <w:t>3</w:t>
            </w:r>
          </w:p>
        </w:tc>
        <w:tc>
          <w:tcPr>
            <w:tcW w:w="3260" w:type="dxa"/>
            <w:tcBorders>
              <w:top w:val="nil"/>
              <w:left w:val="single" w:sz="4" w:space="0" w:color="auto"/>
              <w:bottom w:val="single" w:sz="4" w:space="0" w:color="auto"/>
              <w:right w:val="single" w:sz="4" w:space="0" w:color="auto"/>
            </w:tcBorders>
            <w:shd w:val="clear" w:color="auto" w:fill="auto"/>
            <w:vAlign w:val="center"/>
          </w:tcPr>
          <w:p w14:paraId="08C84196" w14:textId="1E72CB13" w:rsidR="00102CB6" w:rsidRPr="001A5A84" w:rsidRDefault="00102CB6" w:rsidP="00102CB6">
            <w:pPr>
              <w:pStyle w:val="afffe"/>
              <w:ind w:left="37" w:hanging="37"/>
              <w:jc w:val="both"/>
              <w:rPr>
                <w:lang w:val="ru-RU"/>
              </w:rPr>
            </w:pPr>
            <w:r w:rsidRPr="001A5A84">
              <w:rPr>
                <w:lang w:val="ru-RU"/>
              </w:rPr>
              <w:t>Условия поставки</w:t>
            </w:r>
            <w:r w:rsidR="001A2008" w:rsidRPr="001A5A84">
              <w:rPr>
                <w:lang w:val="ru-RU"/>
              </w:rPr>
              <w:t xml:space="preserve"> 1</w:t>
            </w:r>
            <w:r w:rsidR="00B459DA" w:rsidRPr="001A5A84">
              <w:rPr>
                <w:lang w:val="ru-RU"/>
              </w:rPr>
              <w:t xml:space="preserve"> (сроки поставки оборудования)</w:t>
            </w:r>
          </w:p>
        </w:tc>
        <w:tc>
          <w:tcPr>
            <w:tcW w:w="3260" w:type="dxa"/>
            <w:tcBorders>
              <w:top w:val="nil"/>
              <w:left w:val="nil"/>
              <w:bottom w:val="single" w:sz="4" w:space="0" w:color="auto"/>
              <w:right w:val="single" w:sz="4" w:space="0" w:color="auto"/>
            </w:tcBorders>
            <w:shd w:val="clear" w:color="auto" w:fill="auto"/>
            <w:vAlign w:val="center"/>
          </w:tcPr>
          <w:p w14:paraId="02D62664" w14:textId="695A05FF" w:rsidR="00102CB6" w:rsidRPr="00C207D1" w:rsidRDefault="001A2008" w:rsidP="009A6BF8">
            <w:pPr>
              <w:spacing w:line="240" w:lineRule="auto"/>
              <w:ind w:firstLine="0"/>
              <w:rPr>
                <w:rFonts w:eastAsiaTheme="minorHAnsi"/>
                <w:sz w:val="20"/>
                <w:lang w:eastAsia="en-US"/>
              </w:rPr>
            </w:pPr>
            <w:r w:rsidRPr="00C207D1">
              <w:rPr>
                <w:sz w:val="20"/>
              </w:rPr>
              <w:t xml:space="preserve">Предложение Участника о минимальном сроке поставки товара (в </w:t>
            </w:r>
            <w:r w:rsidR="00C207D1" w:rsidRPr="00C207D1">
              <w:rPr>
                <w:sz w:val="20"/>
              </w:rPr>
              <w:t>рабочих</w:t>
            </w:r>
            <w:r w:rsidRPr="00C207D1">
              <w:rPr>
                <w:sz w:val="20"/>
              </w:rPr>
              <w:t xml:space="preserve"> днях) с даты </w:t>
            </w:r>
            <w:r w:rsidR="003138FA" w:rsidRPr="00C207D1">
              <w:rPr>
                <w:sz w:val="20"/>
              </w:rPr>
              <w:t>заявки Покупателя</w:t>
            </w:r>
            <w:r w:rsidRPr="00C207D1">
              <w:rPr>
                <w:sz w:val="20"/>
              </w:rPr>
              <w:t>.</w:t>
            </w:r>
          </w:p>
        </w:tc>
        <w:tc>
          <w:tcPr>
            <w:tcW w:w="1560" w:type="dxa"/>
            <w:tcBorders>
              <w:top w:val="nil"/>
              <w:left w:val="nil"/>
              <w:bottom w:val="single" w:sz="4" w:space="0" w:color="auto"/>
              <w:right w:val="single" w:sz="4" w:space="0" w:color="auto"/>
            </w:tcBorders>
            <w:shd w:val="clear" w:color="auto" w:fill="auto"/>
            <w:vAlign w:val="center"/>
          </w:tcPr>
          <w:p w14:paraId="6C8B88BE" w14:textId="10C5BBEE" w:rsidR="00102CB6" w:rsidRPr="001A5A84" w:rsidRDefault="00102CB6" w:rsidP="009A6BF8">
            <w:pPr>
              <w:spacing w:line="240" w:lineRule="auto"/>
              <w:ind w:right="30" w:firstLine="38"/>
              <w:jc w:val="center"/>
              <w:rPr>
                <w:sz w:val="24"/>
                <w:szCs w:val="24"/>
              </w:rPr>
            </w:pPr>
            <w:r w:rsidRPr="001A5A84">
              <w:rPr>
                <w:sz w:val="24"/>
                <w:szCs w:val="24"/>
              </w:rPr>
              <w:t>УП1</w:t>
            </w:r>
          </w:p>
        </w:tc>
        <w:tc>
          <w:tcPr>
            <w:tcW w:w="1417" w:type="dxa"/>
            <w:tcBorders>
              <w:top w:val="nil"/>
              <w:left w:val="nil"/>
              <w:bottom w:val="single" w:sz="4" w:space="0" w:color="auto"/>
              <w:right w:val="single" w:sz="4" w:space="0" w:color="auto"/>
            </w:tcBorders>
            <w:shd w:val="clear" w:color="auto" w:fill="auto"/>
            <w:vAlign w:val="center"/>
          </w:tcPr>
          <w:p w14:paraId="4F7E839E" w14:textId="620B8C79" w:rsidR="00102CB6" w:rsidRPr="001A5A84" w:rsidRDefault="00102CB6" w:rsidP="009A6BF8">
            <w:pPr>
              <w:tabs>
                <w:tab w:val="left" w:pos="880"/>
              </w:tabs>
              <w:spacing w:line="240" w:lineRule="auto"/>
              <w:ind w:right="273" w:firstLine="38"/>
              <w:jc w:val="center"/>
              <w:rPr>
                <w:sz w:val="24"/>
                <w:szCs w:val="24"/>
              </w:rPr>
            </w:pPr>
            <w:r w:rsidRPr="001A5A84">
              <w:rPr>
                <w:sz w:val="24"/>
                <w:szCs w:val="24"/>
              </w:rPr>
              <w:t>10</w:t>
            </w:r>
          </w:p>
        </w:tc>
      </w:tr>
      <w:tr w:rsidR="001A5A84" w:rsidRPr="001A5A84" w14:paraId="120BB60E" w14:textId="77777777" w:rsidTr="00380B2E">
        <w:trPr>
          <w:trHeight w:val="525"/>
        </w:trPr>
        <w:tc>
          <w:tcPr>
            <w:tcW w:w="284" w:type="dxa"/>
            <w:tcBorders>
              <w:top w:val="nil"/>
              <w:left w:val="single" w:sz="4" w:space="0" w:color="auto"/>
              <w:bottom w:val="single" w:sz="4" w:space="0" w:color="auto"/>
              <w:right w:val="single" w:sz="4" w:space="0" w:color="auto"/>
            </w:tcBorders>
            <w:shd w:val="clear" w:color="auto" w:fill="auto"/>
            <w:vAlign w:val="center"/>
          </w:tcPr>
          <w:p w14:paraId="41F57065" w14:textId="405410B5" w:rsidR="00102CB6" w:rsidRPr="001A5A84" w:rsidRDefault="00102CB6" w:rsidP="00102CB6">
            <w:pPr>
              <w:pStyle w:val="afffe"/>
              <w:ind w:left="37" w:hanging="37"/>
              <w:jc w:val="both"/>
              <w:rPr>
                <w:lang w:val="ru-RU"/>
              </w:rPr>
            </w:pPr>
            <w:r w:rsidRPr="001A5A84">
              <w:rPr>
                <w:lang w:val="ru-RU"/>
              </w:rPr>
              <w:t>4</w:t>
            </w:r>
          </w:p>
        </w:tc>
        <w:tc>
          <w:tcPr>
            <w:tcW w:w="3260" w:type="dxa"/>
            <w:tcBorders>
              <w:top w:val="nil"/>
              <w:left w:val="single" w:sz="4" w:space="0" w:color="auto"/>
              <w:bottom w:val="single" w:sz="4" w:space="0" w:color="auto"/>
              <w:right w:val="single" w:sz="4" w:space="0" w:color="auto"/>
            </w:tcBorders>
            <w:shd w:val="clear" w:color="auto" w:fill="auto"/>
            <w:vAlign w:val="center"/>
          </w:tcPr>
          <w:p w14:paraId="39C80596" w14:textId="24251854" w:rsidR="00102CB6" w:rsidRPr="001A5A84" w:rsidRDefault="00102CB6" w:rsidP="00102CB6">
            <w:pPr>
              <w:pStyle w:val="afffe"/>
              <w:ind w:left="37" w:hanging="37"/>
              <w:jc w:val="both"/>
              <w:rPr>
                <w:lang w:val="ru-RU"/>
              </w:rPr>
            </w:pPr>
            <w:r w:rsidRPr="001A5A84">
              <w:rPr>
                <w:lang w:val="ru-RU"/>
              </w:rPr>
              <w:t>Условия поставки</w:t>
            </w:r>
            <w:r w:rsidR="001A2008" w:rsidRPr="001A5A84">
              <w:rPr>
                <w:lang w:val="ru-RU"/>
              </w:rPr>
              <w:t xml:space="preserve"> 2</w:t>
            </w:r>
            <w:r w:rsidR="00B459DA" w:rsidRPr="001A5A84">
              <w:rPr>
                <w:lang w:val="ru-RU"/>
              </w:rPr>
              <w:t xml:space="preserve"> (отсутствие разногласий к договору)</w:t>
            </w:r>
          </w:p>
        </w:tc>
        <w:tc>
          <w:tcPr>
            <w:tcW w:w="3260" w:type="dxa"/>
            <w:tcBorders>
              <w:top w:val="nil"/>
              <w:left w:val="nil"/>
              <w:bottom w:val="single" w:sz="4" w:space="0" w:color="auto"/>
              <w:right w:val="single" w:sz="4" w:space="0" w:color="auto"/>
            </w:tcBorders>
            <w:shd w:val="clear" w:color="auto" w:fill="auto"/>
            <w:vAlign w:val="center"/>
          </w:tcPr>
          <w:p w14:paraId="7FE5A51C" w14:textId="788C12D7" w:rsidR="00102CB6" w:rsidRPr="00C207D1" w:rsidRDefault="001A2008" w:rsidP="009A6BF8">
            <w:pPr>
              <w:spacing w:line="240" w:lineRule="auto"/>
              <w:ind w:firstLine="0"/>
              <w:rPr>
                <w:sz w:val="20"/>
              </w:rPr>
            </w:pPr>
            <w:r w:rsidRPr="00C207D1">
              <w:rPr>
                <w:sz w:val="20"/>
              </w:rPr>
              <w:t xml:space="preserve">Отсутствие протокола разногласий к проекту договора поставки. </w:t>
            </w:r>
          </w:p>
        </w:tc>
        <w:tc>
          <w:tcPr>
            <w:tcW w:w="1560" w:type="dxa"/>
            <w:tcBorders>
              <w:top w:val="nil"/>
              <w:left w:val="nil"/>
              <w:bottom w:val="single" w:sz="4" w:space="0" w:color="auto"/>
              <w:right w:val="single" w:sz="4" w:space="0" w:color="auto"/>
            </w:tcBorders>
            <w:shd w:val="clear" w:color="auto" w:fill="auto"/>
            <w:vAlign w:val="center"/>
          </w:tcPr>
          <w:p w14:paraId="27FC1BE2" w14:textId="65B7E476" w:rsidR="00102CB6" w:rsidRPr="001A5A84" w:rsidRDefault="00102CB6" w:rsidP="009A6BF8">
            <w:pPr>
              <w:spacing w:line="240" w:lineRule="auto"/>
              <w:ind w:right="30" w:firstLine="38"/>
              <w:jc w:val="center"/>
              <w:rPr>
                <w:sz w:val="24"/>
                <w:szCs w:val="24"/>
              </w:rPr>
            </w:pPr>
            <w:r w:rsidRPr="001A5A84">
              <w:rPr>
                <w:sz w:val="24"/>
                <w:szCs w:val="24"/>
              </w:rPr>
              <w:t>УП</w:t>
            </w:r>
            <w:r w:rsidR="001A2008" w:rsidRPr="001A5A84">
              <w:rPr>
                <w:sz w:val="24"/>
                <w:szCs w:val="24"/>
              </w:rPr>
              <w:t>2</w:t>
            </w:r>
          </w:p>
        </w:tc>
        <w:tc>
          <w:tcPr>
            <w:tcW w:w="1417" w:type="dxa"/>
            <w:tcBorders>
              <w:top w:val="nil"/>
              <w:left w:val="nil"/>
              <w:bottom w:val="single" w:sz="4" w:space="0" w:color="auto"/>
              <w:right w:val="single" w:sz="4" w:space="0" w:color="auto"/>
            </w:tcBorders>
            <w:shd w:val="clear" w:color="auto" w:fill="auto"/>
            <w:vAlign w:val="center"/>
          </w:tcPr>
          <w:p w14:paraId="0DC6788F" w14:textId="75828A7E" w:rsidR="00102CB6" w:rsidRPr="001A5A84" w:rsidRDefault="00A31C6B" w:rsidP="009A6BF8">
            <w:pPr>
              <w:tabs>
                <w:tab w:val="left" w:pos="880"/>
              </w:tabs>
              <w:spacing w:line="240" w:lineRule="auto"/>
              <w:ind w:right="273" w:firstLine="38"/>
              <w:jc w:val="center"/>
              <w:rPr>
                <w:sz w:val="24"/>
                <w:szCs w:val="24"/>
              </w:rPr>
            </w:pPr>
            <w:r w:rsidRPr="001A5A84">
              <w:rPr>
                <w:sz w:val="24"/>
                <w:szCs w:val="24"/>
              </w:rPr>
              <w:t>1</w:t>
            </w:r>
            <w:r w:rsidR="001A2008" w:rsidRPr="001A5A84">
              <w:rPr>
                <w:sz w:val="24"/>
                <w:szCs w:val="24"/>
              </w:rPr>
              <w:t>0</w:t>
            </w:r>
          </w:p>
        </w:tc>
      </w:tr>
      <w:tr w:rsidR="001A5A84" w:rsidRPr="001A5A84" w14:paraId="7DD8AEC7" w14:textId="77777777" w:rsidTr="00380B2E">
        <w:trPr>
          <w:trHeight w:val="525"/>
        </w:trPr>
        <w:tc>
          <w:tcPr>
            <w:tcW w:w="284" w:type="dxa"/>
            <w:tcBorders>
              <w:top w:val="nil"/>
              <w:left w:val="single" w:sz="4" w:space="0" w:color="auto"/>
              <w:bottom w:val="single" w:sz="4" w:space="0" w:color="auto"/>
              <w:right w:val="single" w:sz="4" w:space="0" w:color="auto"/>
            </w:tcBorders>
            <w:shd w:val="clear" w:color="auto" w:fill="auto"/>
            <w:vAlign w:val="center"/>
          </w:tcPr>
          <w:p w14:paraId="44B879B4" w14:textId="7411D727" w:rsidR="00102CB6" w:rsidRPr="001A5A84" w:rsidRDefault="00102CB6" w:rsidP="00102CB6">
            <w:pPr>
              <w:pStyle w:val="afffe"/>
              <w:ind w:left="37" w:hanging="37"/>
              <w:jc w:val="both"/>
              <w:rPr>
                <w:lang w:val="ru-RU"/>
              </w:rPr>
            </w:pPr>
            <w:r w:rsidRPr="001A5A84">
              <w:rPr>
                <w:lang w:val="ru-RU"/>
              </w:rPr>
              <w:t>5</w:t>
            </w:r>
          </w:p>
        </w:tc>
        <w:tc>
          <w:tcPr>
            <w:tcW w:w="3260" w:type="dxa"/>
            <w:tcBorders>
              <w:top w:val="nil"/>
              <w:left w:val="single" w:sz="4" w:space="0" w:color="auto"/>
              <w:bottom w:val="single" w:sz="4" w:space="0" w:color="auto"/>
              <w:right w:val="single" w:sz="4" w:space="0" w:color="auto"/>
            </w:tcBorders>
            <w:shd w:val="clear" w:color="auto" w:fill="auto"/>
            <w:vAlign w:val="center"/>
          </w:tcPr>
          <w:p w14:paraId="53CBFF3F" w14:textId="5E260010" w:rsidR="00102CB6" w:rsidRPr="001A5A84" w:rsidRDefault="00102CB6" w:rsidP="00102CB6">
            <w:pPr>
              <w:pStyle w:val="afffe"/>
              <w:ind w:left="37" w:hanging="37"/>
              <w:jc w:val="both"/>
              <w:rPr>
                <w:lang w:val="ru-RU"/>
              </w:rPr>
            </w:pPr>
            <w:r w:rsidRPr="001A5A84">
              <w:rPr>
                <w:lang w:val="ru-RU"/>
              </w:rPr>
              <w:t>Гарантийны</w:t>
            </w:r>
            <w:r w:rsidR="003138FA" w:rsidRPr="001A5A84">
              <w:rPr>
                <w:lang w:val="ru-RU"/>
              </w:rPr>
              <w:t>е</w:t>
            </w:r>
            <w:r w:rsidRPr="001A5A84">
              <w:rPr>
                <w:lang w:val="ru-RU"/>
              </w:rPr>
              <w:t xml:space="preserve"> обязательства</w:t>
            </w:r>
            <w:r w:rsidR="00380B2E" w:rsidRPr="001A5A84">
              <w:rPr>
                <w:lang w:val="ru-RU"/>
              </w:rPr>
              <w:t xml:space="preserve"> 1</w:t>
            </w:r>
          </w:p>
        </w:tc>
        <w:tc>
          <w:tcPr>
            <w:tcW w:w="3260" w:type="dxa"/>
            <w:tcBorders>
              <w:top w:val="nil"/>
              <w:left w:val="nil"/>
              <w:bottom w:val="single" w:sz="4" w:space="0" w:color="auto"/>
              <w:right w:val="single" w:sz="4" w:space="0" w:color="auto"/>
            </w:tcBorders>
            <w:shd w:val="clear" w:color="auto" w:fill="auto"/>
            <w:vAlign w:val="center"/>
          </w:tcPr>
          <w:p w14:paraId="7421DACF" w14:textId="60E871BC" w:rsidR="00102CB6" w:rsidRPr="001A5A84" w:rsidRDefault="001A2008" w:rsidP="009A6BF8">
            <w:pPr>
              <w:spacing w:line="240" w:lineRule="auto"/>
              <w:ind w:firstLine="0"/>
              <w:rPr>
                <w:sz w:val="20"/>
              </w:rPr>
            </w:pPr>
            <w:r w:rsidRPr="001A5A84">
              <w:rPr>
                <w:sz w:val="20"/>
              </w:rPr>
              <w:t>Поставщик предоставляет гарантийны</w:t>
            </w:r>
            <w:r w:rsidR="00920B74" w:rsidRPr="001A5A84">
              <w:rPr>
                <w:sz w:val="20"/>
              </w:rPr>
              <w:t>е</w:t>
            </w:r>
            <w:r w:rsidRPr="001A5A84">
              <w:rPr>
                <w:sz w:val="20"/>
              </w:rPr>
              <w:t xml:space="preserve"> обязательства на работу оборудования сверх минимального указанного</w:t>
            </w:r>
            <w:r w:rsidR="00920B74" w:rsidRPr="001A5A84">
              <w:rPr>
                <w:sz w:val="20"/>
              </w:rPr>
              <w:t xml:space="preserve"> срока </w:t>
            </w:r>
            <w:r w:rsidRPr="001A5A84">
              <w:rPr>
                <w:sz w:val="20"/>
              </w:rPr>
              <w:t>в ТЗ</w:t>
            </w:r>
          </w:p>
        </w:tc>
        <w:tc>
          <w:tcPr>
            <w:tcW w:w="1560" w:type="dxa"/>
            <w:tcBorders>
              <w:top w:val="nil"/>
              <w:left w:val="nil"/>
              <w:bottom w:val="single" w:sz="4" w:space="0" w:color="auto"/>
              <w:right w:val="single" w:sz="4" w:space="0" w:color="auto"/>
            </w:tcBorders>
            <w:shd w:val="clear" w:color="auto" w:fill="auto"/>
            <w:vAlign w:val="center"/>
          </w:tcPr>
          <w:p w14:paraId="51D43108" w14:textId="72DD56E0" w:rsidR="00102CB6" w:rsidRPr="001A5A84" w:rsidRDefault="00102CB6" w:rsidP="009A6BF8">
            <w:pPr>
              <w:spacing w:line="240" w:lineRule="auto"/>
              <w:ind w:right="30" w:firstLine="38"/>
              <w:jc w:val="center"/>
              <w:rPr>
                <w:sz w:val="24"/>
                <w:szCs w:val="24"/>
              </w:rPr>
            </w:pPr>
            <w:r w:rsidRPr="001A5A84">
              <w:rPr>
                <w:sz w:val="24"/>
                <w:szCs w:val="24"/>
              </w:rPr>
              <w:t>ГО</w:t>
            </w:r>
            <w:r w:rsidR="00380B2E" w:rsidRPr="001A5A84">
              <w:rPr>
                <w:sz w:val="24"/>
                <w:szCs w:val="24"/>
              </w:rPr>
              <w:t>1</w:t>
            </w:r>
          </w:p>
        </w:tc>
        <w:tc>
          <w:tcPr>
            <w:tcW w:w="1417" w:type="dxa"/>
            <w:tcBorders>
              <w:top w:val="nil"/>
              <w:left w:val="nil"/>
              <w:bottom w:val="single" w:sz="4" w:space="0" w:color="auto"/>
              <w:right w:val="single" w:sz="4" w:space="0" w:color="auto"/>
            </w:tcBorders>
            <w:shd w:val="clear" w:color="auto" w:fill="auto"/>
            <w:vAlign w:val="center"/>
          </w:tcPr>
          <w:p w14:paraId="5469E73B" w14:textId="3E7A605D" w:rsidR="00102CB6" w:rsidRPr="001A5A84" w:rsidRDefault="001A2008" w:rsidP="009A6BF8">
            <w:pPr>
              <w:tabs>
                <w:tab w:val="left" w:pos="880"/>
              </w:tabs>
              <w:spacing w:line="240" w:lineRule="auto"/>
              <w:ind w:right="273" w:firstLine="38"/>
              <w:jc w:val="center"/>
              <w:rPr>
                <w:sz w:val="24"/>
                <w:szCs w:val="24"/>
              </w:rPr>
            </w:pPr>
            <w:r w:rsidRPr="001A5A84">
              <w:rPr>
                <w:sz w:val="24"/>
                <w:szCs w:val="24"/>
              </w:rPr>
              <w:t>1</w:t>
            </w:r>
            <w:r w:rsidR="00A86B56">
              <w:rPr>
                <w:sz w:val="24"/>
                <w:szCs w:val="24"/>
              </w:rPr>
              <w:t>5</w:t>
            </w:r>
          </w:p>
        </w:tc>
      </w:tr>
      <w:tr w:rsidR="001A5A84" w:rsidRPr="001A5A84" w14:paraId="3AE75A7F" w14:textId="77777777" w:rsidTr="00380B2E">
        <w:trPr>
          <w:trHeight w:val="525"/>
        </w:trPr>
        <w:tc>
          <w:tcPr>
            <w:tcW w:w="284" w:type="dxa"/>
            <w:tcBorders>
              <w:top w:val="nil"/>
              <w:left w:val="single" w:sz="4" w:space="0" w:color="auto"/>
              <w:bottom w:val="single" w:sz="4" w:space="0" w:color="auto"/>
              <w:right w:val="single" w:sz="4" w:space="0" w:color="auto"/>
            </w:tcBorders>
            <w:shd w:val="clear" w:color="auto" w:fill="auto"/>
            <w:vAlign w:val="center"/>
          </w:tcPr>
          <w:p w14:paraId="1173EA52" w14:textId="78A7B1F9" w:rsidR="00380B2E" w:rsidRPr="001A5A84" w:rsidRDefault="00380B2E" w:rsidP="00380B2E">
            <w:pPr>
              <w:pStyle w:val="afffe"/>
              <w:ind w:left="37" w:hanging="37"/>
              <w:jc w:val="both"/>
              <w:rPr>
                <w:lang w:val="ru-RU"/>
              </w:rPr>
            </w:pPr>
            <w:r w:rsidRPr="001A5A84">
              <w:rPr>
                <w:lang w:val="ru-RU"/>
              </w:rPr>
              <w:t>6</w:t>
            </w:r>
          </w:p>
        </w:tc>
        <w:tc>
          <w:tcPr>
            <w:tcW w:w="3260" w:type="dxa"/>
            <w:tcBorders>
              <w:top w:val="nil"/>
              <w:left w:val="single" w:sz="4" w:space="0" w:color="auto"/>
              <w:bottom w:val="single" w:sz="4" w:space="0" w:color="auto"/>
              <w:right w:val="single" w:sz="4" w:space="0" w:color="auto"/>
            </w:tcBorders>
            <w:shd w:val="clear" w:color="auto" w:fill="auto"/>
            <w:vAlign w:val="center"/>
          </w:tcPr>
          <w:p w14:paraId="26F101F7" w14:textId="12FC7FAD" w:rsidR="00380B2E" w:rsidRPr="001A5A84" w:rsidRDefault="00380B2E" w:rsidP="00380B2E">
            <w:pPr>
              <w:pStyle w:val="afffe"/>
              <w:ind w:left="37" w:hanging="37"/>
              <w:jc w:val="both"/>
              <w:rPr>
                <w:lang w:val="ru-RU"/>
              </w:rPr>
            </w:pPr>
            <w:r w:rsidRPr="001A5A84">
              <w:rPr>
                <w:lang w:val="ru-RU"/>
              </w:rPr>
              <w:t>Гарантийные обязательства 2</w:t>
            </w:r>
          </w:p>
        </w:tc>
        <w:tc>
          <w:tcPr>
            <w:tcW w:w="3260" w:type="dxa"/>
            <w:tcBorders>
              <w:top w:val="nil"/>
              <w:left w:val="nil"/>
              <w:bottom w:val="single" w:sz="4" w:space="0" w:color="auto"/>
              <w:right w:val="single" w:sz="4" w:space="0" w:color="auto"/>
            </w:tcBorders>
            <w:shd w:val="clear" w:color="auto" w:fill="auto"/>
            <w:vAlign w:val="center"/>
          </w:tcPr>
          <w:p w14:paraId="06E520B9" w14:textId="38880131" w:rsidR="00380B2E" w:rsidRPr="001A5A84" w:rsidRDefault="00380B2E" w:rsidP="009A6BF8">
            <w:pPr>
              <w:spacing w:line="240" w:lineRule="auto"/>
              <w:ind w:firstLine="0"/>
              <w:rPr>
                <w:sz w:val="20"/>
              </w:rPr>
            </w:pPr>
            <w:r w:rsidRPr="001A5A84">
              <w:rPr>
                <w:sz w:val="20"/>
              </w:rPr>
              <w:t xml:space="preserve">Наличие сервисной </w:t>
            </w:r>
            <w:r w:rsidR="00A31C6B" w:rsidRPr="001A5A84">
              <w:rPr>
                <w:sz w:val="20"/>
              </w:rPr>
              <w:t xml:space="preserve">(гарантийной) </w:t>
            </w:r>
            <w:r w:rsidRPr="001A5A84">
              <w:rPr>
                <w:sz w:val="20"/>
              </w:rPr>
              <w:t>службы, склада с подменным фондом ЗИП на территории Калужской области.</w:t>
            </w:r>
          </w:p>
        </w:tc>
        <w:tc>
          <w:tcPr>
            <w:tcW w:w="1560" w:type="dxa"/>
            <w:tcBorders>
              <w:top w:val="nil"/>
              <w:left w:val="nil"/>
              <w:bottom w:val="single" w:sz="4" w:space="0" w:color="auto"/>
              <w:right w:val="single" w:sz="4" w:space="0" w:color="auto"/>
            </w:tcBorders>
            <w:shd w:val="clear" w:color="auto" w:fill="auto"/>
            <w:vAlign w:val="center"/>
          </w:tcPr>
          <w:p w14:paraId="1F251155" w14:textId="2017548D" w:rsidR="00380B2E" w:rsidRPr="001A5A84" w:rsidRDefault="00380B2E" w:rsidP="009A6BF8">
            <w:pPr>
              <w:spacing w:line="240" w:lineRule="auto"/>
              <w:ind w:right="30" w:firstLine="38"/>
              <w:jc w:val="center"/>
              <w:rPr>
                <w:sz w:val="24"/>
                <w:szCs w:val="24"/>
              </w:rPr>
            </w:pPr>
            <w:r w:rsidRPr="001A5A84">
              <w:rPr>
                <w:sz w:val="24"/>
                <w:szCs w:val="24"/>
              </w:rPr>
              <w:t>ГО2</w:t>
            </w:r>
          </w:p>
        </w:tc>
        <w:tc>
          <w:tcPr>
            <w:tcW w:w="1417" w:type="dxa"/>
            <w:tcBorders>
              <w:top w:val="nil"/>
              <w:left w:val="nil"/>
              <w:bottom w:val="single" w:sz="4" w:space="0" w:color="auto"/>
              <w:right w:val="single" w:sz="4" w:space="0" w:color="auto"/>
            </w:tcBorders>
            <w:shd w:val="clear" w:color="auto" w:fill="auto"/>
            <w:vAlign w:val="center"/>
          </w:tcPr>
          <w:p w14:paraId="6C169F3A" w14:textId="71B452F0" w:rsidR="00380B2E" w:rsidRPr="001A5A84" w:rsidRDefault="00A31C6B" w:rsidP="009A6BF8">
            <w:pPr>
              <w:tabs>
                <w:tab w:val="left" w:pos="880"/>
              </w:tabs>
              <w:spacing w:line="240" w:lineRule="auto"/>
              <w:ind w:right="273" w:firstLine="38"/>
              <w:jc w:val="center"/>
              <w:rPr>
                <w:sz w:val="24"/>
                <w:szCs w:val="24"/>
              </w:rPr>
            </w:pPr>
            <w:r w:rsidRPr="001A5A84">
              <w:rPr>
                <w:sz w:val="24"/>
                <w:szCs w:val="24"/>
              </w:rPr>
              <w:t>1</w:t>
            </w:r>
            <w:r w:rsidR="00A86B56">
              <w:rPr>
                <w:sz w:val="24"/>
                <w:szCs w:val="24"/>
              </w:rPr>
              <w:t>5</w:t>
            </w:r>
          </w:p>
        </w:tc>
      </w:tr>
      <w:tr w:rsidR="001A5A84" w:rsidRPr="001A5A84" w14:paraId="536F8755" w14:textId="77777777" w:rsidTr="00380B2E">
        <w:trPr>
          <w:trHeight w:val="525"/>
        </w:trPr>
        <w:tc>
          <w:tcPr>
            <w:tcW w:w="284" w:type="dxa"/>
            <w:tcBorders>
              <w:top w:val="nil"/>
              <w:left w:val="single" w:sz="4" w:space="0" w:color="auto"/>
              <w:bottom w:val="single" w:sz="4" w:space="0" w:color="auto"/>
              <w:right w:val="single" w:sz="4" w:space="0" w:color="auto"/>
            </w:tcBorders>
            <w:shd w:val="clear" w:color="auto" w:fill="auto"/>
            <w:vAlign w:val="center"/>
          </w:tcPr>
          <w:p w14:paraId="0FC850DC" w14:textId="5463A573" w:rsidR="00380B2E" w:rsidRPr="001A5A84" w:rsidRDefault="00380B2E" w:rsidP="00380B2E">
            <w:pPr>
              <w:pStyle w:val="afffe"/>
              <w:ind w:left="37" w:hanging="37"/>
              <w:jc w:val="both"/>
              <w:rPr>
                <w:lang w:val="ru-RU"/>
              </w:rPr>
            </w:pPr>
            <w:r w:rsidRPr="001A5A84">
              <w:rPr>
                <w:lang w:val="ru-RU"/>
              </w:rPr>
              <w:t>7</w:t>
            </w:r>
          </w:p>
        </w:tc>
        <w:tc>
          <w:tcPr>
            <w:tcW w:w="3260" w:type="dxa"/>
            <w:tcBorders>
              <w:top w:val="nil"/>
              <w:left w:val="single" w:sz="4" w:space="0" w:color="auto"/>
              <w:bottom w:val="single" w:sz="4" w:space="0" w:color="auto"/>
              <w:right w:val="single" w:sz="4" w:space="0" w:color="auto"/>
            </w:tcBorders>
            <w:shd w:val="clear" w:color="auto" w:fill="auto"/>
            <w:vAlign w:val="center"/>
          </w:tcPr>
          <w:p w14:paraId="12D2B3C2" w14:textId="25553800" w:rsidR="00380B2E" w:rsidRPr="001A5A84" w:rsidRDefault="00380B2E" w:rsidP="00380B2E">
            <w:pPr>
              <w:pStyle w:val="afffe"/>
              <w:ind w:left="37" w:hanging="37"/>
              <w:jc w:val="both"/>
              <w:rPr>
                <w:lang w:val="ru-RU"/>
              </w:rPr>
            </w:pPr>
            <w:r w:rsidRPr="001A5A84">
              <w:rPr>
                <w:lang w:val="ru-RU"/>
              </w:rPr>
              <w:t xml:space="preserve">Сертификация производителя оборудования отраслевым стандартам </w:t>
            </w:r>
            <w:r w:rsidR="0080070D" w:rsidRPr="001A5A84">
              <w:rPr>
                <w:lang w:val="ru-RU"/>
              </w:rPr>
              <w:t xml:space="preserve">менеджмента </w:t>
            </w:r>
            <w:r w:rsidRPr="001A5A84">
              <w:rPr>
                <w:lang w:val="ru-RU"/>
              </w:rPr>
              <w:t>качества.</w:t>
            </w:r>
          </w:p>
        </w:tc>
        <w:tc>
          <w:tcPr>
            <w:tcW w:w="3260" w:type="dxa"/>
            <w:tcBorders>
              <w:top w:val="nil"/>
              <w:left w:val="nil"/>
              <w:bottom w:val="single" w:sz="4" w:space="0" w:color="auto"/>
              <w:right w:val="single" w:sz="4" w:space="0" w:color="auto"/>
            </w:tcBorders>
            <w:shd w:val="clear" w:color="auto" w:fill="auto"/>
            <w:vAlign w:val="center"/>
          </w:tcPr>
          <w:p w14:paraId="3846D6EB" w14:textId="2E3C24BB" w:rsidR="00380B2E" w:rsidRPr="001A5A84" w:rsidRDefault="00380B2E" w:rsidP="009A6BF8">
            <w:pPr>
              <w:spacing w:line="240" w:lineRule="auto"/>
              <w:ind w:firstLine="0"/>
              <w:rPr>
                <w:sz w:val="20"/>
              </w:rPr>
            </w:pPr>
            <w:r w:rsidRPr="001A5A84">
              <w:rPr>
                <w:sz w:val="20"/>
              </w:rPr>
              <w:t>Завод изготовитель оборудования сертифицирован отраслевым стандартам</w:t>
            </w:r>
            <w:r w:rsidR="00A31C6B" w:rsidRPr="001A5A84">
              <w:rPr>
                <w:sz w:val="20"/>
              </w:rPr>
              <w:t xml:space="preserve"> системы менеджмента</w:t>
            </w:r>
            <w:r w:rsidRPr="001A5A84">
              <w:rPr>
                <w:sz w:val="20"/>
              </w:rPr>
              <w:t xml:space="preserve"> качества</w:t>
            </w:r>
            <w:r w:rsidR="00A31C6B" w:rsidRPr="001A5A84">
              <w:rPr>
                <w:sz w:val="20"/>
              </w:rPr>
              <w:t>: ГОСТ Р 58139-2018 и (или) IATF 16949:2016</w:t>
            </w:r>
          </w:p>
        </w:tc>
        <w:tc>
          <w:tcPr>
            <w:tcW w:w="1560" w:type="dxa"/>
            <w:tcBorders>
              <w:top w:val="nil"/>
              <w:left w:val="nil"/>
              <w:bottom w:val="single" w:sz="4" w:space="0" w:color="auto"/>
              <w:right w:val="single" w:sz="4" w:space="0" w:color="auto"/>
            </w:tcBorders>
            <w:shd w:val="clear" w:color="auto" w:fill="auto"/>
            <w:vAlign w:val="center"/>
          </w:tcPr>
          <w:p w14:paraId="10AFCD1E" w14:textId="52EA3703" w:rsidR="00380B2E" w:rsidRPr="001A5A84" w:rsidRDefault="00A31C6B" w:rsidP="009A6BF8">
            <w:pPr>
              <w:spacing w:line="240" w:lineRule="auto"/>
              <w:ind w:right="30" w:firstLine="38"/>
              <w:jc w:val="center"/>
              <w:rPr>
                <w:sz w:val="24"/>
                <w:szCs w:val="24"/>
              </w:rPr>
            </w:pPr>
            <w:r w:rsidRPr="001A5A84">
              <w:rPr>
                <w:sz w:val="24"/>
                <w:szCs w:val="24"/>
              </w:rPr>
              <w:t>СМК</w:t>
            </w:r>
          </w:p>
        </w:tc>
        <w:tc>
          <w:tcPr>
            <w:tcW w:w="1417" w:type="dxa"/>
            <w:tcBorders>
              <w:top w:val="nil"/>
              <w:left w:val="nil"/>
              <w:bottom w:val="single" w:sz="4" w:space="0" w:color="auto"/>
              <w:right w:val="single" w:sz="4" w:space="0" w:color="auto"/>
            </w:tcBorders>
            <w:shd w:val="clear" w:color="auto" w:fill="auto"/>
            <w:vAlign w:val="center"/>
          </w:tcPr>
          <w:p w14:paraId="435C9FE9" w14:textId="7161F2A9" w:rsidR="00380B2E" w:rsidRPr="001A5A84" w:rsidRDefault="00A31C6B" w:rsidP="009A6BF8">
            <w:pPr>
              <w:tabs>
                <w:tab w:val="left" w:pos="880"/>
              </w:tabs>
              <w:spacing w:line="240" w:lineRule="auto"/>
              <w:ind w:right="273" w:firstLine="38"/>
              <w:jc w:val="center"/>
              <w:rPr>
                <w:sz w:val="24"/>
                <w:szCs w:val="24"/>
              </w:rPr>
            </w:pPr>
            <w:r w:rsidRPr="001A5A84">
              <w:rPr>
                <w:sz w:val="24"/>
                <w:szCs w:val="24"/>
              </w:rPr>
              <w:t>10</w:t>
            </w:r>
          </w:p>
        </w:tc>
      </w:tr>
      <w:tr w:rsidR="001A5A84" w:rsidRPr="001A5A84" w14:paraId="34EE9494" w14:textId="77777777" w:rsidTr="00380B2E">
        <w:trPr>
          <w:trHeight w:val="525"/>
        </w:trPr>
        <w:tc>
          <w:tcPr>
            <w:tcW w:w="284" w:type="dxa"/>
            <w:tcBorders>
              <w:top w:val="single" w:sz="4" w:space="0" w:color="auto"/>
              <w:left w:val="single" w:sz="4" w:space="0" w:color="auto"/>
              <w:bottom w:val="single" w:sz="4" w:space="0" w:color="auto"/>
              <w:right w:val="single" w:sz="4" w:space="0" w:color="auto"/>
            </w:tcBorders>
            <w:shd w:val="clear" w:color="auto" w:fill="auto"/>
            <w:vAlign w:val="center"/>
          </w:tcPr>
          <w:p w14:paraId="454BF8EE" w14:textId="14C5BAC9" w:rsidR="00380B2E" w:rsidRPr="001A5A84" w:rsidRDefault="00380B2E" w:rsidP="00380B2E">
            <w:pPr>
              <w:spacing w:line="240" w:lineRule="auto"/>
              <w:ind w:right="30" w:firstLine="38"/>
              <w:jc w:val="left"/>
              <w:rPr>
                <w:sz w:val="24"/>
                <w:szCs w:val="24"/>
              </w:rPr>
            </w:pPr>
          </w:p>
        </w:tc>
        <w:tc>
          <w:tcPr>
            <w:tcW w:w="808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7826D0" w14:textId="3BAFF27E" w:rsidR="00380B2E" w:rsidRPr="001A5A84" w:rsidRDefault="00380B2E" w:rsidP="00380B2E">
            <w:pPr>
              <w:spacing w:line="240" w:lineRule="auto"/>
              <w:ind w:right="30" w:firstLine="38"/>
              <w:jc w:val="left"/>
              <w:rPr>
                <w:sz w:val="24"/>
                <w:szCs w:val="24"/>
              </w:rPr>
            </w:pPr>
            <w:r w:rsidRPr="001A5A84">
              <w:rPr>
                <w:sz w:val="24"/>
                <w:szCs w:val="24"/>
              </w:rPr>
              <w:t xml:space="preserve">Максимальный суммарный рейтинг заявки </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E9994CF" w14:textId="49153FCF" w:rsidR="00380B2E" w:rsidRPr="001A5A84" w:rsidRDefault="00380B2E" w:rsidP="00380B2E">
            <w:pPr>
              <w:tabs>
                <w:tab w:val="left" w:pos="880"/>
              </w:tabs>
              <w:spacing w:line="240" w:lineRule="auto"/>
              <w:ind w:right="273" w:firstLine="38"/>
              <w:jc w:val="center"/>
              <w:rPr>
                <w:sz w:val="24"/>
                <w:szCs w:val="24"/>
              </w:rPr>
            </w:pPr>
            <w:r w:rsidRPr="001A5A84">
              <w:rPr>
                <w:sz w:val="24"/>
                <w:szCs w:val="24"/>
              </w:rPr>
              <w:t>100</w:t>
            </w:r>
          </w:p>
        </w:tc>
      </w:tr>
    </w:tbl>
    <w:p w14:paraId="602C5886" w14:textId="77777777" w:rsidR="003C45DE" w:rsidRPr="001A5A84" w:rsidRDefault="003C45DE" w:rsidP="003C45DE">
      <w:pPr>
        <w:spacing w:line="240" w:lineRule="auto"/>
        <w:rPr>
          <w:sz w:val="24"/>
          <w:szCs w:val="24"/>
          <w:lang w:eastAsia="x-none"/>
        </w:rPr>
      </w:pPr>
    </w:p>
    <w:p w14:paraId="50021C68" w14:textId="71BC5209" w:rsidR="00677EB1" w:rsidRPr="001A5A84" w:rsidRDefault="00677EB1" w:rsidP="00A31C6B">
      <w:pPr>
        <w:pStyle w:val="30"/>
        <w:tabs>
          <w:tab w:val="num" w:pos="1276"/>
        </w:tabs>
        <w:ind w:hanging="1332"/>
      </w:pPr>
      <w:r w:rsidRPr="001A5A84">
        <w:rPr>
          <w:b/>
          <w:bCs/>
          <w:i/>
          <w:iCs/>
        </w:rPr>
        <w:t>Цена договора</w:t>
      </w:r>
      <w:r w:rsidRPr="001A5A84">
        <w:t xml:space="preserve"> (</w:t>
      </w:r>
      <w:r w:rsidR="001A2008" w:rsidRPr="001A5A84">
        <w:rPr>
          <w:lang w:val="ru-RU"/>
        </w:rPr>
        <w:t>ЦД</w:t>
      </w:r>
      <w:r w:rsidRPr="001A5A84">
        <w:t>):</w:t>
      </w:r>
    </w:p>
    <w:p w14:paraId="73DEF68E" w14:textId="51F39603" w:rsidR="00677EB1" w:rsidRPr="001A5A84" w:rsidRDefault="00677EB1" w:rsidP="00677EB1">
      <w:pPr>
        <w:pStyle w:val="30"/>
        <w:numPr>
          <w:ilvl w:val="0"/>
          <w:numId w:val="0"/>
        </w:numPr>
        <w:ind w:left="992"/>
      </w:pPr>
      <w:r w:rsidRPr="001A5A84">
        <w:t xml:space="preserve">                                   </w:t>
      </w:r>
      <w:r w:rsidR="001A2008" w:rsidRPr="001A5A84">
        <w:rPr>
          <w:lang w:val="ru-RU"/>
        </w:rPr>
        <w:t>ЦД</w:t>
      </w:r>
      <w:r w:rsidRPr="001A5A84">
        <w:t xml:space="preserve"> = (</w:t>
      </w:r>
      <w:proofErr w:type="spellStart"/>
      <w:r w:rsidRPr="001A5A84">
        <w:t>Tmin</w:t>
      </w:r>
      <w:proofErr w:type="spellEnd"/>
      <w:r w:rsidRPr="001A5A84">
        <w:t xml:space="preserve"> / </w:t>
      </w:r>
      <w:proofErr w:type="spellStart"/>
      <w:r w:rsidRPr="001A5A84">
        <w:t>Ti</w:t>
      </w:r>
      <w:proofErr w:type="spellEnd"/>
      <w:r w:rsidRPr="001A5A84">
        <w:t xml:space="preserve">) х </w:t>
      </w:r>
      <w:r w:rsidR="00A86B56">
        <w:rPr>
          <w:lang w:val="ru-RU"/>
        </w:rPr>
        <w:t>3</w:t>
      </w:r>
      <w:r w:rsidRPr="001A5A84">
        <w:t>0</w:t>
      </w:r>
    </w:p>
    <w:p w14:paraId="4BA5AC88" w14:textId="77777777" w:rsidR="00677EB1" w:rsidRPr="001A5A84" w:rsidRDefault="00677EB1" w:rsidP="00677EB1">
      <w:pPr>
        <w:pStyle w:val="30"/>
        <w:numPr>
          <w:ilvl w:val="0"/>
          <w:numId w:val="0"/>
        </w:numPr>
        <w:ind w:left="992"/>
      </w:pPr>
      <w:r w:rsidRPr="001A5A84">
        <w:t xml:space="preserve">где: </w:t>
      </w:r>
    </w:p>
    <w:p w14:paraId="2DD8BC7E" w14:textId="061EC0FC" w:rsidR="00677EB1" w:rsidRPr="001A5A84" w:rsidRDefault="001A2008" w:rsidP="005F623A">
      <w:pPr>
        <w:pStyle w:val="30"/>
        <w:numPr>
          <w:ilvl w:val="0"/>
          <w:numId w:val="0"/>
        </w:numPr>
        <w:spacing w:after="0"/>
        <w:ind w:left="992"/>
      </w:pPr>
      <w:r w:rsidRPr="001A5A84">
        <w:rPr>
          <w:lang w:val="ru-RU"/>
        </w:rPr>
        <w:t>ЦД -</w:t>
      </w:r>
      <w:r w:rsidR="00677EB1" w:rsidRPr="001A5A84">
        <w:t xml:space="preserve"> оценка (балл) Заявки i-го Участника по критерию цена </w:t>
      </w:r>
      <w:r w:rsidR="00677EB1" w:rsidRPr="001A5A84">
        <w:rPr>
          <w:lang w:val="ru-RU"/>
        </w:rPr>
        <w:t>договора;</w:t>
      </w:r>
      <w:r w:rsidR="00677EB1" w:rsidRPr="001A5A84">
        <w:t xml:space="preserve"> </w:t>
      </w:r>
    </w:p>
    <w:p w14:paraId="6EC3F481" w14:textId="2A224B31" w:rsidR="00677EB1" w:rsidRPr="001A5A84" w:rsidRDefault="00677EB1" w:rsidP="005F623A">
      <w:pPr>
        <w:pStyle w:val="30"/>
        <w:numPr>
          <w:ilvl w:val="0"/>
          <w:numId w:val="0"/>
        </w:numPr>
        <w:spacing w:after="0"/>
        <w:ind w:left="992"/>
        <w:rPr>
          <w:lang w:val="ru-RU"/>
        </w:rPr>
      </w:pPr>
      <w:proofErr w:type="spellStart"/>
      <w:r w:rsidRPr="001A5A84">
        <w:t>Tmin</w:t>
      </w:r>
      <w:proofErr w:type="spellEnd"/>
      <w:r w:rsidRPr="001A5A84">
        <w:t xml:space="preserve"> – минимальная цена </w:t>
      </w:r>
      <w:r w:rsidRPr="001A5A84">
        <w:rPr>
          <w:lang w:val="ru-RU"/>
        </w:rPr>
        <w:t>договора</w:t>
      </w:r>
      <w:r w:rsidRPr="001A5A84">
        <w:t xml:space="preserve"> из предложенных Участниками</w:t>
      </w:r>
      <w:r w:rsidRPr="001A5A84">
        <w:rPr>
          <w:lang w:val="ru-RU"/>
        </w:rPr>
        <w:t>;</w:t>
      </w:r>
    </w:p>
    <w:p w14:paraId="7A05B33B" w14:textId="3A9AB8D4" w:rsidR="00677EB1" w:rsidRPr="001A5A84" w:rsidRDefault="00677EB1" w:rsidP="005F623A">
      <w:pPr>
        <w:pStyle w:val="30"/>
        <w:numPr>
          <w:ilvl w:val="0"/>
          <w:numId w:val="0"/>
        </w:numPr>
        <w:spacing w:after="0"/>
        <w:ind w:left="992"/>
        <w:rPr>
          <w:lang w:val="ru-RU"/>
        </w:rPr>
      </w:pPr>
      <w:proofErr w:type="spellStart"/>
      <w:r w:rsidRPr="001A5A84">
        <w:t>Ti</w:t>
      </w:r>
      <w:proofErr w:type="spellEnd"/>
      <w:r w:rsidRPr="001A5A84">
        <w:t xml:space="preserve"> - цена </w:t>
      </w:r>
      <w:r w:rsidR="002318F3" w:rsidRPr="001A5A84">
        <w:rPr>
          <w:lang w:val="ru-RU"/>
        </w:rPr>
        <w:t>договора</w:t>
      </w:r>
      <w:r w:rsidRPr="001A5A84">
        <w:t>, предложенная  i-м Участником</w:t>
      </w:r>
      <w:r w:rsidR="001A7F68" w:rsidRPr="001A5A84">
        <w:rPr>
          <w:lang w:val="ru-RU"/>
        </w:rPr>
        <w:t>.</w:t>
      </w:r>
    </w:p>
    <w:p w14:paraId="5B825F6A" w14:textId="50A52D26" w:rsidR="002318F3" w:rsidRPr="001A5A84" w:rsidRDefault="002318F3" w:rsidP="002772D3">
      <w:pPr>
        <w:pStyle w:val="30"/>
        <w:spacing w:before="240"/>
      </w:pPr>
      <w:r w:rsidRPr="001A5A84">
        <w:rPr>
          <w:b/>
          <w:bCs/>
          <w:i/>
          <w:iCs/>
          <w:lang w:val="ru-RU"/>
        </w:rPr>
        <w:t>Квалификация участника</w:t>
      </w:r>
      <w:r w:rsidRPr="001A5A84">
        <w:t xml:space="preserve"> (</w:t>
      </w:r>
      <w:r w:rsidR="00336D23" w:rsidRPr="001A5A84">
        <w:rPr>
          <w:lang w:val="ru-RU"/>
        </w:rPr>
        <w:t>КУ - опыт исполнения аналогичных договоров)</w:t>
      </w:r>
      <w:r w:rsidRPr="001A5A84">
        <w:t>:</w:t>
      </w:r>
    </w:p>
    <w:p w14:paraId="3A6445FB" w14:textId="0566DDF2" w:rsidR="002772D3" w:rsidRPr="001A5A84" w:rsidRDefault="002772D3" w:rsidP="002772D3">
      <w:pPr>
        <w:pStyle w:val="30"/>
        <w:numPr>
          <w:ilvl w:val="0"/>
          <w:numId w:val="0"/>
        </w:numPr>
        <w:ind w:left="992"/>
        <w:rPr>
          <w:lang w:val="ru-RU"/>
        </w:rPr>
      </w:pPr>
      <w:r w:rsidRPr="001A5A84">
        <w:t xml:space="preserve">                                   </w:t>
      </w:r>
      <w:r w:rsidR="001A2008" w:rsidRPr="001A5A84">
        <w:rPr>
          <w:lang w:val="ru-RU"/>
        </w:rPr>
        <w:t>КУ</w:t>
      </w:r>
      <w:r w:rsidRPr="001A5A84">
        <w:t>= (</w:t>
      </w:r>
      <w:r w:rsidRPr="001A5A84">
        <w:rPr>
          <w:lang w:val="en-US"/>
        </w:rPr>
        <w:t>R</w:t>
      </w:r>
      <w:r w:rsidRPr="001A5A84">
        <w:t xml:space="preserve">i / </w:t>
      </w:r>
      <w:proofErr w:type="spellStart"/>
      <w:r w:rsidR="00920B74" w:rsidRPr="001A5A84">
        <w:t>R</w:t>
      </w:r>
      <w:r w:rsidRPr="001A5A84">
        <w:rPr>
          <w:lang w:val="en-US"/>
        </w:rPr>
        <w:t>max</w:t>
      </w:r>
      <w:proofErr w:type="spellEnd"/>
      <w:r w:rsidRPr="001A5A84">
        <w:t xml:space="preserve">) х </w:t>
      </w:r>
      <w:r w:rsidR="00924641" w:rsidRPr="001A5A84">
        <w:rPr>
          <w:lang w:val="ru-RU"/>
        </w:rPr>
        <w:t>1</w:t>
      </w:r>
      <w:r w:rsidR="00336D23" w:rsidRPr="001A5A84">
        <w:rPr>
          <w:lang w:val="ru-RU"/>
        </w:rPr>
        <w:t>0</w:t>
      </w:r>
    </w:p>
    <w:p w14:paraId="33DD8A0C" w14:textId="77777777" w:rsidR="002772D3" w:rsidRPr="001A5A84" w:rsidRDefault="002772D3" w:rsidP="002772D3">
      <w:pPr>
        <w:pStyle w:val="30"/>
        <w:numPr>
          <w:ilvl w:val="0"/>
          <w:numId w:val="0"/>
        </w:numPr>
        <w:ind w:left="992"/>
      </w:pPr>
      <w:r w:rsidRPr="001A5A84">
        <w:t xml:space="preserve">где: </w:t>
      </w:r>
    </w:p>
    <w:p w14:paraId="5505BC5C" w14:textId="370B6743" w:rsidR="002772D3" w:rsidRPr="001A5A84" w:rsidRDefault="00336D23" w:rsidP="00C85869">
      <w:pPr>
        <w:pStyle w:val="30"/>
        <w:numPr>
          <w:ilvl w:val="0"/>
          <w:numId w:val="0"/>
        </w:numPr>
        <w:ind w:left="992"/>
        <w:jc w:val="both"/>
      </w:pPr>
      <w:r w:rsidRPr="001A5A84">
        <w:rPr>
          <w:lang w:val="ru-RU"/>
        </w:rPr>
        <w:t>КУ</w:t>
      </w:r>
      <w:r w:rsidR="002772D3" w:rsidRPr="001A5A84">
        <w:t xml:space="preserve"> </w:t>
      </w:r>
      <w:r w:rsidR="001A7F68" w:rsidRPr="001A5A84">
        <w:rPr>
          <w:lang w:val="ru-RU"/>
        </w:rPr>
        <w:t xml:space="preserve">- </w:t>
      </w:r>
      <w:r w:rsidR="002772D3" w:rsidRPr="001A5A84">
        <w:t xml:space="preserve">оценка (балл) Заявки i-го Участника по критерию </w:t>
      </w:r>
      <w:r w:rsidR="00C85869" w:rsidRPr="001A5A84">
        <w:rPr>
          <w:lang w:val="ru-RU"/>
        </w:rPr>
        <w:t>«</w:t>
      </w:r>
      <w:r w:rsidR="002772D3" w:rsidRPr="001A5A84">
        <w:rPr>
          <w:lang w:val="ru-RU"/>
        </w:rPr>
        <w:t>Квалификация участника</w:t>
      </w:r>
      <w:r w:rsidR="00C85869" w:rsidRPr="001A5A84">
        <w:rPr>
          <w:lang w:val="ru-RU"/>
        </w:rPr>
        <w:t>»</w:t>
      </w:r>
      <w:r w:rsidR="002772D3" w:rsidRPr="001A5A84">
        <w:t xml:space="preserve">; </w:t>
      </w:r>
    </w:p>
    <w:p w14:paraId="3B87D862" w14:textId="2A55BC04" w:rsidR="00C85869" w:rsidRPr="001A5A84" w:rsidRDefault="00C85869" w:rsidP="00C85869">
      <w:pPr>
        <w:pStyle w:val="30"/>
        <w:numPr>
          <w:ilvl w:val="0"/>
          <w:numId w:val="0"/>
        </w:numPr>
        <w:ind w:left="992"/>
        <w:jc w:val="both"/>
      </w:pPr>
      <w:r w:rsidRPr="001A5A84">
        <w:rPr>
          <w:lang w:val="en-US"/>
        </w:rPr>
        <w:t>R</w:t>
      </w:r>
      <w:r w:rsidRPr="001A5A84">
        <w:t xml:space="preserve">i </w:t>
      </w:r>
      <w:r w:rsidR="00336D23" w:rsidRPr="001A5A84">
        <w:t>–</w:t>
      </w:r>
      <w:r w:rsidRPr="001A5A84">
        <w:t xml:space="preserve"> </w:t>
      </w:r>
      <w:r w:rsidRPr="001A5A84">
        <w:rPr>
          <w:lang w:val="ru-RU"/>
        </w:rPr>
        <w:t>суммарн</w:t>
      </w:r>
      <w:r w:rsidR="00336D23" w:rsidRPr="001A5A84">
        <w:rPr>
          <w:lang w:val="ru-RU"/>
        </w:rPr>
        <w:t xml:space="preserve">ое количество проданных (поставленных) </w:t>
      </w:r>
      <w:proofErr w:type="spellStart"/>
      <w:r w:rsidRPr="001A5A84">
        <w:rPr>
          <w:lang w:val="en-US"/>
        </w:rPr>
        <w:t>i</w:t>
      </w:r>
      <w:proofErr w:type="spellEnd"/>
      <w:r w:rsidRPr="001A5A84">
        <w:rPr>
          <w:lang w:val="ru-RU"/>
        </w:rPr>
        <w:t xml:space="preserve">-м Участником </w:t>
      </w:r>
      <w:r w:rsidR="00336D23" w:rsidRPr="001A5A84">
        <w:rPr>
          <w:lang w:val="ru-RU"/>
        </w:rPr>
        <w:t xml:space="preserve">зарядных устройств для электроавтомобилей </w:t>
      </w:r>
      <w:r w:rsidR="00A31C6B" w:rsidRPr="001A5A84">
        <w:rPr>
          <w:lang w:val="ru-RU"/>
        </w:rPr>
        <w:t>любого</w:t>
      </w:r>
      <w:r w:rsidR="00336D23" w:rsidRPr="001A5A84">
        <w:rPr>
          <w:lang w:val="ru-RU"/>
        </w:rPr>
        <w:t xml:space="preserve"> типа</w:t>
      </w:r>
      <w:r w:rsidRPr="001A5A84">
        <w:t xml:space="preserve"> </w:t>
      </w:r>
      <w:r w:rsidRPr="001A5A84">
        <w:rPr>
          <w:lang w:val="ru-RU"/>
        </w:rPr>
        <w:t>в</w:t>
      </w:r>
      <w:r w:rsidRPr="001A5A84">
        <w:t xml:space="preserve"> период </w:t>
      </w:r>
      <w:r w:rsidRPr="001A5A84">
        <w:rPr>
          <w:lang w:val="ru-RU"/>
        </w:rPr>
        <w:t>с 01.01.202</w:t>
      </w:r>
      <w:r w:rsidR="00336D23" w:rsidRPr="001A5A84">
        <w:rPr>
          <w:lang w:val="ru-RU"/>
        </w:rPr>
        <w:t>0</w:t>
      </w:r>
      <w:r w:rsidRPr="001A5A84">
        <w:rPr>
          <w:lang w:val="ru-RU"/>
        </w:rPr>
        <w:t xml:space="preserve"> г. по </w:t>
      </w:r>
      <w:r w:rsidR="00336D23" w:rsidRPr="001A5A84">
        <w:rPr>
          <w:lang w:val="ru-RU"/>
        </w:rPr>
        <w:t>01</w:t>
      </w:r>
      <w:r w:rsidRPr="001A5A84">
        <w:rPr>
          <w:lang w:val="ru-RU"/>
        </w:rPr>
        <w:t>.</w:t>
      </w:r>
      <w:r w:rsidR="00336D23" w:rsidRPr="001A5A84">
        <w:rPr>
          <w:lang w:val="ru-RU"/>
        </w:rPr>
        <w:t>04</w:t>
      </w:r>
      <w:r w:rsidRPr="001A5A84">
        <w:rPr>
          <w:lang w:val="ru-RU"/>
        </w:rPr>
        <w:t>.202</w:t>
      </w:r>
      <w:r w:rsidR="00336D23" w:rsidRPr="001A5A84">
        <w:rPr>
          <w:lang w:val="ru-RU"/>
        </w:rPr>
        <w:t>4</w:t>
      </w:r>
      <w:r w:rsidRPr="001A5A84">
        <w:rPr>
          <w:lang w:val="ru-RU"/>
        </w:rPr>
        <w:t xml:space="preserve"> г.</w:t>
      </w:r>
      <w:r w:rsidR="00A31C6B" w:rsidRPr="001A5A84">
        <w:rPr>
          <w:lang w:val="ru-RU"/>
        </w:rPr>
        <w:t xml:space="preserve"> (в штуках)</w:t>
      </w:r>
      <w:r w:rsidRPr="001A5A84">
        <w:rPr>
          <w:lang w:val="ru-RU"/>
        </w:rPr>
        <w:t>;</w:t>
      </w:r>
    </w:p>
    <w:p w14:paraId="63F14933" w14:textId="62538601" w:rsidR="00336D23" w:rsidRPr="001A5A84" w:rsidRDefault="002772D3" w:rsidP="00336D23">
      <w:pPr>
        <w:pStyle w:val="30"/>
        <w:numPr>
          <w:ilvl w:val="0"/>
          <w:numId w:val="0"/>
        </w:numPr>
        <w:ind w:left="992"/>
        <w:jc w:val="both"/>
      </w:pPr>
      <w:proofErr w:type="spellStart"/>
      <w:r w:rsidRPr="001A5A84">
        <w:rPr>
          <w:lang w:val="en-US"/>
        </w:rPr>
        <w:t>Rmax</w:t>
      </w:r>
      <w:proofErr w:type="spellEnd"/>
      <w:r w:rsidRPr="001A5A84">
        <w:t xml:space="preserve"> – </w:t>
      </w:r>
      <w:r w:rsidRPr="001A5A84">
        <w:rPr>
          <w:lang w:val="ru-RU"/>
        </w:rPr>
        <w:t>максимальн</w:t>
      </w:r>
      <w:r w:rsidR="00336D23" w:rsidRPr="001A5A84">
        <w:rPr>
          <w:lang w:val="ru-RU"/>
        </w:rPr>
        <w:t>ое количество</w:t>
      </w:r>
      <w:r w:rsidRPr="001A5A84">
        <w:rPr>
          <w:lang w:val="ru-RU"/>
        </w:rPr>
        <w:t xml:space="preserve"> </w:t>
      </w:r>
      <w:r w:rsidR="00C85869" w:rsidRPr="001A5A84">
        <w:rPr>
          <w:lang w:val="ru-RU"/>
        </w:rPr>
        <w:t xml:space="preserve">из указанных Участниками </w:t>
      </w:r>
      <w:r w:rsidR="00336D23" w:rsidRPr="001A5A84">
        <w:rPr>
          <w:lang w:val="ru-RU"/>
        </w:rPr>
        <w:t xml:space="preserve">проданных (поставленных) зарядных устройств для электроавтомобилей </w:t>
      </w:r>
      <w:r w:rsidR="00EE7232">
        <w:rPr>
          <w:lang w:val="ru-RU"/>
        </w:rPr>
        <w:t>постоянного тока</w:t>
      </w:r>
      <w:r w:rsidR="00336D23" w:rsidRPr="001A5A84">
        <w:rPr>
          <w:lang w:val="ru-RU"/>
        </w:rPr>
        <w:t xml:space="preserve"> в</w:t>
      </w:r>
      <w:r w:rsidR="00336D23" w:rsidRPr="001A5A84">
        <w:t xml:space="preserve"> период </w:t>
      </w:r>
      <w:r w:rsidR="00336D23" w:rsidRPr="001A5A84">
        <w:rPr>
          <w:lang w:val="ru-RU"/>
        </w:rPr>
        <w:t>с 01.01.2020 г. по 01.</w:t>
      </w:r>
      <w:r w:rsidR="00EE7232">
        <w:rPr>
          <w:lang w:val="ru-RU"/>
        </w:rPr>
        <w:t>12</w:t>
      </w:r>
      <w:r w:rsidR="00336D23" w:rsidRPr="001A5A84">
        <w:rPr>
          <w:lang w:val="ru-RU"/>
        </w:rPr>
        <w:t>.202</w:t>
      </w:r>
      <w:r w:rsidR="00D9056A">
        <w:rPr>
          <w:lang w:val="ru-RU"/>
        </w:rPr>
        <w:t>4</w:t>
      </w:r>
      <w:r w:rsidR="00336D23" w:rsidRPr="001A5A84">
        <w:rPr>
          <w:lang w:val="ru-RU"/>
        </w:rPr>
        <w:t xml:space="preserve"> г.;</w:t>
      </w:r>
    </w:p>
    <w:p w14:paraId="3274825D" w14:textId="2E756C3C" w:rsidR="00677EB1" w:rsidRPr="001A5A84" w:rsidRDefault="002318F3" w:rsidP="008622A2">
      <w:pPr>
        <w:pStyle w:val="30"/>
        <w:numPr>
          <w:ilvl w:val="0"/>
          <w:numId w:val="0"/>
        </w:numPr>
        <w:tabs>
          <w:tab w:val="clear" w:pos="1494"/>
        </w:tabs>
        <w:ind w:firstLine="284"/>
        <w:jc w:val="both"/>
      </w:pPr>
      <w:r w:rsidRPr="001A5A84">
        <w:tab/>
        <w:t>Опыт исполнения аналогичных договоров должен подтверждаться одним из следующих способов: регистрацией договоров</w:t>
      </w:r>
      <w:r w:rsidR="008622A2" w:rsidRPr="001A5A84">
        <w:rPr>
          <w:lang w:val="ru-RU"/>
        </w:rPr>
        <w:t>/</w:t>
      </w:r>
      <w:r w:rsidRPr="001A5A84">
        <w:t xml:space="preserve"> контрактов в Единой информационной системе в сфере закупок zakupki.gov.ru, </w:t>
      </w:r>
      <w:r w:rsidR="008622A2" w:rsidRPr="001A5A84">
        <w:rPr>
          <w:lang w:val="ru-RU"/>
        </w:rPr>
        <w:t xml:space="preserve">копиями актов </w:t>
      </w:r>
      <w:r w:rsidRPr="001A5A84">
        <w:t>приема-передачи, товарны</w:t>
      </w:r>
      <w:r w:rsidR="008622A2" w:rsidRPr="001A5A84">
        <w:rPr>
          <w:lang w:val="ru-RU"/>
        </w:rPr>
        <w:t>х</w:t>
      </w:r>
      <w:r w:rsidRPr="001A5A84">
        <w:t xml:space="preserve"> накладны</w:t>
      </w:r>
      <w:r w:rsidR="008622A2" w:rsidRPr="001A5A84">
        <w:rPr>
          <w:lang w:val="ru-RU"/>
        </w:rPr>
        <w:t>х</w:t>
      </w:r>
      <w:r w:rsidRPr="001A5A84">
        <w:t>, УПД, подтверждающими факт исполнения указанных договоров</w:t>
      </w:r>
      <w:r w:rsidR="00336D23" w:rsidRPr="001A5A84">
        <w:rPr>
          <w:lang w:val="ru-RU"/>
        </w:rPr>
        <w:t xml:space="preserve"> в натуральных показателях (штуках)</w:t>
      </w:r>
      <w:r w:rsidRPr="001A5A84">
        <w:t xml:space="preserve">. Организатор имеет право запрашивать у Участника информацию, подтверждающую достоверность </w:t>
      </w:r>
      <w:r w:rsidR="008622A2" w:rsidRPr="001A5A84">
        <w:rPr>
          <w:lang w:val="ru-RU"/>
        </w:rPr>
        <w:t xml:space="preserve">предоставленных </w:t>
      </w:r>
      <w:r w:rsidRPr="001A5A84">
        <w:t>сведений</w:t>
      </w:r>
      <w:r w:rsidR="008622A2" w:rsidRPr="001A5A84">
        <w:rPr>
          <w:lang w:val="ru-RU"/>
        </w:rPr>
        <w:t>.</w:t>
      </w:r>
      <w:r w:rsidRPr="001A5A84">
        <w:t xml:space="preserve"> </w:t>
      </w:r>
    </w:p>
    <w:p w14:paraId="094A2F6B" w14:textId="0A0C052A" w:rsidR="00677EB1" w:rsidRPr="001A5A84" w:rsidRDefault="001A7F68" w:rsidP="00027D7A">
      <w:pPr>
        <w:pStyle w:val="30"/>
        <w:ind w:left="0" w:firstLine="426"/>
        <w:rPr>
          <w:lang w:val="ru-RU"/>
        </w:rPr>
      </w:pPr>
      <w:r w:rsidRPr="001A5A84">
        <w:rPr>
          <w:b/>
          <w:bCs/>
          <w:i/>
          <w:iCs/>
          <w:lang w:val="ru-RU"/>
        </w:rPr>
        <w:t>Условия поставки</w:t>
      </w:r>
      <w:r w:rsidRPr="001A5A84">
        <w:rPr>
          <w:lang w:val="ru-RU"/>
        </w:rPr>
        <w:t xml:space="preserve"> (</w:t>
      </w:r>
      <w:r w:rsidR="00336D23" w:rsidRPr="001A5A84">
        <w:rPr>
          <w:lang w:val="ru-RU"/>
        </w:rPr>
        <w:t>УП1</w:t>
      </w:r>
      <w:r w:rsidR="00B459DA" w:rsidRPr="001A5A84">
        <w:rPr>
          <w:lang w:val="ru-RU"/>
        </w:rPr>
        <w:t xml:space="preserve"> – сроки поставки оборудования</w:t>
      </w:r>
      <w:r w:rsidRPr="001A5A84">
        <w:rPr>
          <w:lang w:val="ru-RU"/>
        </w:rPr>
        <w:t>):</w:t>
      </w:r>
    </w:p>
    <w:p w14:paraId="7587C89B" w14:textId="10A3C684" w:rsidR="001A7F68" w:rsidRPr="001A5A84" w:rsidRDefault="00336D23" w:rsidP="005F623A">
      <w:pPr>
        <w:jc w:val="center"/>
        <w:rPr>
          <w:sz w:val="24"/>
          <w:szCs w:val="24"/>
          <w:lang w:val="en-US" w:eastAsia="x-none"/>
        </w:rPr>
      </w:pPr>
      <w:r w:rsidRPr="001A5A84">
        <w:rPr>
          <w:sz w:val="24"/>
          <w:szCs w:val="24"/>
          <w:lang w:eastAsia="x-none"/>
        </w:rPr>
        <w:t>УП</w:t>
      </w:r>
      <w:r w:rsidRPr="001A5A84">
        <w:rPr>
          <w:sz w:val="24"/>
          <w:szCs w:val="24"/>
          <w:lang w:val="en-US" w:eastAsia="x-none"/>
        </w:rPr>
        <w:t>1</w:t>
      </w:r>
      <w:r w:rsidR="001A7F68" w:rsidRPr="001A5A84">
        <w:rPr>
          <w:sz w:val="24"/>
          <w:szCs w:val="24"/>
          <w:lang w:val="en-US" w:eastAsia="x-none"/>
        </w:rPr>
        <w:t xml:space="preserve"> = (</w:t>
      </w:r>
      <w:proofErr w:type="spellStart"/>
      <w:r w:rsidR="001A7F68" w:rsidRPr="001A5A84">
        <w:rPr>
          <w:sz w:val="24"/>
          <w:szCs w:val="24"/>
          <w:lang w:val="en-US" w:eastAsia="x-none"/>
        </w:rPr>
        <w:t>Mmax</w:t>
      </w:r>
      <w:proofErr w:type="spellEnd"/>
      <w:r w:rsidR="001A7F68" w:rsidRPr="001A5A84">
        <w:rPr>
          <w:sz w:val="24"/>
          <w:szCs w:val="24"/>
          <w:lang w:val="en-US" w:eastAsia="x-none"/>
        </w:rPr>
        <w:t xml:space="preserve"> – Mi) / (</w:t>
      </w:r>
      <w:proofErr w:type="spellStart"/>
      <w:r w:rsidR="001A7F68" w:rsidRPr="001A5A84">
        <w:rPr>
          <w:sz w:val="24"/>
          <w:szCs w:val="24"/>
          <w:lang w:val="en-US" w:eastAsia="x-none"/>
        </w:rPr>
        <w:t>Mmax</w:t>
      </w:r>
      <w:proofErr w:type="spellEnd"/>
      <w:r w:rsidR="001A7F68" w:rsidRPr="001A5A84">
        <w:rPr>
          <w:sz w:val="24"/>
          <w:szCs w:val="24"/>
          <w:lang w:val="en-US" w:eastAsia="x-none"/>
        </w:rPr>
        <w:t xml:space="preserve"> – </w:t>
      </w:r>
      <w:proofErr w:type="spellStart"/>
      <w:r w:rsidR="001A7F68" w:rsidRPr="001A5A84">
        <w:rPr>
          <w:sz w:val="24"/>
          <w:szCs w:val="24"/>
          <w:lang w:val="en-US" w:eastAsia="x-none"/>
        </w:rPr>
        <w:t>Mmin</w:t>
      </w:r>
      <w:proofErr w:type="spellEnd"/>
      <w:r w:rsidR="001A7F68" w:rsidRPr="001A5A84">
        <w:rPr>
          <w:sz w:val="24"/>
          <w:szCs w:val="24"/>
          <w:lang w:val="en-US" w:eastAsia="x-none"/>
        </w:rPr>
        <w:t xml:space="preserve">) * </w:t>
      </w:r>
      <w:r w:rsidR="00B459DA" w:rsidRPr="001A5A84">
        <w:rPr>
          <w:sz w:val="24"/>
          <w:szCs w:val="24"/>
          <w:lang w:val="en-US" w:eastAsia="x-none"/>
        </w:rPr>
        <w:t>1</w:t>
      </w:r>
      <w:r w:rsidR="001A7F68" w:rsidRPr="001A5A84">
        <w:rPr>
          <w:sz w:val="24"/>
          <w:szCs w:val="24"/>
          <w:lang w:val="en-US" w:eastAsia="x-none"/>
        </w:rPr>
        <w:t>0</w:t>
      </w:r>
    </w:p>
    <w:p w14:paraId="549DED8A" w14:textId="61041ADF" w:rsidR="001A7F68" w:rsidRPr="001A5A84" w:rsidRDefault="001A7F68" w:rsidP="001A7F68">
      <w:pPr>
        <w:rPr>
          <w:sz w:val="24"/>
          <w:szCs w:val="24"/>
          <w:lang w:eastAsia="x-none"/>
        </w:rPr>
      </w:pPr>
      <w:r w:rsidRPr="001A5A84">
        <w:rPr>
          <w:sz w:val="24"/>
          <w:szCs w:val="24"/>
          <w:lang w:eastAsia="x-none"/>
        </w:rPr>
        <w:t>где:</w:t>
      </w:r>
    </w:p>
    <w:p w14:paraId="0484E486" w14:textId="45A41751" w:rsidR="001A7F68" w:rsidRPr="001A5A84" w:rsidRDefault="00336D23" w:rsidP="005F623A">
      <w:pPr>
        <w:spacing w:line="276" w:lineRule="auto"/>
        <w:rPr>
          <w:sz w:val="24"/>
          <w:szCs w:val="24"/>
        </w:rPr>
      </w:pPr>
      <w:r w:rsidRPr="001A5A84">
        <w:rPr>
          <w:sz w:val="24"/>
          <w:szCs w:val="24"/>
          <w:lang w:eastAsia="x-none"/>
        </w:rPr>
        <w:t>УП1</w:t>
      </w:r>
      <w:r w:rsidR="001A7F68" w:rsidRPr="001A5A84">
        <w:rPr>
          <w:sz w:val="24"/>
          <w:szCs w:val="24"/>
          <w:lang w:eastAsia="x-none"/>
        </w:rPr>
        <w:t xml:space="preserve"> - </w:t>
      </w:r>
      <w:r w:rsidR="001A7F68" w:rsidRPr="001A5A84">
        <w:rPr>
          <w:sz w:val="24"/>
          <w:szCs w:val="24"/>
        </w:rPr>
        <w:t>оценка (балл) Заявки i-го Участника по критерию «Условия поставки</w:t>
      </w:r>
      <w:r w:rsidR="00D2648E" w:rsidRPr="001A5A84">
        <w:rPr>
          <w:sz w:val="24"/>
          <w:szCs w:val="24"/>
        </w:rPr>
        <w:t xml:space="preserve"> 1</w:t>
      </w:r>
      <w:r w:rsidR="001A7F68" w:rsidRPr="001A5A84">
        <w:rPr>
          <w:sz w:val="24"/>
          <w:szCs w:val="24"/>
        </w:rPr>
        <w:t>»</w:t>
      </w:r>
      <w:r w:rsidR="005F623A" w:rsidRPr="001A5A84">
        <w:rPr>
          <w:sz w:val="24"/>
          <w:szCs w:val="24"/>
        </w:rPr>
        <w:t>;</w:t>
      </w:r>
    </w:p>
    <w:p w14:paraId="3320D5D1" w14:textId="6CE12E57" w:rsidR="005F623A" w:rsidRPr="001A5A84" w:rsidRDefault="005F623A" w:rsidP="005F623A">
      <w:pPr>
        <w:spacing w:line="276" w:lineRule="auto"/>
        <w:rPr>
          <w:sz w:val="24"/>
          <w:szCs w:val="24"/>
        </w:rPr>
      </w:pPr>
      <w:proofErr w:type="spellStart"/>
      <w:r w:rsidRPr="001A5A84">
        <w:rPr>
          <w:sz w:val="24"/>
          <w:szCs w:val="24"/>
          <w:lang w:val="en-US"/>
        </w:rPr>
        <w:t>Mmax</w:t>
      </w:r>
      <w:proofErr w:type="spellEnd"/>
      <w:r w:rsidRPr="001A5A84">
        <w:rPr>
          <w:sz w:val="24"/>
          <w:szCs w:val="24"/>
        </w:rPr>
        <w:t xml:space="preserve"> – максимальный срок поставки в единицах измерения срока поставки (в рабочих днях) с даты предварительной оплаты по договору</w:t>
      </w:r>
      <w:r w:rsidR="00110B94">
        <w:rPr>
          <w:sz w:val="24"/>
          <w:szCs w:val="24"/>
        </w:rPr>
        <w:t xml:space="preserve"> </w:t>
      </w:r>
      <w:r w:rsidRPr="001A5A84">
        <w:rPr>
          <w:sz w:val="24"/>
          <w:szCs w:val="24"/>
        </w:rPr>
        <w:t>;</w:t>
      </w:r>
    </w:p>
    <w:p w14:paraId="01910170" w14:textId="6D00B4A2" w:rsidR="005F623A" w:rsidRPr="001A5A84" w:rsidRDefault="005F623A" w:rsidP="005F623A">
      <w:pPr>
        <w:spacing w:line="276" w:lineRule="auto"/>
        <w:rPr>
          <w:sz w:val="24"/>
          <w:szCs w:val="24"/>
        </w:rPr>
      </w:pPr>
      <w:proofErr w:type="spellStart"/>
      <w:r w:rsidRPr="001A5A84">
        <w:rPr>
          <w:sz w:val="24"/>
          <w:szCs w:val="24"/>
          <w:lang w:val="en-US"/>
        </w:rPr>
        <w:t>Mmin</w:t>
      </w:r>
      <w:proofErr w:type="spellEnd"/>
      <w:r w:rsidRPr="001A5A84">
        <w:rPr>
          <w:sz w:val="24"/>
          <w:szCs w:val="24"/>
        </w:rPr>
        <w:t xml:space="preserve"> – минимальный срок поставки из предложенных Участниками в единицах измерения срока поставки (в рабочих днях) с даты предварительной оплаты по договору;</w:t>
      </w:r>
    </w:p>
    <w:p w14:paraId="64A3C047" w14:textId="0259E529" w:rsidR="005F623A" w:rsidRPr="001A5A84" w:rsidRDefault="005F623A" w:rsidP="005F623A">
      <w:pPr>
        <w:spacing w:line="276" w:lineRule="auto"/>
        <w:rPr>
          <w:sz w:val="24"/>
          <w:szCs w:val="24"/>
        </w:rPr>
      </w:pPr>
      <w:r w:rsidRPr="001A5A84">
        <w:rPr>
          <w:sz w:val="24"/>
          <w:szCs w:val="24"/>
          <w:lang w:val="en-US"/>
        </w:rPr>
        <w:t>Mi</w:t>
      </w:r>
      <w:r w:rsidRPr="001A5A84">
        <w:rPr>
          <w:sz w:val="24"/>
          <w:szCs w:val="24"/>
        </w:rPr>
        <w:t xml:space="preserve"> – предложение, содержащееся в заявке </w:t>
      </w:r>
      <w:proofErr w:type="spellStart"/>
      <w:r w:rsidRPr="001A5A84">
        <w:rPr>
          <w:sz w:val="24"/>
          <w:szCs w:val="24"/>
          <w:lang w:val="en-US"/>
        </w:rPr>
        <w:t>i</w:t>
      </w:r>
      <w:proofErr w:type="spellEnd"/>
      <w:r w:rsidRPr="001A5A84">
        <w:rPr>
          <w:sz w:val="24"/>
          <w:szCs w:val="24"/>
        </w:rPr>
        <w:t>-го Участника в единицах измерения срока поставки (в рабочих днях) с даты предварительной оплаты по договору.</w:t>
      </w:r>
    </w:p>
    <w:p w14:paraId="4764F48F" w14:textId="77777777" w:rsidR="00FC3FD4" w:rsidRPr="001A5A84" w:rsidRDefault="00FC3FD4" w:rsidP="005F623A">
      <w:pPr>
        <w:spacing w:line="276" w:lineRule="auto"/>
        <w:rPr>
          <w:sz w:val="24"/>
          <w:szCs w:val="24"/>
        </w:rPr>
      </w:pPr>
    </w:p>
    <w:p w14:paraId="4228CCB1" w14:textId="03890580" w:rsidR="00677EB1" w:rsidRPr="00C207D1" w:rsidRDefault="005F623A" w:rsidP="00225212">
      <w:pPr>
        <w:pStyle w:val="30"/>
        <w:numPr>
          <w:ilvl w:val="0"/>
          <w:numId w:val="0"/>
        </w:numPr>
        <w:ind w:firstLine="709"/>
        <w:jc w:val="both"/>
        <w:rPr>
          <w:lang w:val="ru-RU"/>
        </w:rPr>
      </w:pPr>
      <w:r w:rsidRPr="00C207D1">
        <w:rPr>
          <w:lang w:val="ru-RU"/>
        </w:rPr>
        <w:t xml:space="preserve">Максимальный срок поставки </w:t>
      </w:r>
      <w:r w:rsidR="00C10786" w:rsidRPr="00C207D1">
        <w:rPr>
          <w:lang w:val="ru-RU"/>
        </w:rPr>
        <w:t xml:space="preserve">товара </w:t>
      </w:r>
      <w:r w:rsidRPr="00C207D1">
        <w:rPr>
          <w:lang w:val="ru-RU"/>
        </w:rPr>
        <w:t xml:space="preserve">установлен Заказчиком в Техническом задании </w:t>
      </w:r>
      <w:r w:rsidR="00225212" w:rsidRPr="00C207D1">
        <w:rPr>
          <w:lang w:val="ru-RU"/>
        </w:rPr>
        <w:t xml:space="preserve">и составляет </w:t>
      </w:r>
      <w:r w:rsidR="00A52E88" w:rsidRPr="00C207D1">
        <w:rPr>
          <w:b/>
          <w:bCs/>
          <w:lang w:val="ru-RU"/>
        </w:rPr>
        <w:t>3</w:t>
      </w:r>
      <w:r w:rsidR="000876E9" w:rsidRPr="00C207D1">
        <w:rPr>
          <w:b/>
          <w:bCs/>
          <w:lang w:val="ru-RU"/>
        </w:rPr>
        <w:t>0</w:t>
      </w:r>
      <w:r w:rsidR="00225212" w:rsidRPr="00C207D1">
        <w:rPr>
          <w:b/>
          <w:bCs/>
          <w:lang w:val="ru-RU"/>
        </w:rPr>
        <w:t xml:space="preserve"> </w:t>
      </w:r>
      <w:r w:rsidR="00C207D1" w:rsidRPr="00C207D1">
        <w:rPr>
          <w:b/>
          <w:bCs/>
          <w:lang w:val="ru-RU"/>
        </w:rPr>
        <w:t>рабочих</w:t>
      </w:r>
      <w:r w:rsidR="00225212" w:rsidRPr="00C207D1">
        <w:rPr>
          <w:b/>
          <w:bCs/>
          <w:lang w:val="ru-RU"/>
        </w:rPr>
        <w:t xml:space="preserve"> дней</w:t>
      </w:r>
      <w:r w:rsidR="00225212" w:rsidRPr="00C207D1">
        <w:rPr>
          <w:lang w:val="ru-RU"/>
        </w:rPr>
        <w:t xml:space="preserve"> с даты осуществления Заказчиком </w:t>
      </w:r>
      <w:r w:rsidR="00C10786" w:rsidRPr="00C207D1">
        <w:rPr>
          <w:lang w:val="ru-RU"/>
        </w:rPr>
        <w:t xml:space="preserve">предварительного платежа </w:t>
      </w:r>
      <w:r w:rsidR="00225212" w:rsidRPr="00C207D1">
        <w:rPr>
          <w:lang w:val="ru-RU"/>
        </w:rPr>
        <w:t>по договору.</w:t>
      </w:r>
    </w:p>
    <w:p w14:paraId="7276B08F" w14:textId="45FC8EF5" w:rsidR="00545C21" w:rsidRPr="00C207D1" w:rsidRDefault="00B459DA" w:rsidP="00B459DA">
      <w:pPr>
        <w:pStyle w:val="30"/>
        <w:ind w:left="0" w:firstLine="426"/>
        <w:rPr>
          <w:b/>
          <w:bCs/>
          <w:i/>
          <w:iCs/>
          <w:lang w:val="ru-RU"/>
        </w:rPr>
      </w:pPr>
      <w:r w:rsidRPr="00C207D1">
        <w:rPr>
          <w:b/>
          <w:bCs/>
          <w:i/>
          <w:iCs/>
          <w:lang w:val="ru-RU"/>
        </w:rPr>
        <w:t xml:space="preserve"> Условия поставки (УП2 - отсутствие разногласий к договору)</w:t>
      </w:r>
    </w:p>
    <w:p w14:paraId="539B1AD8" w14:textId="77777777" w:rsidR="00B652EE" w:rsidRPr="00C207D1" w:rsidRDefault="00B652EE" w:rsidP="00EB190D">
      <w:pPr>
        <w:spacing w:line="276" w:lineRule="auto"/>
        <w:rPr>
          <w:sz w:val="24"/>
          <w:szCs w:val="24"/>
          <w:lang w:eastAsia="x-none"/>
        </w:rPr>
      </w:pPr>
    </w:p>
    <w:p w14:paraId="2EE43E58" w14:textId="09D316E0" w:rsidR="00B459DA" w:rsidRPr="00C207D1" w:rsidRDefault="00AE0456" w:rsidP="00D2648E">
      <w:pPr>
        <w:pStyle w:val="afffe"/>
        <w:numPr>
          <w:ilvl w:val="0"/>
          <w:numId w:val="39"/>
        </w:numPr>
        <w:spacing w:line="276" w:lineRule="auto"/>
        <w:jc w:val="both"/>
      </w:pPr>
      <w:r w:rsidRPr="00C207D1">
        <w:rPr>
          <w:lang w:val="ru-RU"/>
        </w:rPr>
        <w:t xml:space="preserve">Участник полностью согласен с условиями проекта договора поставки оборудования, предложенного Заказчиком, </w:t>
      </w:r>
      <w:r w:rsidRPr="00C207D1">
        <w:rPr>
          <w:b/>
          <w:bCs/>
          <w:lang w:val="ru-RU"/>
        </w:rPr>
        <w:t>разногласия отсутствуют</w:t>
      </w:r>
      <w:r w:rsidRPr="00C207D1">
        <w:rPr>
          <w:lang w:val="ru-RU"/>
        </w:rPr>
        <w:t xml:space="preserve">. </w:t>
      </w:r>
      <w:r w:rsidR="00B459DA" w:rsidRPr="00C207D1">
        <w:rPr>
          <w:lang w:val="ru-RU"/>
        </w:rPr>
        <w:t xml:space="preserve">В заявке Участника </w:t>
      </w:r>
      <w:r w:rsidR="00B459DA" w:rsidRPr="00C207D1">
        <w:t xml:space="preserve">протокол разногласий к проекту </w:t>
      </w:r>
      <w:r w:rsidR="00B459DA" w:rsidRPr="00C207D1">
        <w:rPr>
          <w:lang w:val="ru-RU"/>
        </w:rPr>
        <w:t xml:space="preserve">договора </w:t>
      </w:r>
      <w:r w:rsidR="00B459DA" w:rsidRPr="00C207D1">
        <w:t>поставки оборудования</w:t>
      </w:r>
      <w:r w:rsidRPr="00C207D1">
        <w:rPr>
          <w:lang w:val="ru-RU"/>
        </w:rPr>
        <w:t xml:space="preserve"> должен содержать запись</w:t>
      </w:r>
      <w:r w:rsidR="00B459DA" w:rsidRPr="00C207D1">
        <w:t xml:space="preserve"> </w:t>
      </w:r>
      <w:r w:rsidRPr="00C207D1">
        <w:rPr>
          <w:bCs/>
          <w:snapToGrid w:val="0"/>
          <w:color w:val="000000"/>
          <w:lang w:val="ru-RU" w:eastAsia="ru-RU"/>
        </w:rPr>
        <w:t>«Согласны с предложенным проектом Договора»</w:t>
      </w:r>
      <w:r w:rsidR="00B459DA" w:rsidRPr="00C207D1">
        <w:t xml:space="preserve">: </w:t>
      </w:r>
      <w:r w:rsidR="00B459DA" w:rsidRPr="00C207D1">
        <w:rPr>
          <w:b/>
          <w:bCs/>
        </w:rPr>
        <w:t xml:space="preserve">УП2 = </w:t>
      </w:r>
      <w:r w:rsidR="00A31C6B" w:rsidRPr="00C207D1">
        <w:rPr>
          <w:b/>
          <w:bCs/>
          <w:lang w:val="ru-RU"/>
        </w:rPr>
        <w:t>1</w:t>
      </w:r>
      <w:r w:rsidR="00B459DA" w:rsidRPr="00C207D1">
        <w:rPr>
          <w:b/>
          <w:bCs/>
        </w:rPr>
        <w:t>0</w:t>
      </w:r>
      <w:r w:rsidR="00D2648E" w:rsidRPr="00C207D1">
        <w:rPr>
          <w:lang w:val="ru-RU"/>
        </w:rPr>
        <w:t>.</w:t>
      </w:r>
    </w:p>
    <w:p w14:paraId="38A17272" w14:textId="0047C1E2" w:rsidR="00B459DA" w:rsidRPr="001A5A84" w:rsidRDefault="00B459DA" w:rsidP="00D2648E">
      <w:pPr>
        <w:pStyle w:val="afffe"/>
        <w:numPr>
          <w:ilvl w:val="0"/>
          <w:numId w:val="39"/>
        </w:numPr>
        <w:spacing w:line="276" w:lineRule="auto"/>
        <w:jc w:val="both"/>
      </w:pPr>
      <w:r w:rsidRPr="001A5A84">
        <w:rPr>
          <w:lang w:val="ru-RU"/>
        </w:rPr>
        <w:t xml:space="preserve">В заявке Участника </w:t>
      </w:r>
      <w:r w:rsidR="00920B74" w:rsidRPr="001A5A84">
        <w:rPr>
          <w:b/>
          <w:bCs/>
          <w:lang w:val="ru-RU"/>
        </w:rPr>
        <w:t>присутствует</w:t>
      </w:r>
      <w:r w:rsidR="00920B74" w:rsidRPr="001A5A84">
        <w:t xml:space="preserve"> </w:t>
      </w:r>
      <w:r w:rsidRPr="001A5A84">
        <w:t xml:space="preserve">протокол разногласий к проекту </w:t>
      </w:r>
      <w:r w:rsidRPr="001A5A84">
        <w:rPr>
          <w:lang w:val="ru-RU"/>
        </w:rPr>
        <w:t xml:space="preserve">договора </w:t>
      </w:r>
      <w:r w:rsidRPr="001A5A84">
        <w:t>поставки оборудования</w:t>
      </w:r>
      <w:r w:rsidRPr="001A5A84">
        <w:rPr>
          <w:lang w:val="ru-RU"/>
        </w:rPr>
        <w:t xml:space="preserve">, разногласия </w:t>
      </w:r>
      <w:r w:rsidRPr="001A5A84">
        <w:rPr>
          <w:u w:val="single"/>
          <w:lang w:val="ru-RU"/>
        </w:rPr>
        <w:t xml:space="preserve">не касаются существенных для заказчика </w:t>
      </w:r>
      <w:r w:rsidR="00D2648E" w:rsidRPr="001A5A84">
        <w:rPr>
          <w:u w:val="single"/>
          <w:lang w:val="ru-RU"/>
        </w:rPr>
        <w:t>условий</w:t>
      </w:r>
      <w:r w:rsidRPr="001A5A84">
        <w:rPr>
          <w:u w:val="single"/>
          <w:lang w:val="ru-RU"/>
        </w:rPr>
        <w:t xml:space="preserve"> договора</w:t>
      </w:r>
      <w:r w:rsidRPr="001A5A84">
        <w:rPr>
          <w:lang w:val="ru-RU"/>
        </w:rPr>
        <w:t xml:space="preserve"> (существенные условия: порядок оплаты</w:t>
      </w:r>
      <w:r w:rsidR="00D2648E" w:rsidRPr="001A5A84">
        <w:rPr>
          <w:lang w:val="ru-RU"/>
        </w:rPr>
        <w:t xml:space="preserve"> и срок поставки оборудования</w:t>
      </w:r>
      <w:r w:rsidRPr="001A5A84">
        <w:rPr>
          <w:lang w:val="ru-RU"/>
        </w:rPr>
        <w:t>, срок</w:t>
      </w:r>
      <w:r w:rsidR="00D2648E" w:rsidRPr="001A5A84">
        <w:rPr>
          <w:lang w:val="ru-RU"/>
        </w:rPr>
        <w:t xml:space="preserve"> гарантийных обязательств</w:t>
      </w:r>
      <w:r w:rsidRPr="001A5A84">
        <w:rPr>
          <w:lang w:val="ru-RU"/>
        </w:rPr>
        <w:t xml:space="preserve"> и порядок исполнения гарантийных обязательств</w:t>
      </w:r>
      <w:r w:rsidR="00D2648E" w:rsidRPr="001A5A84">
        <w:rPr>
          <w:lang w:val="ru-RU"/>
        </w:rPr>
        <w:t>, прекращение действия договора по инициативе Заказчика до его полного исполнения)</w:t>
      </w:r>
      <w:r w:rsidRPr="001A5A84">
        <w:t xml:space="preserve">: </w:t>
      </w:r>
      <w:r w:rsidRPr="001A5A84">
        <w:rPr>
          <w:b/>
          <w:bCs/>
        </w:rPr>
        <w:t xml:space="preserve">УП2 = </w:t>
      </w:r>
      <w:r w:rsidR="00920B74" w:rsidRPr="001A5A84">
        <w:rPr>
          <w:b/>
          <w:bCs/>
          <w:lang w:val="ru-RU"/>
        </w:rPr>
        <w:t>5</w:t>
      </w:r>
      <w:r w:rsidR="00D2648E" w:rsidRPr="001A5A84">
        <w:rPr>
          <w:b/>
          <w:bCs/>
          <w:lang w:val="ru-RU"/>
        </w:rPr>
        <w:t>.</w:t>
      </w:r>
    </w:p>
    <w:p w14:paraId="51D7CD87" w14:textId="62BF6EF1" w:rsidR="00D2648E" w:rsidRPr="001A5A84" w:rsidRDefault="00D2648E" w:rsidP="00D2648E">
      <w:pPr>
        <w:pStyle w:val="afffe"/>
        <w:numPr>
          <w:ilvl w:val="0"/>
          <w:numId w:val="39"/>
        </w:numPr>
        <w:spacing w:line="276" w:lineRule="auto"/>
        <w:jc w:val="both"/>
      </w:pPr>
      <w:r w:rsidRPr="001A5A84">
        <w:rPr>
          <w:lang w:val="ru-RU"/>
        </w:rPr>
        <w:t xml:space="preserve">В заявке Участника </w:t>
      </w:r>
      <w:r w:rsidR="00920B74" w:rsidRPr="001A5A84">
        <w:rPr>
          <w:b/>
          <w:bCs/>
          <w:lang w:val="ru-RU"/>
        </w:rPr>
        <w:t>присутствует</w:t>
      </w:r>
      <w:r w:rsidR="00920B74" w:rsidRPr="001A5A84">
        <w:t xml:space="preserve"> </w:t>
      </w:r>
      <w:r w:rsidRPr="001A5A84">
        <w:t xml:space="preserve">протокол разногласий к проекту </w:t>
      </w:r>
      <w:r w:rsidRPr="001A5A84">
        <w:rPr>
          <w:lang w:val="ru-RU"/>
        </w:rPr>
        <w:t xml:space="preserve">договора </w:t>
      </w:r>
      <w:r w:rsidRPr="001A5A84">
        <w:t>поставки оборудования</w:t>
      </w:r>
      <w:r w:rsidRPr="001A5A84">
        <w:rPr>
          <w:lang w:val="ru-RU"/>
        </w:rPr>
        <w:t xml:space="preserve">, разногласия </w:t>
      </w:r>
      <w:r w:rsidRPr="001A5A84">
        <w:rPr>
          <w:u w:val="single"/>
          <w:lang w:val="ru-RU"/>
        </w:rPr>
        <w:t>касаются существенных для заказчика условий договора</w:t>
      </w:r>
      <w:r w:rsidRPr="001A5A84">
        <w:rPr>
          <w:lang w:val="ru-RU"/>
        </w:rPr>
        <w:t xml:space="preserve"> (существенные условия: порядок оплаты и срок поставки оборудования, срок гарантийных обязательств и порядок исполнения гарантийных обязательств, прекращение действия договора по инициативе Заказчика до его полного исполнения)</w:t>
      </w:r>
      <w:r w:rsidRPr="001A5A84">
        <w:t xml:space="preserve">: </w:t>
      </w:r>
      <w:r w:rsidRPr="001A5A84">
        <w:rPr>
          <w:b/>
          <w:bCs/>
        </w:rPr>
        <w:t xml:space="preserve">УП2 = </w:t>
      </w:r>
      <w:r w:rsidRPr="001A5A84">
        <w:rPr>
          <w:b/>
          <w:bCs/>
          <w:lang w:val="ru-RU"/>
        </w:rPr>
        <w:t>0.</w:t>
      </w:r>
    </w:p>
    <w:p w14:paraId="0E016944" w14:textId="77777777" w:rsidR="00D2648E" w:rsidRPr="001A5A84" w:rsidRDefault="00D2648E" w:rsidP="00D2648E">
      <w:pPr>
        <w:pStyle w:val="afffe"/>
        <w:spacing w:line="276" w:lineRule="auto"/>
        <w:ind w:left="1287"/>
        <w:jc w:val="both"/>
      </w:pPr>
    </w:p>
    <w:p w14:paraId="7ACD7F81" w14:textId="304B10E1" w:rsidR="00B459DA" w:rsidRPr="001A5A84" w:rsidRDefault="00D2648E" w:rsidP="0080070D">
      <w:pPr>
        <w:pStyle w:val="30"/>
        <w:ind w:left="1276" w:hanging="850"/>
        <w:jc w:val="both"/>
        <w:rPr>
          <w:b/>
          <w:bCs/>
          <w:i/>
          <w:iCs/>
          <w:lang w:val="ru-RU"/>
        </w:rPr>
      </w:pPr>
      <w:r w:rsidRPr="001A5A84">
        <w:rPr>
          <w:b/>
          <w:bCs/>
          <w:i/>
          <w:iCs/>
          <w:lang w:val="ru-RU"/>
        </w:rPr>
        <w:t xml:space="preserve">Гарантийные обязательства </w:t>
      </w:r>
      <w:r w:rsidR="00A31C6B" w:rsidRPr="001A5A84">
        <w:rPr>
          <w:b/>
          <w:bCs/>
          <w:i/>
          <w:iCs/>
          <w:lang w:val="ru-RU"/>
        </w:rPr>
        <w:t xml:space="preserve">1 </w:t>
      </w:r>
      <w:r w:rsidR="00920B74" w:rsidRPr="001A5A84">
        <w:rPr>
          <w:b/>
          <w:bCs/>
          <w:i/>
          <w:iCs/>
          <w:lang w:val="ru-RU"/>
        </w:rPr>
        <w:t>(</w:t>
      </w:r>
      <w:r w:rsidR="00920B74" w:rsidRPr="001A5A84">
        <w:rPr>
          <w:i/>
          <w:iCs/>
          <w:lang w:val="ru-RU"/>
        </w:rPr>
        <w:t>ГО</w:t>
      </w:r>
      <w:r w:rsidR="00A31C6B" w:rsidRPr="001A5A84">
        <w:rPr>
          <w:i/>
          <w:iCs/>
          <w:lang w:val="ru-RU"/>
        </w:rPr>
        <w:t>1)</w:t>
      </w:r>
      <w:r w:rsidR="00920B74" w:rsidRPr="001A5A84">
        <w:rPr>
          <w:i/>
          <w:iCs/>
          <w:lang w:val="ru-RU"/>
        </w:rPr>
        <w:t xml:space="preserve"> - Поставщик предоставляет гарантийные обязательства на работу оборудования сверх минимального указанного срока в ТЗ</w:t>
      </w:r>
      <w:r w:rsidR="00920B74" w:rsidRPr="001A5A84">
        <w:rPr>
          <w:b/>
          <w:bCs/>
          <w:i/>
          <w:iCs/>
          <w:lang w:val="ru-RU"/>
        </w:rPr>
        <w:t>)</w:t>
      </w:r>
    </w:p>
    <w:p w14:paraId="1A7C7D3B" w14:textId="31951B78" w:rsidR="00BE4FCF" w:rsidRPr="001A5A84" w:rsidRDefault="00BE4FCF" w:rsidP="00BE4FCF">
      <w:pPr>
        <w:pStyle w:val="afffe"/>
        <w:numPr>
          <w:ilvl w:val="0"/>
          <w:numId w:val="41"/>
        </w:numPr>
        <w:jc w:val="both"/>
        <w:rPr>
          <w:lang w:val="ru-RU"/>
        </w:rPr>
      </w:pPr>
      <w:r w:rsidRPr="001A5A84">
        <w:t xml:space="preserve">Если в заявке Участника срок гарантийных обязательств </w:t>
      </w:r>
      <w:r w:rsidRPr="001A5A84">
        <w:rPr>
          <w:u w:val="single"/>
        </w:rPr>
        <w:t>менее минимального срока гарантийных обязательств, указанн</w:t>
      </w:r>
      <w:r w:rsidRPr="001A5A84">
        <w:rPr>
          <w:u w:val="single"/>
          <w:lang w:val="ru-RU"/>
        </w:rPr>
        <w:t>ого</w:t>
      </w:r>
      <w:r w:rsidRPr="001A5A84">
        <w:rPr>
          <w:u w:val="single"/>
        </w:rPr>
        <w:t xml:space="preserve"> в Техническом задании</w:t>
      </w:r>
      <w:r w:rsidRPr="001A5A84">
        <w:t xml:space="preserve"> (два календарных года с даты поставки оборудования), то заявка Участника по всем критериям признается </w:t>
      </w:r>
      <w:r w:rsidRPr="001A5A84">
        <w:rPr>
          <w:b/>
          <w:bCs/>
        </w:rPr>
        <w:t xml:space="preserve">равной 0 </w:t>
      </w:r>
      <w:r w:rsidRPr="001A5A84">
        <w:rPr>
          <w:b/>
          <w:bCs/>
          <w:lang w:val="ru-RU"/>
        </w:rPr>
        <w:t xml:space="preserve">(нулю) </w:t>
      </w:r>
      <w:r w:rsidRPr="001A5A84">
        <w:rPr>
          <w:b/>
          <w:bCs/>
        </w:rPr>
        <w:t>балов</w:t>
      </w:r>
      <w:r w:rsidRPr="001A5A84">
        <w:t xml:space="preserve">. </w:t>
      </w:r>
    </w:p>
    <w:p w14:paraId="2A2414DB" w14:textId="7F57891F" w:rsidR="00920B74" w:rsidRPr="001A5A84" w:rsidRDefault="00920B74" w:rsidP="00BE4FCF">
      <w:pPr>
        <w:pStyle w:val="afffe"/>
        <w:numPr>
          <w:ilvl w:val="0"/>
          <w:numId w:val="41"/>
        </w:numPr>
        <w:spacing w:before="120"/>
        <w:ind w:left="1281" w:hanging="357"/>
        <w:contextualSpacing w:val="0"/>
        <w:jc w:val="both"/>
        <w:rPr>
          <w:lang w:val="en-US"/>
        </w:rPr>
      </w:pPr>
      <w:r w:rsidRPr="001A5A84">
        <w:t>ГО</w:t>
      </w:r>
      <w:r w:rsidR="003D366D" w:rsidRPr="001A5A84">
        <w:rPr>
          <w:lang w:val="ru-RU"/>
        </w:rPr>
        <w:t>1</w:t>
      </w:r>
      <w:r w:rsidRPr="001A5A84">
        <w:rPr>
          <w:lang w:val="en-US"/>
        </w:rPr>
        <w:t xml:space="preserve"> = (Ni) / (</w:t>
      </w:r>
      <w:proofErr w:type="spellStart"/>
      <w:r w:rsidRPr="001A5A84">
        <w:rPr>
          <w:lang w:val="en-US"/>
        </w:rPr>
        <w:t>Nmax</w:t>
      </w:r>
      <w:proofErr w:type="spellEnd"/>
      <w:r w:rsidRPr="001A5A84">
        <w:rPr>
          <w:lang w:val="en-US"/>
        </w:rPr>
        <w:t>) * 1</w:t>
      </w:r>
      <w:r w:rsidR="00A86B56">
        <w:rPr>
          <w:lang w:val="ru-RU"/>
        </w:rPr>
        <w:t>5</w:t>
      </w:r>
    </w:p>
    <w:p w14:paraId="3BCA267C" w14:textId="77777777" w:rsidR="00BE4FCF" w:rsidRPr="001A5A84" w:rsidRDefault="00BE4FCF" w:rsidP="00920B74">
      <w:pPr>
        <w:rPr>
          <w:sz w:val="24"/>
          <w:szCs w:val="24"/>
          <w:lang w:eastAsia="x-none"/>
        </w:rPr>
      </w:pPr>
    </w:p>
    <w:p w14:paraId="4540F218" w14:textId="2FC88CB1" w:rsidR="00920B74" w:rsidRPr="001A5A84" w:rsidRDefault="00920B74" w:rsidP="0080070D">
      <w:pPr>
        <w:ind w:left="851"/>
        <w:rPr>
          <w:sz w:val="24"/>
          <w:szCs w:val="24"/>
          <w:lang w:eastAsia="x-none"/>
        </w:rPr>
      </w:pPr>
      <w:r w:rsidRPr="001A5A84">
        <w:rPr>
          <w:sz w:val="24"/>
          <w:szCs w:val="24"/>
          <w:lang w:eastAsia="x-none"/>
        </w:rPr>
        <w:t>где:</w:t>
      </w:r>
    </w:p>
    <w:p w14:paraId="67946912" w14:textId="78FE0765" w:rsidR="00920B74" w:rsidRPr="001A5A84" w:rsidRDefault="00920B74" w:rsidP="0080070D">
      <w:pPr>
        <w:spacing w:line="276" w:lineRule="auto"/>
        <w:ind w:left="851"/>
        <w:rPr>
          <w:sz w:val="24"/>
          <w:szCs w:val="24"/>
        </w:rPr>
      </w:pPr>
      <w:r w:rsidRPr="001A5A84">
        <w:rPr>
          <w:sz w:val="24"/>
          <w:szCs w:val="24"/>
          <w:lang w:eastAsia="x-none"/>
        </w:rPr>
        <w:t>ГО</w:t>
      </w:r>
      <w:r w:rsidR="003D366D" w:rsidRPr="001A5A84">
        <w:rPr>
          <w:sz w:val="24"/>
          <w:szCs w:val="24"/>
          <w:lang w:eastAsia="x-none"/>
        </w:rPr>
        <w:t>1</w:t>
      </w:r>
      <w:r w:rsidRPr="001A5A84">
        <w:rPr>
          <w:sz w:val="24"/>
          <w:szCs w:val="24"/>
          <w:lang w:eastAsia="x-none"/>
        </w:rPr>
        <w:t xml:space="preserve"> - </w:t>
      </w:r>
      <w:r w:rsidRPr="001A5A84">
        <w:rPr>
          <w:sz w:val="24"/>
          <w:szCs w:val="24"/>
        </w:rPr>
        <w:t>оценка (балл) Заявки i-го Участника по критерию «Условия поставки 1»;</w:t>
      </w:r>
    </w:p>
    <w:p w14:paraId="438FB606" w14:textId="57FBFBF7" w:rsidR="00920B74" w:rsidRPr="001A5A84" w:rsidRDefault="00920B74" w:rsidP="0080070D">
      <w:pPr>
        <w:spacing w:line="276" w:lineRule="auto"/>
        <w:ind w:left="851"/>
        <w:rPr>
          <w:sz w:val="24"/>
          <w:szCs w:val="24"/>
        </w:rPr>
      </w:pPr>
      <w:proofErr w:type="spellStart"/>
      <w:r w:rsidRPr="001A5A84">
        <w:rPr>
          <w:sz w:val="24"/>
          <w:szCs w:val="24"/>
          <w:lang w:val="en-US"/>
        </w:rPr>
        <w:t>Nmax</w:t>
      </w:r>
      <w:proofErr w:type="spellEnd"/>
      <w:r w:rsidRPr="001A5A84">
        <w:rPr>
          <w:sz w:val="24"/>
          <w:szCs w:val="24"/>
        </w:rPr>
        <w:t xml:space="preserve"> – максимальный срок гарантийных обязательств в единицах измерения срока </w:t>
      </w:r>
      <w:r w:rsidR="00F96BAA" w:rsidRPr="001A5A84">
        <w:rPr>
          <w:sz w:val="24"/>
          <w:szCs w:val="24"/>
        </w:rPr>
        <w:t>гарантии</w:t>
      </w:r>
      <w:r w:rsidRPr="001A5A84">
        <w:rPr>
          <w:sz w:val="24"/>
          <w:szCs w:val="24"/>
        </w:rPr>
        <w:t xml:space="preserve"> (в </w:t>
      </w:r>
      <w:r w:rsidR="003D366D" w:rsidRPr="001A5A84">
        <w:rPr>
          <w:sz w:val="24"/>
          <w:szCs w:val="24"/>
        </w:rPr>
        <w:t xml:space="preserve">месяцах или </w:t>
      </w:r>
      <w:r w:rsidR="00F96BAA" w:rsidRPr="001A5A84">
        <w:rPr>
          <w:sz w:val="24"/>
          <w:szCs w:val="24"/>
        </w:rPr>
        <w:t>календарных годах</w:t>
      </w:r>
      <w:r w:rsidRPr="001A5A84">
        <w:rPr>
          <w:sz w:val="24"/>
          <w:szCs w:val="24"/>
        </w:rPr>
        <w:t>);</w:t>
      </w:r>
    </w:p>
    <w:p w14:paraId="7B46DFE3" w14:textId="231B576F" w:rsidR="00920B74" w:rsidRPr="001A5A84" w:rsidRDefault="00920B74" w:rsidP="0080070D">
      <w:pPr>
        <w:spacing w:line="276" w:lineRule="auto"/>
        <w:ind w:left="851"/>
        <w:rPr>
          <w:sz w:val="24"/>
          <w:szCs w:val="24"/>
        </w:rPr>
      </w:pPr>
      <w:proofErr w:type="spellStart"/>
      <w:r w:rsidRPr="001A5A84">
        <w:rPr>
          <w:sz w:val="24"/>
          <w:szCs w:val="24"/>
          <w:lang w:val="en-US"/>
        </w:rPr>
        <w:t>Nmin</w:t>
      </w:r>
      <w:proofErr w:type="spellEnd"/>
      <w:r w:rsidRPr="001A5A84">
        <w:rPr>
          <w:sz w:val="24"/>
          <w:szCs w:val="24"/>
        </w:rPr>
        <w:t xml:space="preserve"> – минимальный срок </w:t>
      </w:r>
      <w:r w:rsidR="00F96BAA" w:rsidRPr="001A5A84">
        <w:rPr>
          <w:sz w:val="24"/>
          <w:szCs w:val="24"/>
        </w:rPr>
        <w:t>гарантийных обязательств</w:t>
      </w:r>
      <w:r w:rsidRPr="001A5A84">
        <w:rPr>
          <w:sz w:val="24"/>
          <w:szCs w:val="24"/>
        </w:rPr>
        <w:t xml:space="preserve"> из предложенных Участниками в единицах измерения срока </w:t>
      </w:r>
      <w:r w:rsidR="00F96BAA" w:rsidRPr="001A5A84">
        <w:rPr>
          <w:sz w:val="24"/>
          <w:szCs w:val="24"/>
        </w:rPr>
        <w:t>гарантии</w:t>
      </w:r>
      <w:r w:rsidRPr="001A5A84">
        <w:rPr>
          <w:sz w:val="24"/>
          <w:szCs w:val="24"/>
        </w:rPr>
        <w:t xml:space="preserve"> (</w:t>
      </w:r>
      <w:r w:rsidR="00F96BAA" w:rsidRPr="001A5A84">
        <w:rPr>
          <w:sz w:val="24"/>
          <w:szCs w:val="24"/>
        </w:rPr>
        <w:t>в календарных годах</w:t>
      </w:r>
      <w:r w:rsidRPr="001A5A84">
        <w:rPr>
          <w:sz w:val="24"/>
          <w:szCs w:val="24"/>
        </w:rPr>
        <w:t>);</w:t>
      </w:r>
    </w:p>
    <w:p w14:paraId="69081441" w14:textId="0086F15E" w:rsidR="00920B74" w:rsidRPr="001A5A84" w:rsidRDefault="00920B74" w:rsidP="0080070D">
      <w:pPr>
        <w:spacing w:line="276" w:lineRule="auto"/>
        <w:ind w:left="851"/>
        <w:rPr>
          <w:sz w:val="24"/>
          <w:szCs w:val="24"/>
        </w:rPr>
      </w:pPr>
      <w:r w:rsidRPr="001A5A84">
        <w:rPr>
          <w:sz w:val="24"/>
          <w:szCs w:val="24"/>
          <w:lang w:val="en-US"/>
        </w:rPr>
        <w:t>Ni</w:t>
      </w:r>
      <w:r w:rsidRPr="001A5A84">
        <w:rPr>
          <w:sz w:val="24"/>
          <w:szCs w:val="24"/>
        </w:rPr>
        <w:t xml:space="preserve"> – предложение, содержащееся в заявке </w:t>
      </w:r>
      <w:proofErr w:type="spellStart"/>
      <w:r w:rsidRPr="001A5A84">
        <w:rPr>
          <w:sz w:val="24"/>
          <w:szCs w:val="24"/>
          <w:lang w:val="en-US"/>
        </w:rPr>
        <w:t>i</w:t>
      </w:r>
      <w:proofErr w:type="spellEnd"/>
      <w:r w:rsidRPr="001A5A84">
        <w:rPr>
          <w:sz w:val="24"/>
          <w:szCs w:val="24"/>
        </w:rPr>
        <w:t xml:space="preserve">-го Участника в единицах измерения срока </w:t>
      </w:r>
      <w:r w:rsidR="00BE4FCF" w:rsidRPr="001A5A84">
        <w:rPr>
          <w:sz w:val="24"/>
          <w:szCs w:val="24"/>
        </w:rPr>
        <w:t>гарантии</w:t>
      </w:r>
      <w:r w:rsidRPr="001A5A84">
        <w:rPr>
          <w:sz w:val="24"/>
          <w:szCs w:val="24"/>
        </w:rPr>
        <w:t xml:space="preserve"> (в </w:t>
      </w:r>
      <w:r w:rsidR="00BE4FCF" w:rsidRPr="001A5A84">
        <w:rPr>
          <w:sz w:val="24"/>
          <w:szCs w:val="24"/>
        </w:rPr>
        <w:t>календарных годах</w:t>
      </w:r>
      <w:r w:rsidRPr="001A5A84">
        <w:rPr>
          <w:sz w:val="24"/>
          <w:szCs w:val="24"/>
        </w:rPr>
        <w:t>).</w:t>
      </w:r>
    </w:p>
    <w:p w14:paraId="70525358" w14:textId="77777777" w:rsidR="00AA20D3" w:rsidRPr="001A5A84" w:rsidRDefault="00AA20D3" w:rsidP="0080070D">
      <w:pPr>
        <w:spacing w:line="276" w:lineRule="auto"/>
        <w:ind w:left="851"/>
        <w:rPr>
          <w:sz w:val="24"/>
          <w:szCs w:val="24"/>
        </w:rPr>
      </w:pPr>
    </w:p>
    <w:p w14:paraId="26BE45B2" w14:textId="4F98DE40" w:rsidR="00A31C6B" w:rsidRPr="001A5A84" w:rsidRDefault="00A31C6B" w:rsidP="0080070D">
      <w:pPr>
        <w:pStyle w:val="30"/>
        <w:tabs>
          <w:tab w:val="num" w:pos="1418"/>
        </w:tabs>
        <w:ind w:left="1276" w:hanging="850"/>
        <w:jc w:val="both"/>
      </w:pPr>
      <w:r w:rsidRPr="001A5A84">
        <w:rPr>
          <w:b/>
          <w:bCs/>
        </w:rPr>
        <w:t xml:space="preserve">Гарантийные обязательства 2 (ГО2) - </w:t>
      </w:r>
      <w:r w:rsidR="00180126" w:rsidRPr="001A5A84">
        <w:t>Наличие сервисной (гарантийной) службы</w:t>
      </w:r>
      <w:r w:rsidRPr="001A5A84">
        <w:t>, склада с подменным фондом ЗИП на территории Калужской области.</w:t>
      </w:r>
    </w:p>
    <w:p w14:paraId="75FDE723" w14:textId="62948103" w:rsidR="00920B74" w:rsidRPr="001A5A84" w:rsidRDefault="00180126" w:rsidP="00180126">
      <w:pPr>
        <w:pStyle w:val="afffe"/>
        <w:numPr>
          <w:ilvl w:val="0"/>
          <w:numId w:val="43"/>
        </w:numPr>
        <w:spacing w:line="276" w:lineRule="auto"/>
      </w:pPr>
      <w:r w:rsidRPr="001A5A84">
        <w:t>Наличие сервисной (гарантийной) службы, склада с подменным фондом ЗИП на территории Калужской области - 1</w:t>
      </w:r>
      <w:r w:rsidR="00A86B56">
        <w:rPr>
          <w:lang w:val="ru-RU"/>
        </w:rPr>
        <w:t>5</w:t>
      </w:r>
      <w:r w:rsidRPr="001A5A84">
        <w:t xml:space="preserve"> балов.</w:t>
      </w:r>
    </w:p>
    <w:p w14:paraId="5B0E53D8" w14:textId="36A53145" w:rsidR="00180126" w:rsidRPr="001A5A84" w:rsidRDefault="00180126" w:rsidP="00180126">
      <w:pPr>
        <w:pStyle w:val="afffe"/>
        <w:numPr>
          <w:ilvl w:val="0"/>
          <w:numId w:val="43"/>
        </w:numPr>
        <w:spacing w:line="276" w:lineRule="auto"/>
      </w:pPr>
      <w:r w:rsidRPr="001A5A84">
        <w:t>Отсутствие сервисной (гарантийной) службы, склада с подменным фондом ЗИП на территории Калужской области - 0 балов.</w:t>
      </w:r>
    </w:p>
    <w:p w14:paraId="39ADC93F" w14:textId="5DD4811B" w:rsidR="00180126" w:rsidRPr="001A5A84" w:rsidRDefault="00180126" w:rsidP="00920B74">
      <w:pPr>
        <w:spacing w:line="276" w:lineRule="auto"/>
        <w:rPr>
          <w:sz w:val="24"/>
          <w:lang w:eastAsia="x-none"/>
        </w:rPr>
      </w:pPr>
      <w:r w:rsidRPr="001A5A84">
        <w:rPr>
          <w:sz w:val="24"/>
          <w:lang w:eastAsia="x-none"/>
        </w:rPr>
        <w:t>Поставщик подтверждает наличие сервисной службы и склада с подменным фондом ЗИП на территории Калужской области путем предоставления адреса размещения такой службы и ее контактны</w:t>
      </w:r>
      <w:r w:rsidR="003D366D" w:rsidRPr="001A5A84">
        <w:rPr>
          <w:sz w:val="24"/>
          <w:lang w:eastAsia="x-none"/>
        </w:rPr>
        <w:t>х</w:t>
      </w:r>
      <w:r w:rsidRPr="001A5A84">
        <w:rPr>
          <w:sz w:val="24"/>
          <w:lang w:eastAsia="x-none"/>
        </w:rPr>
        <w:t xml:space="preserve"> данны</w:t>
      </w:r>
      <w:r w:rsidR="003D366D" w:rsidRPr="001A5A84">
        <w:rPr>
          <w:sz w:val="24"/>
          <w:lang w:eastAsia="x-none"/>
        </w:rPr>
        <w:t>х</w:t>
      </w:r>
      <w:r w:rsidRPr="001A5A84">
        <w:rPr>
          <w:sz w:val="24"/>
          <w:lang w:eastAsia="x-none"/>
        </w:rPr>
        <w:t>. В случае, если сервис оборудования на территории Калужской области осуществляет сторонняя авторизованная организация, поставщик должен предоставить выписку из договора с такой организацией, предметом которого является проведение гарантийного и постгарантийного ремонта и сервисного обслуживания поставляемого Заказчику оборудования.</w:t>
      </w:r>
    </w:p>
    <w:p w14:paraId="3E4A98D1" w14:textId="77777777" w:rsidR="0080070D" w:rsidRPr="001A5A84" w:rsidRDefault="0080070D" w:rsidP="00920B74">
      <w:pPr>
        <w:spacing w:line="276" w:lineRule="auto"/>
        <w:rPr>
          <w:sz w:val="24"/>
          <w:lang w:eastAsia="x-none"/>
        </w:rPr>
      </w:pPr>
    </w:p>
    <w:p w14:paraId="6CDF76AC" w14:textId="218B046A" w:rsidR="0080070D" w:rsidRPr="001A5A84" w:rsidRDefault="003D366D" w:rsidP="003D366D">
      <w:pPr>
        <w:pStyle w:val="30"/>
        <w:ind w:hanging="1049"/>
        <w:jc w:val="both"/>
        <w:rPr>
          <w:b/>
          <w:bCs/>
        </w:rPr>
      </w:pPr>
      <w:r w:rsidRPr="001A5A84">
        <w:rPr>
          <w:b/>
          <w:bCs/>
        </w:rPr>
        <w:t>Сертификация производителя оборудования отраслевым стандартам менеджмента качества</w:t>
      </w:r>
      <w:r w:rsidR="001A5A84" w:rsidRPr="001A5A84">
        <w:rPr>
          <w:b/>
          <w:bCs/>
          <w:lang w:val="ru-RU"/>
        </w:rPr>
        <w:t xml:space="preserve"> (СМК)</w:t>
      </w:r>
      <w:r w:rsidRPr="001A5A84">
        <w:rPr>
          <w:b/>
          <w:bCs/>
        </w:rPr>
        <w:t>.</w:t>
      </w:r>
    </w:p>
    <w:p w14:paraId="7229223C" w14:textId="47729E31" w:rsidR="00180126" w:rsidRPr="001A5A84" w:rsidRDefault="003D366D" w:rsidP="003D366D">
      <w:pPr>
        <w:pStyle w:val="afffe"/>
        <w:numPr>
          <w:ilvl w:val="0"/>
          <w:numId w:val="45"/>
        </w:numPr>
        <w:spacing w:line="276" w:lineRule="auto"/>
        <w:jc w:val="both"/>
      </w:pPr>
      <w:r w:rsidRPr="001A5A84">
        <w:t>Завод изготовитель оборудования сертифицирован отраслевым стандартам системы менеджмента качества: ГОСТ Р 58139-2018 и (или) IATF 16949:2016 – 10 балов</w:t>
      </w:r>
    </w:p>
    <w:p w14:paraId="7094824C" w14:textId="07921AF3" w:rsidR="003D366D" w:rsidRPr="001A5A84" w:rsidRDefault="003D366D" w:rsidP="003D366D">
      <w:pPr>
        <w:pStyle w:val="afffe"/>
        <w:numPr>
          <w:ilvl w:val="0"/>
          <w:numId w:val="45"/>
        </w:numPr>
        <w:spacing w:line="276" w:lineRule="auto"/>
        <w:jc w:val="both"/>
      </w:pPr>
      <w:r w:rsidRPr="001A5A84">
        <w:t>Завод изготовитель оборудования сертифицирован иным отраслевым стандартам системы менеджмента качества – 5 балов.</w:t>
      </w:r>
    </w:p>
    <w:p w14:paraId="61351F0E" w14:textId="5EEB8DB6" w:rsidR="003D366D" w:rsidRPr="001A5A84" w:rsidRDefault="003D366D" w:rsidP="003D366D">
      <w:pPr>
        <w:pStyle w:val="afffe"/>
        <w:numPr>
          <w:ilvl w:val="0"/>
          <w:numId w:val="45"/>
        </w:numPr>
        <w:spacing w:line="276" w:lineRule="auto"/>
        <w:jc w:val="both"/>
      </w:pPr>
      <w:r w:rsidRPr="001A5A84">
        <w:t>Завод изготовитель оборудования не сертифицирован отраслевым стандартам системы менеджмента качества – 0 балов.</w:t>
      </w:r>
    </w:p>
    <w:p w14:paraId="5F6F6703" w14:textId="1FC4E69A" w:rsidR="003D366D" w:rsidRPr="001A5A84" w:rsidRDefault="003D366D" w:rsidP="00920B74">
      <w:pPr>
        <w:spacing w:line="276" w:lineRule="auto"/>
        <w:rPr>
          <w:sz w:val="24"/>
          <w:lang w:eastAsia="x-none"/>
        </w:rPr>
      </w:pPr>
      <w:r w:rsidRPr="001A5A84">
        <w:rPr>
          <w:sz w:val="24"/>
          <w:lang w:eastAsia="x-none"/>
        </w:rPr>
        <w:t>Поставщик предоставляет документы (копии), подтверждающие сертификацию завода изготовителя отраслевым стандартам менеджмента качества.</w:t>
      </w:r>
    </w:p>
    <w:p w14:paraId="131530EA" w14:textId="77777777" w:rsidR="003D366D" w:rsidRPr="001A5A84" w:rsidRDefault="003D366D" w:rsidP="00920B74">
      <w:pPr>
        <w:spacing w:line="276" w:lineRule="auto"/>
        <w:rPr>
          <w:sz w:val="24"/>
          <w:lang w:eastAsia="x-none"/>
        </w:rPr>
      </w:pPr>
    </w:p>
    <w:p w14:paraId="240199ED" w14:textId="76C352F5" w:rsidR="005E03C5" w:rsidRPr="00225212" w:rsidRDefault="005E03C5" w:rsidP="00027D7A">
      <w:pPr>
        <w:pStyle w:val="30"/>
        <w:ind w:left="0" w:firstLine="426"/>
        <w:rPr>
          <w:b/>
          <w:bCs/>
          <w:i/>
          <w:iCs/>
        </w:rPr>
      </w:pPr>
      <w:r w:rsidRPr="00225212">
        <w:rPr>
          <w:b/>
          <w:bCs/>
          <w:i/>
          <w:iCs/>
        </w:rPr>
        <w:t>Комиссия определяет суммарный рейтинг Заявки каждого Участника:</w:t>
      </w:r>
    </w:p>
    <w:p w14:paraId="70C5452C" w14:textId="6FCA1278" w:rsidR="00380B92" w:rsidRPr="00367F46" w:rsidRDefault="00BE4FCF" w:rsidP="00027D7A">
      <w:pPr>
        <w:pStyle w:val="afffe"/>
        <w:spacing w:before="240"/>
        <w:ind w:left="0" w:right="273" w:firstLine="426"/>
        <w:jc w:val="center"/>
        <w:rPr>
          <w:b/>
          <w:lang w:val="ru-RU"/>
        </w:rPr>
      </w:pPr>
      <w:r>
        <w:rPr>
          <w:b/>
          <w:lang w:val="ru-RU"/>
        </w:rPr>
        <w:t>РЗ</w:t>
      </w:r>
      <w:r w:rsidR="005E03C5" w:rsidRPr="00BE4FCF">
        <w:rPr>
          <w:b/>
          <w:lang w:val="ru-RU"/>
        </w:rPr>
        <w:t xml:space="preserve"> = </w:t>
      </w:r>
      <w:r>
        <w:rPr>
          <w:b/>
          <w:lang w:val="ru-RU"/>
        </w:rPr>
        <w:t>ЦД</w:t>
      </w:r>
      <w:r w:rsidR="005E03C5" w:rsidRPr="00BE4FCF">
        <w:rPr>
          <w:b/>
          <w:lang w:val="ru-RU"/>
        </w:rPr>
        <w:t xml:space="preserve"> + </w:t>
      </w:r>
      <w:r>
        <w:rPr>
          <w:b/>
          <w:lang w:val="ru-RU"/>
        </w:rPr>
        <w:t>КУ</w:t>
      </w:r>
      <w:r w:rsidR="00380B92" w:rsidRPr="00BE4FCF">
        <w:rPr>
          <w:b/>
          <w:lang w:val="ru-RU"/>
        </w:rPr>
        <w:t xml:space="preserve">+ </w:t>
      </w:r>
      <w:r>
        <w:rPr>
          <w:b/>
          <w:lang w:val="ru-RU"/>
        </w:rPr>
        <w:t>УП1</w:t>
      </w:r>
      <w:r w:rsidR="00554656" w:rsidRPr="00BE4FCF">
        <w:rPr>
          <w:b/>
          <w:lang w:val="ru-RU"/>
        </w:rPr>
        <w:t xml:space="preserve"> + </w:t>
      </w:r>
      <w:r>
        <w:rPr>
          <w:b/>
          <w:lang w:val="ru-RU"/>
        </w:rPr>
        <w:t>УП2</w:t>
      </w:r>
      <w:r w:rsidR="00554656" w:rsidRPr="00BE4FCF">
        <w:rPr>
          <w:b/>
          <w:lang w:val="ru-RU"/>
        </w:rPr>
        <w:t xml:space="preserve"> + </w:t>
      </w:r>
      <w:r w:rsidR="00367F46">
        <w:rPr>
          <w:b/>
          <w:lang w:val="ru-RU"/>
        </w:rPr>
        <w:t>ГО</w:t>
      </w:r>
      <w:r w:rsidR="001A5A84">
        <w:rPr>
          <w:b/>
          <w:lang w:val="ru-RU"/>
        </w:rPr>
        <w:t>1 + ГО2 + СМК</w:t>
      </w:r>
    </w:p>
    <w:p w14:paraId="2BD59643" w14:textId="77777777" w:rsidR="005E03C5" w:rsidRPr="00155116" w:rsidRDefault="005E03C5" w:rsidP="00027D7A">
      <w:pPr>
        <w:pStyle w:val="afffe"/>
        <w:spacing w:before="240" w:line="276" w:lineRule="auto"/>
        <w:ind w:left="0" w:right="273" w:firstLine="426"/>
        <w:jc w:val="both"/>
        <w:rPr>
          <w:bCs/>
          <w:lang w:val="ru-RU"/>
        </w:rPr>
      </w:pPr>
      <w:r w:rsidRPr="00455DFC">
        <w:rPr>
          <w:bCs/>
        </w:rPr>
        <w:t>где</w:t>
      </w:r>
      <w:r w:rsidRPr="00155116">
        <w:rPr>
          <w:bCs/>
          <w:lang w:val="ru-RU"/>
        </w:rPr>
        <w:t>:</w:t>
      </w:r>
    </w:p>
    <w:p w14:paraId="3BF24F86" w14:textId="68421F6B" w:rsidR="005E03C5" w:rsidRPr="00455DFC" w:rsidRDefault="00367F46" w:rsidP="003C45DE">
      <w:pPr>
        <w:pStyle w:val="afffe"/>
        <w:spacing w:line="276" w:lineRule="auto"/>
        <w:ind w:left="0" w:right="273" w:firstLine="425"/>
        <w:jc w:val="both"/>
        <w:rPr>
          <w:bCs/>
        </w:rPr>
      </w:pPr>
      <w:r>
        <w:rPr>
          <w:bCs/>
          <w:lang w:val="ru-RU"/>
        </w:rPr>
        <w:t>РЗ</w:t>
      </w:r>
      <w:r w:rsidR="005E03C5" w:rsidRPr="00455DFC">
        <w:rPr>
          <w:bCs/>
        </w:rPr>
        <w:t xml:space="preserve"> – итоговый рейтинг Заявки i-го Участника, допущенного к оценке и сопоставлению;</w:t>
      </w:r>
    </w:p>
    <w:p w14:paraId="59E19095" w14:textId="3908C456" w:rsidR="005E03C5" w:rsidRPr="00455DFC" w:rsidRDefault="00367F46" w:rsidP="003C45DE">
      <w:pPr>
        <w:pStyle w:val="afffe"/>
        <w:spacing w:line="276" w:lineRule="auto"/>
        <w:ind w:left="0" w:right="272" w:firstLine="425"/>
        <w:contextualSpacing w:val="0"/>
        <w:jc w:val="both"/>
        <w:rPr>
          <w:bCs/>
        </w:rPr>
      </w:pPr>
      <w:r>
        <w:rPr>
          <w:bCs/>
          <w:lang w:val="ru-RU"/>
        </w:rPr>
        <w:t>ЦД</w:t>
      </w:r>
      <w:r w:rsidR="005E03C5" w:rsidRPr="00455DFC">
        <w:rPr>
          <w:bCs/>
        </w:rPr>
        <w:t>– оценка (балл) Заявки i-го Участника по критерию «Цена договора»;</w:t>
      </w:r>
    </w:p>
    <w:p w14:paraId="3D4D1403" w14:textId="46E64E0D" w:rsidR="005E03C5" w:rsidRPr="003C45DE" w:rsidRDefault="00367F46" w:rsidP="003C45DE">
      <w:pPr>
        <w:pStyle w:val="afffe"/>
        <w:spacing w:line="276" w:lineRule="auto"/>
        <w:ind w:left="0" w:right="272" w:firstLine="425"/>
        <w:contextualSpacing w:val="0"/>
        <w:jc w:val="both"/>
        <w:rPr>
          <w:bCs/>
          <w:lang w:val="ru-RU"/>
        </w:rPr>
      </w:pPr>
      <w:r>
        <w:rPr>
          <w:bCs/>
          <w:lang w:val="ru-RU"/>
        </w:rPr>
        <w:t>КУ</w:t>
      </w:r>
      <w:r w:rsidR="005E03C5" w:rsidRPr="00455DFC">
        <w:rPr>
          <w:bCs/>
        </w:rPr>
        <w:t xml:space="preserve"> - оценка (балл) Заявки i-го Участника по критерию «</w:t>
      </w:r>
      <w:r w:rsidR="00677EB1">
        <w:rPr>
          <w:bCs/>
          <w:lang w:val="ru-RU"/>
        </w:rPr>
        <w:t>Квалификация</w:t>
      </w:r>
      <w:r w:rsidR="003C45DE">
        <w:rPr>
          <w:bCs/>
          <w:lang w:val="ru-RU"/>
        </w:rPr>
        <w:t xml:space="preserve"> участника</w:t>
      </w:r>
      <w:r w:rsidR="005E03C5" w:rsidRPr="00455DFC">
        <w:rPr>
          <w:bCs/>
        </w:rPr>
        <w:t>»</w:t>
      </w:r>
      <w:r w:rsidR="003C45DE">
        <w:rPr>
          <w:bCs/>
          <w:lang w:val="ru-RU"/>
        </w:rPr>
        <w:t>;</w:t>
      </w:r>
    </w:p>
    <w:p w14:paraId="253DD438" w14:textId="5A0DA526" w:rsidR="00380B92" w:rsidRDefault="00367F46" w:rsidP="003C45DE">
      <w:pPr>
        <w:pStyle w:val="afffe"/>
        <w:spacing w:line="276" w:lineRule="auto"/>
        <w:ind w:left="0" w:right="272" w:firstLine="425"/>
        <w:contextualSpacing w:val="0"/>
        <w:jc w:val="both"/>
        <w:rPr>
          <w:bCs/>
          <w:lang w:val="ru-RU"/>
        </w:rPr>
      </w:pPr>
      <w:r>
        <w:rPr>
          <w:bCs/>
          <w:lang w:val="ru-RU"/>
        </w:rPr>
        <w:t>УП1</w:t>
      </w:r>
      <w:r w:rsidR="00380B92" w:rsidRPr="00455DFC">
        <w:rPr>
          <w:bCs/>
        </w:rPr>
        <w:t xml:space="preserve"> - оценка (балл) Заявки i-го Участника по критерию «</w:t>
      </w:r>
      <w:r w:rsidR="00677EB1">
        <w:rPr>
          <w:color w:val="000000"/>
          <w:lang w:val="ru-RU"/>
        </w:rPr>
        <w:t>Минимальный срок поставки товара</w:t>
      </w:r>
      <w:r w:rsidR="00380B92" w:rsidRPr="00455DFC">
        <w:rPr>
          <w:bCs/>
        </w:rPr>
        <w:t>»</w:t>
      </w:r>
      <w:r w:rsidR="00554656">
        <w:rPr>
          <w:bCs/>
          <w:lang w:val="ru-RU"/>
        </w:rPr>
        <w:t>;</w:t>
      </w:r>
    </w:p>
    <w:p w14:paraId="55CC1238" w14:textId="7ECBCC5A" w:rsidR="00554656" w:rsidRPr="00554656" w:rsidRDefault="00367F46" w:rsidP="003C45DE">
      <w:pPr>
        <w:pStyle w:val="afffe"/>
        <w:spacing w:line="276" w:lineRule="auto"/>
        <w:ind w:left="0" w:right="272" w:firstLine="425"/>
        <w:contextualSpacing w:val="0"/>
        <w:jc w:val="both"/>
        <w:rPr>
          <w:bCs/>
          <w:lang w:val="ru-RU"/>
        </w:rPr>
      </w:pPr>
      <w:r>
        <w:rPr>
          <w:bCs/>
          <w:lang w:val="ru-RU"/>
        </w:rPr>
        <w:t>УП2</w:t>
      </w:r>
      <w:r w:rsidR="00554656" w:rsidRPr="00554656">
        <w:rPr>
          <w:bCs/>
          <w:lang w:val="ru-RU"/>
        </w:rPr>
        <w:t xml:space="preserve"> </w:t>
      </w:r>
      <w:r w:rsidR="00554656" w:rsidRPr="00455DFC">
        <w:rPr>
          <w:bCs/>
        </w:rPr>
        <w:t>- оценка (балл) Заявки i-го Участника по критерию</w:t>
      </w:r>
      <w:r w:rsidR="00554656">
        <w:rPr>
          <w:bCs/>
          <w:lang w:val="ru-RU"/>
        </w:rPr>
        <w:t xml:space="preserve"> «</w:t>
      </w:r>
      <w:r>
        <w:rPr>
          <w:bCs/>
          <w:lang w:val="ru-RU"/>
        </w:rPr>
        <w:t>Отсутствие разногласий к проекту договора поставки</w:t>
      </w:r>
      <w:r w:rsidR="00554656">
        <w:rPr>
          <w:bCs/>
          <w:lang w:val="ru-RU"/>
        </w:rPr>
        <w:t>»;</w:t>
      </w:r>
    </w:p>
    <w:p w14:paraId="0932F810" w14:textId="3CB3C321" w:rsidR="00554656" w:rsidRPr="00554656" w:rsidRDefault="00367F46" w:rsidP="003C45DE">
      <w:pPr>
        <w:pStyle w:val="afffe"/>
        <w:spacing w:line="276" w:lineRule="auto"/>
        <w:ind w:left="0" w:right="272" w:firstLine="425"/>
        <w:contextualSpacing w:val="0"/>
        <w:jc w:val="both"/>
        <w:rPr>
          <w:lang w:val="ru-RU"/>
        </w:rPr>
      </w:pPr>
      <w:r>
        <w:rPr>
          <w:bCs/>
          <w:lang w:val="ru-RU"/>
        </w:rPr>
        <w:t>ГО</w:t>
      </w:r>
      <w:r w:rsidR="001A5A84">
        <w:rPr>
          <w:bCs/>
          <w:lang w:val="ru-RU"/>
        </w:rPr>
        <w:t>1</w:t>
      </w:r>
      <w:r w:rsidR="00554656" w:rsidRPr="00554656">
        <w:rPr>
          <w:bCs/>
          <w:lang w:val="ru-RU"/>
        </w:rPr>
        <w:t xml:space="preserve"> </w:t>
      </w:r>
      <w:r w:rsidR="00554656" w:rsidRPr="00455DFC">
        <w:rPr>
          <w:bCs/>
        </w:rPr>
        <w:t>- оценка (балл) Заявки i-го Участника по критерию</w:t>
      </w:r>
      <w:r w:rsidR="00554656" w:rsidRPr="00554656">
        <w:rPr>
          <w:b/>
          <w:bCs/>
          <w:i/>
          <w:iCs/>
          <w:lang w:val="ru-RU"/>
        </w:rPr>
        <w:t xml:space="preserve"> </w:t>
      </w:r>
      <w:r w:rsidR="00554656" w:rsidRPr="00554656">
        <w:rPr>
          <w:lang w:val="ru-RU"/>
        </w:rPr>
        <w:t>«</w:t>
      </w:r>
      <w:r>
        <w:rPr>
          <w:lang w:val="ru-RU"/>
        </w:rPr>
        <w:t>Срок гарантийных обязательств</w:t>
      </w:r>
      <w:r w:rsidR="001A5A84">
        <w:rPr>
          <w:lang w:val="ru-RU"/>
        </w:rPr>
        <w:t xml:space="preserve"> 1</w:t>
      </w:r>
      <w:r w:rsidR="00554656" w:rsidRPr="00554656">
        <w:rPr>
          <w:lang w:val="ru-RU"/>
        </w:rPr>
        <w:t>».</w:t>
      </w:r>
    </w:p>
    <w:p w14:paraId="5B0595F1" w14:textId="726D4A59" w:rsidR="001A5A84" w:rsidRPr="00554656" w:rsidRDefault="001A5A84" w:rsidP="001A5A84">
      <w:pPr>
        <w:pStyle w:val="afffe"/>
        <w:spacing w:line="276" w:lineRule="auto"/>
        <w:ind w:left="0" w:right="272" w:firstLine="425"/>
        <w:contextualSpacing w:val="0"/>
        <w:jc w:val="both"/>
        <w:rPr>
          <w:lang w:val="ru-RU"/>
        </w:rPr>
      </w:pPr>
      <w:r>
        <w:rPr>
          <w:bCs/>
          <w:lang w:val="ru-RU"/>
        </w:rPr>
        <w:t>ГО2</w:t>
      </w:r>
      <w:r w:rsidRPr="00554656">
        <w:rPr>
          <w:bCs/>
          <w:lang w:val="ru-RU"/>
        </w:rPr>
        <w:t xml:space="preserve"> </w:t>
      </w:r>
      <w:r w:rsidRPr="00455DFC">
        <w:rPr>
          <w:bCs/>
        </w:rPr>
        <w:t>- оценка (балл) Заявки i-го Участника по критерию</w:t>
      </w:r>
      <w:r w:rsidRPr="00554656">
        <w:rPr>
          <w:b/>
          <w:bCs/>
          <w:i/>
          <w:iCs/>
          <w:lang w:val="ru-RU"/>
        </w:rPr>
        <w:t xml:space="preserve"> </w:t>
      </w:r>
      <w:r w:rsidRPr="00554656">
        <w:rPr>
          <w:lang w:val="ru-RU"/>
        </w:rPr>
        <w:t>«</w:t>
      </w:r>
      <w:r>
        <w:rPr>
          <w:lang w:val="ru-RU"/>
        </w:rPr>
        <w:t>Срок гарантийных обязательств 2</w:t>
      </w:r>
      <w:r w:rsidRPr="00554656">
        <w:rPr>
          <w:lang w:val="ru-RU"/>
        </w:rPr>
        <w:t>».</w:t>
      </w:r>
    </w:p>
    <w:p w14:paraId="19116415" w14:textId="15481266" w:rsidR="001A5A84" w:rsidRPr="00554656" w:rsidRDefault="001A5A84" w:rsidP="001A5A84">
      <w:pPr>
        <w:pStyle w:val="afffe"/>
        <w:spacing w:line="276" w:lineRule="auto"/>
        <w:ind w:left="0" w:right="272" w:firstLine="425"/>
        <w:contextualSpacing w:val="0"/>
        <w:jc w:val="both"/>
        <w:rPr>
          <w:lang w:val="ru-RU"/>
        </w:rPr>
      </w:pPr>
      <w:r>
        <w:rPr>
          <w:bCs/>
          <w:lang w:val="ru-RU"/>
        </w:rPr>
        <w:t>СМК</w:t>
      </w:r>
      <w:r w:rsidRPr="00554656">
        <w:rPr>
          <w:bCs/>
          <w:lang w:val="ru-RU"/>
        </w:rPr>
        <w:t xml:space="preserve"> </w:t>
      </w:r>
      <w:r w:rsidRPr="00455DFC">
        <w:rPr>
          <w:bCs/>
        </w:rPr>
        <w:t>- оценка (балл) Заявки i-го Участника по критерию</w:t>
      </w:r>
      <w:r w:rsidRPr="00554656">
        <w:rPr>
          <w:b/>
          <w:bCs/>
          <w:i/>
          <w:iCs/>
          <w:lang w:val="ru-RU"/>
        </w:rPr>
        <w:t xml:space="preserve"> </w:t>
      </w:r>
      <w:r w:rsidRPr="00554656">
        <w:rPr>
          <w:lang w:val="ru-RU"/>
        </w:rPr>
        <w:t>«</w:t>
      </w:r>
      <w:r w:rsidRPr="001A5A84">
        <w:rPr>
          <w:snapToGrid w:val="0"/>
        </w:rPr>
        <w:t>Сертификация производителя оборудования отраслевым стандартам</w:t>
      </w:r>
      <w:r w:rsidRPr="001A5A84">
        <w:rPr>
          <w:snapToGrid w:val="0"/>
          <w:color w:val="0000FF"/>
        </w:rPr>
        <w:t xml:space="preserve"> </w:t>
      </w:r>
      <w:r w:rsidRPr="001A5A84">
        <w:rPr>
          <w:snapToGrid w:val="0"/>
        </w:rPr>
        <w:t>менеджмента качества</w:t>
      </w:r>
      <w:r w:rsidRPr="00554656">
        <w:rPr>
          <w:lang w:val="ru-RU"/>
        </w:rPr>
        <w:t>».</w:t>
      </w:r>
    </w:p>
    <w:p w14:paraId="5AA78DE3" w14:textId="77777777" w:rsidR="005E03C5" w:rsidRPr="00455DFC" w:rsidRDefault="005E03C5" w:rsidP="004A3689">
      <w:pPr>
        <w:pStyle w:val="afffe"/>
        <w:spacing w:before="240" w:line="276" w:lineRule="auto"/>
        <w:ind w:left="567" w:right="273"/>
        <w:jc w:val="both"/>
        <w:rPr>
          <w:bCs/>
        </w:rPr>
      </w:pPr>
    </w:p>
    <w:p w14:paraId="68FB1847" w14:textId="77777777" w:rsidR="005E03C5" w:rsidRPr="00455DFC" w:rsidRDefault="005E03C5" w:rsidP="00027D7A">
      <w:pPr>
        <w:pStyle w:val="30"/>
        <w:ind w:left="0" w:firstLine="227"/>
        <w:jc w:val="both"/>
      </w:pPr>
      <w:r w:rsidRPr="00455DFC">
        <w:t xml:space="preserve"> Оценка и сопоставление Заявок проводится членами Комиссии в строгом соответствии с критериями и порядком, предусмотренными Документацией и Положением о закупках товаров (работ, услуг).</w:t>
      </w:r>
    </w:p>
    <w:p w14:paraId="03DF3B55" w14:textId="54BC04D6" w:rsidR="005E03C5" w:rsidRPr="00455DFC" w:rsidRDefault="005E03C5" w:rsidP="00027D7A">
      <w:pPr>
        <w:pStyle w:val="30"/>
        <w:ind w:left="0" w:firstLine="227"/>
        <w:jc w:val="both"/>
      </w:pPr>
      <w:r w:rsidRPr="00455DFC">
        <w:t xml:space="preserve">Победителем </w:t>
      </w:r>
      <w:r w:rsidR="00E52AB1">
        <w:t>Конкурса</w:t>
      </w:r>
      <w:r w:rsidRPr="00455DFC">
        <w:t xml:space="preserve"> признается Участник, подавший Заявку, которая отвечает всем требованиям, установленным в Документации, и которой закупочной комиссией при ранжировании поступивших Заявок будет присвоен наиболее высокий суммарный рейтинг.</w:t>
      </w:r>
    </w:p>
    <w:p w14:paraId="319547D0" w14:textId="18A2E669" w:rsidR="005E03C5" w:rsidRPr="00677EB1" w:rsidRDefault="005E03C5" w:rsidP="009C3961">
      <w:pPr>
        <w:pStyle w:val="30"/>
        <w:ind w:left="0" w:firstLine="284"/>
        <w:jc w:val="both"/>
        <w:rPr>
          <w:rFonts w:eastAsia="Calibri"/>
        </w:rPr>
      </w:pPr>
      <w:r w:rsidRPr="005D3612">
        <w:rPr>
          <w:bCs/>
        </w:rPr>
        <w:t xml:space="preserve"> </w:t>
      </w:r>
      <w:r w:rsidRPr="005D3612">
        <w:rPr>
          <w:rFonts w:eastAsia="Calibri"/>
        </w:rPr>
        <w:t xml:space="preserve">В качестве единого базиса сравнения ценовых предложений, обеспечения равной и объективной оценки, </w:t>
      </w:r>
      <w:r w:rsidRPr="00677EB1">
        <w:rPr>
          <w:rFonts w:eastAsia="Calibri"/>
        </w:rPr>
        <w:t>сравнение предложений по критерию «</w:t>
      </w:r>
      <w:r w:rsidRPr="00677EB1">
        <w:t>Цена договора</w:t>
      </w:r>
      <w:r w:rsidRPr="00677EB1">
        <w:rPr>
          <w:rFonts w:eastAsia="Calibri"/>
        </w:rPr>
        <w:t>» проводится по цене без НДС.</w:t>
      </w:r>
    </w:p>
    <w:p w14:paraId="46F0D2CD" w14:textId="10687F7B" w:rsidR="005E03C5" w:rsidRPr="00455DFC" w:rsidRDefault="005E03C5" w:rsidP="00027D7A">
      <w:pPr>
        <w:pStyle w:val="30"/>
        <w:ind w:left="0" w:firstLine="284"/>
        <w:jc w:val="both"/>
        <w:rPr>
          <w:rFonts w:eastAsia="Calibri"/>
        </w:rPr>
      </w:pPr>
      <w:r w:rsidRPr="00455DFC">
        <w:rPr>
          <w:rFonts w:eastAsia="Calibri"/>
        </w:rPr>
        <w:t>Сравнение предложений участников без НДС применяется только для целей оценки заявок на участие в процедуре закупки. В случае заключения договора с Победителем закупки, являющимся плательщиком НДС, стоимость товаров работ, услуг в договоре указывается с учетом НДС.</w:t>
      </w:r>
    </w:p>
    <w:p w14:paraId="3C70DBE2" w14:textId="77777777" w:rsidR="005D3612" w:rsidRDefault="005E03C5" w:rsidP="005D3612">
      <w:pPr>
        <w:pStyle w:val="30"/>
        <w:ind w:left="0" w:firstLine="284"/>
        <w:jc w:val="both"/>
      </w:pPr>
      <w:r w:rsidRPr="00455DFC">
        <w:t>Оценка заявок осуществляется с учетом требований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EDB4524" w14:textId="2D80056C" w:rsidR="00BC79DD" w:rsidRPr="00BC79DD" w:rsidRDefault="00BC79DD" w:rsidP="00BC79DD">
      <w:pPr>
        <w:spacing w:before="120" w:after="120" w:line="276" w:lineRule="auto"/>
        <w:rPr>
          <w:b/>
          <w:bCs/>
          <w:sz w:val="24"/>
          <w:szCs w:val="24"/>
          <w:lang w:val="x-none" w:eastAsia="x-none"/>
        </w:rPr>
      </w:pPr>
      <w:r w:rsidRPr="001A5A84">
        <w:rPr>
          <w:b/>
          <w:bCs/>
          <w:sz w:val="24"/>
          <w:szCs w:val="24"/>
          <w:lang w:eastAsia="x-none"/>
        </w:rPr>
        <w:t>2.10</w:t>
      </w:r>
      <w:r w:rsidRPr="001A5A84">
        <w:rPr>
          <w:b/>
          <w:bCs/>
          <w:sz w:val="24"/>
          <w:szCs w:val="24"/>
          <w:lang w:val="x-none" w:eastAsia="x-none"/>
        </w:rPr>
        <w:t>.</w:t>
      </w:r>
      <w:r w:rsidRPr="001A5A84">
        <w:rPr>
          <w:b/>
          <w:bCs/>
          <w:sz w:val="24"/>
          <w:szCs w:val="24"/>
          <w:lang w:val="x-none" w:eastAsia="x-none"/>
        </w:rPr>
        <w:tab/>
        <w:t>Подача дополнительных ценовых предложений</w:t>
      </w:r>
    </w:p>
    <w:p w14:paraId="7CF85815" w14:textId="6C6F0136" w:rsidR="00BC79DD" w:rsidRPr="00BC79DD" w:rsidRDefault="00BC79DD" w:rsidP="00BC79DD">
      <w:pPr>
        <w:spacing w:line="276" w:lineRule="auto"/>
        <w:rPr>
          <w:sz w:val="24"/>
          <w:szCs w:val="24"/>
          <w:lang w:val="x-none" w:eastAsia="x-none"/>
        </w:rPr>
      </w:pPr>
      <w:r>
        <w:rPr>
          <w:sz w:val="24"/>
          <w:szCs w:val="24"/>
          <w:lang w:eastAsia="x-none"/>
        </w:rPr>
        <w:t>2</w:t>
      </w:r>
      <w:r w:rsidRPr="00BC79DD">
        <w:rPr>
          <w:sz w:val="24"/>
          <w:szCs w:val="24"/>
          <w:lang w:val="x-none" w:eastAsia="x-none"/>
        </w:rPr>
        <w:t>.10.1. Заказчиком предусмотрена возможность проведения процедуры переторжки, т.е., предоставление Участникам возможности добровольно повысить предпочтительность их Предложений путем снижения первоначальной, указанной в Предложении, цены.</w:t>
      </w:r>
    </w:p>
    <w:p w14:paraId="5E580DF2" w14:textId="76A4D769" w:rsidR="00BC79DD" w:rsidRPr="00BC79DD" w:rsidRDefault="00BC79DD" w:rsidP="00BC79DD">
      <w:pPr>
        <w:spacing w:line="276" w:lineRule="auto"/>
        <w:rPr>
          <w:sz w:val="24"/>
          <w:szCs w:val="24"/>
          <w:lang w:val="x-none" w:eastAsia="x-none"/>
        </w:rPr>
      </w:pPr>
      <w:r>
        <w:rPr>
          <w:sz w:val="24"/>
          <w:szCs w:val="24"/>
          <w:lang w:eastAsia="x-none"/>
        </w:rPr>
        <w:t>2</w:t>
      </w:r>
      <w:r w:rsidRPr="00BC79DD">
        <w:rPr>
          <w:sz w:val="24"/>
          <w:szCs w:val="24"/>
          <w:lang w:val="x-none" w:eastAsia="x-none"/>
        </w:rPr>
        <w:t xml:space="preserve">.10.2.  Заказчик может воспользоваться объявленным правом на проведение процедуры переторжки, если закупочная комиссия полагает, что цены, заявленные Участниками в Предложениях, могут быть снижены, либо если Заказчик после подачи Предложений Участниками до подведения итогов </w:t>
      </w:r>
      <w:r w:rsidR="00E52AB1">
        <w:rPr>
          <w:sz w:val="24"/>
          <w:szCs w:val="24"/>
          <w:lang w:val="x-none" w:eastAsia="x-none"/>
        </w:rPr>
        <w:t>конкурса</w:t>
      </w:r>
      <w:r w:rsidRPr="00BC79DD">
        <w:rPr>
          <w:sz w:val="24"/>
          <w:szCs w:val="24"/>
          <w:lang w:val="x-none" w:eastAsia="x-none"/>
        </w:rPr>
        <w:t xml:space="preserve"> получит просьбу о проведении переторжки хотя бы от одного из Участников, занявших место не ниже четвертого в предварительной ранжировке Предложений по данному запросу предложений. Решение о проведении процедуры переторжки принимает закупочная комиссия после проведения предварительного ранжирования Предложений.</w:t>
      </w:r>
    </w:p>
    <w:p w14:paraId="731BE18A" w14:textId="7C551A98" w:rsidR="00BC79DD" w:rsidRPr="00BC79DD" w:rsidRDefault="00BC79DD" w:rsidP="00BC79DD">
      <w:pPr>
        <w:spacing w:line="276" w:lineRule="auto"/>
        <w:rPr>
          <w:sz w:val="24"/>
          <w:szCs w:val="24"/>
          <w:lang w:val="x-none" w:eastAsia="x-none"/>
        </w:rPr>
      </w:pPr>
      <w:r>
        <w:rPr>
          <w:sz w:val="24"/>
          <w:szCs w:val="24"/>
          <w:lang w:eastAsia="x-none"/>
        </w:rPr>
        <w:t>2</w:t>
      </w:r>
      <w:r w:rsidRPr="00BC79DD">
        <w:rPr>
          <w:sz w:val="24"/>
          <w:szCs w:val="24"/>
          <w:lang w:val="x-none" w:eastAsia="x-none"/>
        </w:rPr>
        <w:t xml:space="preserve">.10.3.  Участник </w:t>
      </w:r>
      <w:r w:rsidR="00E52AB1">
        <w:rPr>
          <w:sz w:val="24"/>
          <w:szCs w:val="24"/>
          <w:lang w:val="x-none" w:eastAsia="x-none"/>
        </w:rPr>
        <w:t>конкурса</w:t>
      </w:r>
      <w:r w:rsidRPr="00BC79DD">
        <w:rPr>
          <w:sz w:val="24"/>
          <w:szCs w:val="24"/>
          <w:lang w:val="x-none" w:eastAsia="x-none"/>
        </w:rPr>
        <w:t>, приглашенный на переторжку, вправе не участвовать в ней по любому из представленных Предложений, тогда его Предложение, по которому он не участвовал в переторжке, остается действующим с ранее объявленной ценой.</w:t>
      </w:r>
    </w:p>
    <w:p w14:paraId="0FA8692A" w14:textId="7507CA29" w:rsidR="00BC79DD" w:rsidRPr="00BC79DD" w:rsidRDefault="00BC79DD" w:rsidP="00BC79DD">
      <w:pPr>
        <w:spacing w:line="276" w:lineRule="auto"/>
        <w:rPr>
          <w:sz w:val="24"/>
          <w:szCs w:val="24"/>
          <w:lang w:val="x-none" w:eastAsia="x-none"/>
        </w:rPr>
      </w:pPr>
      <w:r>
        <w:rPr>
          <w:sz w:val="24"/>
          <w:szCs w:val="24"/>
          <w:lang w:eastAsia="x-none"/>
        </w:rPr>
        <w:t>2</w:t>
      </w:r>
      <w:r w:rsidRPr="00BC79DD">
        <w:rPr>
          <w:sz w:val="24"/>
          <w:szCs w:val="24"/>
          <w:lang w:val="x-none" w:eastAsia="x-none"/>
        </w:rPr>
        <w:t>.10.4.  Предложения Участника по повышению цены не рассматриваются, такой Участник считается не участвовавшим в процедуре переторжки, его Предложение остается действующим с ранее объявленной ценой.</w:t>
      </w:r>
    </w:p>
    <w:p w14:paraId="3D85124F" w14:textId="0E7BF901" w:rsidR="00BC79DD" w:rsidRPr="00BC79DD" w:rsidRDefault="00BC79DD" w:rsidP="00BC79DD">
      <w:pPr>
        <w:spacing w:line="276" w:lineRule="auto"/>
        <w:rPr>
          <w:sz w:val="24"/>
          <w:szCs w:val="24"/>
          <w:lang w:val="x-none" w:eastAsia="x-none"/>
        </w:rPr>
      </w:pPr>
      <w:r>
        <w:rPr>
          <w:sz w:val="24"/>
          <w:szCs w:val="24"/>
          <w:lang w:eastAsia="x-none"/>
        </w:rPr>
        <w:t>2</w:t>
      </w:r>
      <w:r w:rsidRPr="00BC79DD">
        <w:rPr>
          <w:sz w:val="24"/>
          <w:szCs w:val="24"/>
          <w:lang w:val="x-none" w:eastAsia="x-none"/>
        </w:rPr>
        <w:t>.10.5. Процедура переторжки проводится с использованием функционала электронной площадки ЭТП ГПБ. Порядок проведения процедуры переторжки определяется правилами системы ЭТП ГПБ.</w:t>
      </w:r>
    </w:p>
    <w:p w14:paraId="0C36A93C" w14:textId="07B477B1" w:rsidR="00BC79DD" w:rsidRPr="00BC79DD" w:rsidRDefault="00BC79DD" w:rsidP="00BC79DD">
      <w:pPr>
        <w:spacing w:line="276" w:lineRule="auto"/>
        <w:rPr>
          <w:sz w:val="24"/>
          <w:szCs w:val="24"/>
          <w:lang w:val="x-none" w:eastAsia="x-none"/>
        </w:rPr>
      </w:pPr>
      <w:r>
        <w:rPr>
          <w:sz w:val="24"/>
          <w:szCs w:val="24"/>
          <w:lang w:eastAsia="x-none"/>
        </w:rPr>
        <w:t>2</w:t>
      </w:r>
      <w:r w:rsidRPr="00BC79DD">
        <w:rPr>
          <w:sz w:val="24"/>
          <w:szCs w:val="24"/>
          <w:lang w:val="x-none" w:eastAsia="x-none"/>
        </w:rPr>
        <w:t>.10.6.  Изменение цены в сторону снижения не должно повлечь за собой изменение иных условий Предложения.</w:t>
      </w:r>
    </w:p>
    <w:p w14:paraId="5F1533CE" w14:textId="7629E0F2" w:rsidR="005E03C5" w:rsidRPr="00677EB1" w:rsidRDefault="005E03C5" w:rsidP="00BC79DD">
      <w:pPr>
        <w:pStyle w:val="2"/>
        <w:keepNext w:val="0"/>
        <w:numPr>
          <w:ilvl w:val="1"/>
          <w:numId w:val="42"/>
        </w:numPr>
      </w:pPr>
      <w:r w:rsidRPr="00677EB1">
        <w:t>Подведение итогов</w:t>
      </w:r>
    </w:p>
    <w:p w14:paraId="0DE88C06" w14:textId="23193003" w:rsidR="0055519E" w:rsidRPr="00677EB1" w:rsidRDefault="0055519E" w:rsidP="00D9056A">
      <w:pPr>
        <w:pStyle w:val="30"/>
        <w:tabs>
          <w:tab w:val="clear" w:pos="1494"/>
          <w:tab w:val="left" w:pos="1843"/>
        </w:tabs>
        <w:ind w:hanging="1191"/>
      </w:pPr>
      <w:bookmarkStart w:id="139" w:name="_Ref55280429"/>
      <w:bookmarkStart w:id="140" w:name="_Toc55285344"/>
      <w:bookmarkStart w:id="141" w:name="_Toc55305381"/>
      <w:bookmarkStart w:id="142" w:name="_Toc57314643"/>
      <w:bookmarkStart w:id="143" w:name="_Toc69728966"/>
      <w:bookmarkStart w:id="144" w:name="_Toc98251715"/>
      <w:bookmarkStart w:id="145" w:name="_Toc200440598"/>
      <w:bookmarkStart w:id="146" w:name="_Toc200441651"/>
      <w:bookmarkStart w:id="147" w:name="_Toc200441802"/>
      <w:bookmarkStart w:id="148" w:name="_Toc200597886"/>
      <w:bookmarkStart w:id="149" w:name="_Toc202243072"/>
      <w:bookmarkStart w:id="150" w:name="_Toc202247459"/>
      <w:bookmarkStart w:id="151" w:name="_Toc345570157"/>
      <w:bookmarkStart w:id="152" w:name="_Toc346098358"/>
      <w:r w:rsidRPr="00677EB1">
        <w:t xml:space="preserve">Подведение итогов состоится не позднее </w:t>
      </w:r>
      <w:r w:rsidR="00104C8A">
        <w:rPr>
          <w:lang w:val="ru-RU"/>
        </w:rPr>
        <w:t>14.01.</w:t>
      </w:r>
      <w:r w:rsidR="00C207D1">
        <w:rPr>
          <w:lang w:val="ru-RU"/>
        </w:rPr>
        <w:t>202</w:t>
      </w:r>
      <w:r w:rsidR="00104C8A">
        <w:rPr>
          <w:lang w:val="ru-RU"/>
        </w:rPr>
        <w:t>5</w:t>
      </w:r>
      <w:r w:rsidR="00C207D1">
        <w:rPr>
          <w:lang w:val="ru-RU"/>
        </w:rPr>
        <w:t xml:space="preserve"> </w:t>
      </w:r>
      <w:r w:rsidR="00C338AC" w:rsidRPr="00677EB1">
        <w:rPr>
          <w:lang w:val="ru-RU"/>
        </w:rPr>
        <w:t>г.</w:t>
      </w:r>
    </w:p>
    <w:p w14:paraId="2D50695E" w14:textId="77777777" w:rsidR="0055519E" w:rsidRPr="00455DFC" w:rsidRDefault="0055519E" w:rsidP="00027D7A">
      <w:pPr>
        <w:pStyle w:val="30"/>
        <w:ind w:left="0" w:firstLine="227"/>
        <w:jc w:val="both"/>
      </w:pPr>
      <w:r w:rsidRPr="00455DFC">
        <w:t>Закупочная комиссия на своем заседании принимает решение либо по определению Победителя, либо по завершению данной процедуры без определения Победителя и заключения Договора.</w:t>
      </w:r>
    </w:p>
    <w:p w14:paraId="00E714EB" w14:textId="1FB255AC" w:rsidR="0055519E" w:rsidRPr="00455DFC" w:rsidRDefault="0055519E" w:rsidP="00BC79DD">
      <w:pPr>
        <w:pStyle w:val="30"/>
        <w:ind w:left="0" w:firstLine="567"/>
        <w:jc w:val="both"/>
      </w:pPr>
      <w:r w:rsidRPr="00455DFC">
        <w:t xml:space="preserve">Закупочная комиссия на своем заседании определяет Победителя </w:t>
      </w:r>
      <w:r w:rsidR="00E52AB1">
        <w:t>Конкурса</w:t>
      </w:r>
      <w:r w:rsidRPr="00455DFC">
        <w:t xml:space="preserve"> как Участника, Заявка которого заняла первое место в итоговой ранжировке Заявок по степени предпочтительности для Заказчика.</w:t>
      </w:r>
    </w:p>
    <w:p w14:paraId="3C1A1FB6" w14:textId="77777777" w:rsidR="0055519E" w:rsidRPr="00455DFC" w:rsidRDefault="0055519E" w:rsidP="00BC79DD">
      <w:pPr>
        <w:pStyle w:val="30"/>
        <w:ind w:left="0" w:firstLine="567"/>
        <w:jc w:val="both"/>
      </w:pPr>
      <w:r w:rsidRPr="00455DFC">
        <w:rPr>
          <w:rFonts w:eastAsia="Calibri"/>
        </w:rPr>
        <w:t>В случае, если несколько Участников закупочной процедуры наберут одинаковое количество баллов, Победителем будет быть признан Участник, подавший заявку раньше.</w:t>
      </w:r>
    </w:p>
    <w:p w14:paraId="513F66A1" w14:textId="0137BE7F" w:rsidR="0055519E" w:rsidRPr="00455DFC" w:rsidRDefault="0055519E" w:rsidP="00BC79DD">
      <w:pPr>
        <w:pStyle w:val="30"/>
        <w:ind w:left="0" w:firstLine="567"/>
        <w:jc w:val="both"/>
      </w:pPr>
      <w:r w:rsidRPr="00455DFC">
        <w:t xml:space="preserve">Решение  закупочной комиссии по подведению итогов </w:t>
      </w:r>
      <w:r w:rsidR="00E52AB1">
        <w:t>Конкурса</w:t>
      </w:r>
      <w:r w:rsidRPr="00455DFC">
        <w:t xml:space="preserve"> оформляется протоколом заседания закупочной комиссии. Участники </w:t>
      </w:r>
      <w:r w:rsidR="00E52AB1">
        <w:t>Конкурса</w:t>
      </w:r>
      <w:r w:rsidRPr="00455DFC">
        <w:t xml:space="preserve"> незамедлительно уведомляются об итогах </w:t>
      </w:r>
      <w:r w:rsidR="00E52AB1">
        <w:t>конкурса</w:t>
      </w:r>
      <w:r w:rsidRPr="00455DFC">
        <w:t xml:space="preserve"> системой ЭТП ГПБ согласно правилам данной системы.</w:t>
      </w:r>
    </w:p>
    <w:p w14:paraId="085107CE" w14:textId="0B128338" w:rsidR="0055519E" w:rsidRPr="00455DFC" w:rsidRDefault="0055519E" w:rsidP="00BC79DD">
      <w:pPr>
        <w:pStyle w:val="30"/>
        <w:ind w:left="0" w:firstLine="567"/>
        <w:jc w:val="both"/>
      </w:pPr>
      <w:r w:rsidRPr="00455DFC">
        <w:t xml:space="preserve">Участник незамедлительно уведомляется о признании его Победителем </w:t>
      </w:r>
      <w:r w:rsidR="00E52AB1">
        <w:t>Конкурса</w:t>
      </w:r>
      <w:r w:rsidRPr="00455DFC">
        <w:t xml:space="preserve"> и о месте и порядке подписания Договора с Заказчиком.</w:t>
      </w:r>
    </w:p>
    <w:p w14:paraId="14CA866E" w14:textId="77777777" w:rsidR="0055519E" w:rsidRPr="00C207D1" w:rsidRDefault="0055519E" w:rsidP="00BC79DD">
      <w:pPr>
        <w:pStyle w:val="30"/>
        <w:ind w:left="0" w:firstLine="567"/>
        <w:jc w:val="both"/>
      </w:pPr>
      <w:r w:rsidRPr="00455DFC">
        <w:t xml:space="preserve">Заказчик заключит договор с Участником закупки, который предложил такие же, как и Победитель закупки, условия исполнения договора или предложение которого содержит лучшие </w:t>
      </w:r>
      <w:r w:rsidRPr="00C207D1">
        <w:t>условия исполнения договора, следующие после условий, предложенных победителем закупки, который признан уклонившимся от заключения договора.</w:t>
      </w:r>
    </w:p>
    <w:p w14:paraId="4C3AF741" w14:textId="325432D4" w:rsidR="002454DE" w:rsidRPr="00C207D1" w:rsidRDefault="002454DE" w:rsidP="00D9056A">
      <w:pPr>
        <w:pStyle w:val="2"/>
        <w:keepNext w:val="0"/>
        <w:ind w:hanging="993"/>
      </w:pPr>
      <w:r w:rsidRPr="00C207D1">
        <w:t xml:space="preserve"> </w:t>
      </w:r>
      <w:bookmarkStart w:id="153" w:name="_Toc175749009"/>
      <w:bookmarkStart w:id="154" w:name="_Toc98254006"/>
      <w:bookmarkStart w:id="155" w:name="_Toc200440629"/>
      <w:bookmarkStart w:id="156" w:name="_Toc200441682"/>
      <w:bookmarkStart w:id="157" w:name="_Toc200441833"/>
      <w:bookmarkStart w:id="158" w:name="_Toc200597915"/>
      <w:bookmarkStart w:id="159" w:name="_Toc202243101"/>
      <w:bookmarkStart w:id="160" w:name="_Toc202247488"/>
      <w:bookmarkStart w:id="161" w:name="_Toc345570185"/>
      <w:bookmarkStart w:id="162" w:name="_Toc346098385"/>
      <w:bookmarkStart w:id="163" w:name="_Ref64281730"/>
      <w:bookmarkStart w:id="164" w:name="_Toc116632209"/>
      <w:bookmarkStart w:id="165" w:name="_Ref55280474"/>
      <w:bookmarkStart w:id="166" w:name="_Toc55285356"/>
      <w:bookmarkStart w:id="167" w:name="_Toc55305388"/>
      <w:bookmarkStart w:id="168" w:name="_Toc57314659"/>
      <w:bookmarkStart w:id="169" w:name="_Toc69728973"/>
      <w:bookmarkStart w:id="170" w:name="_Toc98251737"/>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006C0A4B" w:rsidRPr="00C207D1">
        <w:rPr>
          <w:lang w:val="ru-RU"/>
        </w:rPr>
        <w:t>Заключение</w:t>
      </w:r>
      <w:r w:rsidRPr="00C207D1">
        <w:t xml:space="preserve"> Договора</w:t>
      </w:r>
      <w:bookmarkEnd w:id="153"/>
      <w:bookmarkEnd w:id="154"/>
      <w:bookmarkEnd w:id="155"/>
      <w:bookmarkEnd w:id="156"/>
      <w:bookmarkEnd w:id="157"/>
      <w:bookmarkEnd w:id="158"/>
      <w:bookmarkEnd w:id="159"/>
      <w:bookmarkEnd w:id="160"/>
      <w:bookmarkEnd w:id="161"/>
      <w:bookmarkEnd w:id="162"/>
      <w:bookmarkEnd w:id="163"/>
      <w:bookmarkEnd w:id="164"/>
    </w:p>
    <w:p w14:paraId="0D2C49C4" w14:textId="6C4B2C17" w:rsidR="002454DE" w:rsidRPr="003D60F9" w:rsidRDefault="002454DE" w:rsidP="00BC79DD">
      <w:pPr>
        <w:pStyle w:val="30"/>
        <w:ind w:left="0" w:firstLine="567"/>
        <w:jc w:val="both"/>
      </w:pPr>
      <w:r w:rsidRPr="00C207D1">
        <w:t>Договор между Заказчиком и Победителем подписывается не ранее 10 и не позднее 20 дней с момента публикации</w:t>
      </w:r>
      <w:r w:rsidRPr="003D60F9">
        <w:t xml:space="preserve"> </w:t>
      </w:r>
      <w:r w:rsidR="00D9056A">
        <w:rPr>
          <w:lang w:val="ru-RU"/>
        </w:rPr>
        <w:t>на официальном сайте</w:t>
      </w:r>
      <w:r w:rsidRPr="003D60F9">
        <w:t xml:space="preserve"> </w:t>
      </w:r>
      <w:r w:rsidR="00D9056A">
        <w:rPr>
          <w:lang w:val="ru-RU"/>
        </w:rPr>
        <w:t>ЕИС</w:t>
      </w:r>
      <w:r w:rsidRPr="003D60F9">
        <w:t xml:space="preserve"> итогового протокола.</w:t>
      </w:r>
    </w:p>
    <w:p w14:paraId="77168CD0" w14:textId="31C6CDFF" w:rsidR="002454DE" w:rsidRPr="003D60F9" w:rsidRDefault="002454DE" w:rsidP="00BC79DD">
      <w:pPr>
        <w:pStyle w:val="30"/>
        <w:ind w:left="0" w:firstLine="567"/>
        <w:jc w:val="both"/>
      </w:pPr>
      <w:r w:rsidRPr="003D60F9">
        <w:t xml:space="preserve">По всем вопросам, не нашедшим отражение в Извещении о проведении </w:t>
      </w:r>
      <w:r w:rsidR="00E52AB1">
        <w:t>Конкурса</w:t>
      </w:r>
      <w:r w:rsidRPr="003D60F9">
        <w:t xml:space="preserve">, настоящей Закупочной документации и Предложении Победителя </w:t>
      </w:r>
      <w:r w:rsidR="00E52AB1">
        <w:t>конкурса</w:t>
      </w:r>
      <w:r w:rsidRPr="003D60F9">
        <w:t>, стороны имеют право вступить в преддоговорные переговоры, по результатам преддоговорных переговоров стороны подписывают протокол преддоговорных переговоров. При проведении преддоговорных переговоров не допускается изменение существенных условий Закупочной документации.</w:t>
      </w:r>
    </w:p>
    <w:bookmarkEnd w:id="165"/>
    <w:bookmarkEnd w:id="166"/>
    <w:bookmarkEnd w:id="167"/>
    <w:bookmarkEnd w:id="168"/>
    <w:bookmarkEnd w:id="169"/>
    <w:bookmarkEnd w:id="170"/>
    <w:p w14:paraId="7841D1F2" w14:textId="0DA2D199" w:rsidR="002454DE" w:rsidRPr="00FF144B" w:rsidRDefault="003D60F9" w:rsidP="00BC79DD">
      <w:pPr>
        <w:spacing w:line="276" w:lineRule="auto"/>
        <w:jc w:val="center"/>
      </w:pPr>
      <w:r>
        <w:rPr>
          <w:sz w:val="24"/>
          <w:szCs w:val="24"/>
        </w:rPr>
        <w:br w:type="page"/>
      </w:r>
      <w:bookmarkStart w:id="171" w:name="_Toc175749014"/>
      <w:bookmarkStart w:id="172" w:name="_Ref175752415"/>
      <w:bookmarkStart w:id="173" w:name="_Toc98254008"/>
      <w:bookmarkStart w:id="174" w:name="_Toc200378392"/>
      <w:bookmarkStart w:id="175" w:name="_Toc200440632"/>
      <w:bookmarkStart w:id="176" w:name="_Toc200441685"/>
      <w:bookmarkStart w:id="177" w:name="_Toc200441836"/>
      <w:bookmarkStart w:id="178" w:name="_Toc200597918"/>
      <w:bookmarkStart w:id="179" w:name="_Toc202243104"/>
      <w:bookmarkStart w:id="180" w:name="_Toc202247491"/>
      <w:bookmarkStart w:id="181" w:name="_Toc345570187"/>
      <w:bookmarkStart w:id="182" w:name="_Toc116632210"/>
      <w:bookmarkStart w:id="183" w:name="_Ref55336310"/>
      <w:bookmarkStart w:id="184" w:name="_Toc57314672"/>
      <w:bookmarkStart w:id="185" w:name="_Toc69728986"/>
      <w:r w:rsidR="002454DE" w:rsidRPr="00FF144B">
        <w:t>ОБРАЗЦЫ ОСНОВНЫХ ФОРМ ДОКУМЕНТОВ,</w:t>
      </w:r>
      <w:r w:rsidR="00677EB1">
        <w:t xml:space="preserve"> </w:t>
      </w:r>
      <w:r w:rsidR="002454DE" w:rsidRPr="00FF144B">
        <w:t xml:space="preserve"> ВКЛЮЧАЕМЫХ В </w:t>
      </w:r>
      <w:bookmarkEnd w:id="171"/>
      <w:bookmarkEnd w:id="172"/>
      <w:bookmarkEnd w:id="173"/>
      <w:bookmarkEnd w:id="174"/>
      <w:bookmarkEnd w:id="175"/>
      <w:bookmarkEnd w:id="176"/>
      <w:bookmarkEnd w:id="177"/>
      <w:bookmarkEnd w:id="178"/>
      <w:bookmarkEnd w:id="179"/>
      <w:bookmarkEnd w:id="180"/>
      <w:bookmarkEnd w:id="181"/>
      <w:r w:rsidR="002454DE" w:rsidRPr="00FF144B">
        <w:t>ЗАЯВКУ</w:t>
      </w:r>
      <w:bookmarkEnd w:id="182"/>
    </w:p>
    <w:p w14:paraId="10202595" w14:textId="3BE5237C" w:rsidR="002454DE" w:rsidRPr="00FB14C6" w:rsidRDefault="002454DE" w:rsidP="005D3612">
      <w:pPr>
        <w:pStyle w:val="2"/>
        <w:ind w:firstLine="0"/>
      </w:pPr>
      <w:bookmarkStart w:id="186" w:name="_Toc175749015"/>
      <w:bookmarkStart w:id="187" w:name="_Toc98254009"/>
      <w:bookmarkStart w:id="188" w:name="_Toc200378393"/>
      <w:bookmarkStart w:id="189" w:name="_Toc200440633"/>
      <w:bookmarkStart w:id="190" w:name="_Toc200441686"/>
      <w:bookmarkStart w:id="191" w:name="_Toc200441837"/>
      <w:bookmarkStart w:id="192" w:name="_Toc200597919"/>
      <w:bookmarkStart w:id="193" w:name="_Toc202243105"/>
      <w:bookmarkStart w:id="194" w:name="_Toc202247492"/>
      <w:bookmarkStart w:id="195" w:name="_Toc345570188"/>
      <w:bookmarkStart w:id="196" w:name="_Toc346098388"/>
      <w:bookmarkEnd w:id="183"/>
      <w:bookmarkEnd w:id="184"/>
      <w:bookmarkEnd w:id="185"/>
      <w:r>
        <w:t xml:space="preserve"> </w:t>
      </w:r>
      <w:bookmarkStart w:id="197" w:name="_Toc116632211"/>
      <w:r w:rsidRPr="00FB14C6">
        <w:t xml:space="preserve">Техническое предложение (форма </w:t>
      </w:r>
      <w:fldSimple w:instr=" SEQ форма \* ARABIC ">
        <w:r w:rsidR="00436D0B">
          <w:rPr>
            <w:noProof/>
          </w:rPr>
          <w:t>1</w:t>
        </w:r>
      </w:fldSimple>
      <w:r w:rsidRPr="00FB14C6">
        <w:t>)</w:t>
      </w:r>
      <w:bookmarkEnd w:id="186"/>
      <w:bookmarkEnd w:id="187"/>
      <w:bookmarkEnd w:id="188"/>
      <w:bookmarkEnd w:id="189"/>
      <w:bookmarkEnd w:id="190"/>
      <w:bookmarkEnd w:id="191"/>
      <w:bookmarkEnd w:id="192"/>
      <w:bookmarkEnd w:id="193"/>
      <w:bookmarkEnd w:id="194"/>
      <w:bookmarkEnd w:id="195"/>
      <w:bookmarkEnd w:id="196"/>
      <w:bookmarkEnd w:id="197"/>
    </w:p>
    <w:p w14:paraId="3C4E7190" w14:textId="350B3995" w:rsidR="002454DE" w:rsidRPr="00FB14C6" w:rsidRDefault="002454DE" w:rsidP="00373A16">
      <w:pPr>
        <w:pStyle w:val="30"/>
        <w:rPr>
          <w:b/>
        </w:rPr>
      </w:pPr>
      <w:bookmarkStart w:id="198" w:name="_Toc175749016"/>
      <w:bookmarkStart w:id="199" w:name="_Toc98254010"/>
      <w:bookmarkStart w:id="200" w:name="_Toc200378394"/>
      <w:bookmarkStart w:id="201" w:name="_Toc200440634"/>
      <w:bookmarkStart w:id="202" w:name="_Toc200441687"/>
      <w:bookmarkStart w:id="203" w:name="_Toc200441838"/>
      <w:bookmarkStart w:id="204" w:name="_Toc200597920"/>
      <w:bookmarkStart w:id="205" w:name="_Toc202243106"/>
      <w:bookmarkStart w:id="206" w:name="_Toc202247493"/>
      <w:bookmarkStart w:id="207" w:name="_Toc241044716"/>
      <w:bookmarkStart w:id="208" w:name="_Toc246838942"/>
      <w:bookmarkStart w:id="209" w:name="_Toc254075217"/>
      <w:bookmarkStart w:id="210" w:name="_Toc272855916"/>
      <w:bookmarkStart w:id="211" w:name="_Toc274728958"/>
      <w:bookmarkStart w:id="212" w:name="_Toc345570189"/>
      <w:bookmarkStart w:id="213" w:name="_Toc346098389"/>
      <w:r w:rsidRPr="00FB14C6">
        <w:t xml:space="preserve">Форма </w:t>
      </w:r>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r w:rsidRPr="00FB14C6">
        <w:t xml:space="preserve">технического предложения </w:t>
      </w:r>
    </w:p>
    <w:p w14:paraId="28677024" w14:textId="2A334836" w:rsidR="002454DE" w:rsidRPr="007E69B1" w:rsidRDefault="002454DE" w:rsidP="00A74D9F">
      <w:pPr>
        <w:pBdr>
          <w:top w:val="single" w:sz="4" w:space="1" w:color="auto"/>
        </w:pBdr>
        <w:shd w:val="clear" w:color="auto" w:fill="E0E0E0"/>
        <w:spacing w:line="276" w:lineRule="auto"/>
        <w:ind w:right="21" w:firstLine="0"/>
        <w:jc w:val="center"/>
        <w:rPr>
          <w:b/>
          <w:color w:val="000000"/>
          <w:spacing w:val="36"/>
          <w:sz w:val="24"/>
          <w:szCs w:val="24"/>
        </w:rPr>
      </w:pPr>
    </w:p>
    <w:tbl>
      <w:tblPr>
        <w:tblW w:w="10207" w:type="dxa"/>
        <w:tblInd w:w="-142" w:type="dxa"/>
        <w:tblLook w:val="0000" w:firstRow="0" w:lastRow="0" w:firstColumn="0" w:lastColumn="0" w:noHBand="0" w:noVBand="0"/>
      </w:tblPr>
      <w:tblGrid>
        <w:gridCol w:w="10207"/>
      </w:tblGrid>
      <w:tr w:rsidR="005634F9" w:rsidRPr="005634F9" w14:paraId="2DD6E35E" w14:textId="77777777" w:rsidTr="00BC79DD">
        <w:trPr>
          <w:trHeight w:val="1923"/>
        </w:trPr>
        <w:tc>
          <w:tcPr>
            <w:tcW w:w="10207" w:type="dxa"/>
          </w:tcPr>
          <w:p w14:paraId="47AA3B91" w14:textId="77777777" w:rsidR="002454DE" w:rsidRPr="005634F9" w:rsidRDefault="002454DE" w:rsidP="00A74D9F">
            <w:pPr>
              <w:suppressAutoHyphens/>
              <w:spacing w:line="276" w:lineRule="auto"/>
              <w:ind w:firstLine="0"/>
              <w:jc w:val="right"/>
              <w:rPr>
                <w:b/>
                <w:sz w:val="24"/>
                <w:szCs w:val="24"/>
              </w:rPr>
            </w:pPr>
          </w:p>
          <w:p w14:paraId="68BC0D8E" w14:textId="77777777" w:rsidR="002454DE" w:rsidRPr="005634F9" w:rsidRDefault="002454DE" w:rsidP="00A74D9F">
            <w:pPr>
              <w:suppressAutoHyphens/>
              <w:spacing w:line="276" w:lineRule="auto"/>
              <w:ind w:firstLine="0"/>
              <w:jc w:val="center"/>
              <w:rPr>
                <w:b/>
                <w:sz w:val="24"/>
                <w:szCs w:val="24"/>
              </w:rPr>
            </w:pPr>
            <w:r w:rsidRPr="005634F9">
              <w:rPr>
                <w:b/>
                <w:sz w:val="24"/>
                <w:szCs w:val="24"/>
              </w:rPr>
              <w:t xml:space="preserve">Техническое предложение </w:t>
            </w:r>
          </w:p>
          <w:p w14:paraId="3408E777" w14:textId="1628F5D8" w:rsidR="001F1E0D" w:rsidRPr="005634F9" w:rsidRDefault="001F5242" w:rsidP="001F5242">
            <w:pPr>
              <w:suppressAutoHyphens/>
              <w:spacing w:line="276" w:lineRule="auto"/>
              <w:ind w:firstLine="0"/>
              <w:jc w:val="left"/>
              <w:rPr>
                <w:sz w:val="24"/>
                <w:szCs w:val="24"/>
              </w:rPr>
            </w:pPr>
            <w:r w:rsidRPr="005634F9">
              <w:rPr>
                <w:sz w:val="24"/>
                <w:szCs w:val="24"/>
              </w:rPr>
              <w:t xml:space="preserve">Наименование товара: Зарядная станция </w:t>
            </w:r>
            <w:r w:rsidR="00A02A29" w:rsidRPr="005634F9">
              <w:rPr>
                <w:sz w:val="24"/>
                <w:szCs w:val="24"/>
              </w:rPr>
              <w:t>постоянного</w:t>
            </w:r>
            <w:r w:rsidRPr="005634F9">
              <w:rPr>
                <w:sz w:val="24"/>
                <w:szCs w:val="24"/>
              </w:rPr>
              <w:t xml:space="preserve"> тока для электромобилей </w:t>
            </w:r>
          </w:p>
          <w:p w14:paraId="1BC0D258" w14:textId="0834D9AC" w:rsidR="001F5242" w:rsidRPr="005634F9" w:rsidRDefault="001F5242" w:rsidP="001F5242">
            <w:pPr>
              <w:suppressAutoHyphens/>
              <w:spacing w:line="276" w:lineRule="auto"/>
              <w:ind w:firstLine="0"/>
              <w:jc w:val="left"/>
              <w:rPr>
                <w:sz w:val="24"/>
                <w:szCs w:val="24"/>
              </w:rPr>
            </w:pPr>
            <w:proofErr w:type="gramStart"/>
            <w:r w:rsidRPr="005634F9">
              <w:rPr>
                <w:sz w:val="24"/>
                <w:szCs w:val="24"/>
              </w:rPr>
              <w:t xml:space="preserve">Количество:  </w:t>
            </w:r>
            <w:r w:rsidR="00A02A29" w:rsidRPr="005634F9">
              <w:rPr>
                <w:sz w:val="24"/>
                <w:szCs w:val="24"/>
              </w:rPr>
              <w:t>10</w:t>
            </w:r>
            <w:proofErr w:type="gramEnd"/>
            <w:r w:rsidRPr="005634F9">
              <w:rPr>
                <w:sz w:val="24"/>
                <w:szCs w:val="24"/>
              </w:rPr>
              <w:t xml:space="preserve">   ед.</w:t>
            </w:r>
          </w:p>
          <w:p w14:paraId="6D499CC6" w14:textId="51385535" w:rsidR="00A02A29" w:rsidRPr="005634F9" w:rsidRDefault="00A02A29" w:rsidP="001F5242">
            <w:pPr>
              <w:suppressAutoHyphens/>
              <w:spacing w:line="276" w:lineRule="auto"/>
              <w:ind w:firstLine="0"/>
              <w:jc w:val="left"/>
              <w:rPr>
                <w:sz w:val="24"/>
                <w:szCs w:val="24"/>
              </w:rPr>
            </w:pPr>
            <w:r w:rsidRPr="005634F9">
              <w:rPr>
                <w:sz w:val="24"/>
                <w:szCs w:val="24"/>
              </w:rPr>
              <w:t>Страна происхождения товара -</w:t>
            </w:r>
          </w:p>
          <w:tbl>
            <w:tblPr>
              <w:tblW w:w="9966" w:type="dxa"/>
              <w:jc w:val="center"/>
              <w:tblLook w:val="04A0" w:firstRow="1" w:lastRow="0" w:firstColumn="1" w:lastColumn="0" w:noHBand="0" w:noVBand="1"/>
            </w:tblPr>
            <w:tblGrid>
              <w:gridCol w:w="1780"/>
              <w:gridCol w:w="3160"/>
              <w:gridCol w:w="2636"/>
              <w:gridCol w:w="2379"/>
              <w:gridCol w:w="11"/>
            </w:tblGrid>
            <w:tr w:rsidR="005634F9" w:rsidRPr="005634F9" w14:paraId="5FD1261C" w14:textId="77777777" w:rsidTr="00A02A29">
              <w:trPr>
                <w:gridAfter w:val="1"/>
                <w:wAfter w:w="11" w:type="dxa"/>
                <w:trHeight w:val="330"/>
                <w:tblHeader/>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AF8B3" w14:textId="77777777" w:rsidR="00E9375F" w:rsidRPr="005634F9" w:rsidRDefault="00E9375F" w:rsidP="00D73849">
                  <w:pPr>
                    <w:ind w:left="52" w:right="402" w:firstLine="0"/>
                    <w:jc w:val="center"/>
                    <w:rPr>
                      <w:b/>
                      <w:bCs/>
                      <w:sz w:val="22"/>
                      <w:szCs w:val="22"/>
                    </w:rPr>
                  </w:pPr>
                  <w:r w:rsidRPr="005634F9">
                    <w:rPr>
                      <w:b/>
                      <w:bCs/>
                      <w:sz w:val="22"/>
                      <w:szCs w:val="22"/>
                    </w:rPr>
                    <w:t>№</w:t>
                  </w:r>
                </w:p>
                <w:p w14:paraId="36B3E53C" w14:textId="77777777" w:rsidR="00E9375F" w:rsidRPr="005634F9" w:rsidRDefault="00E9375F" w:rsidP="00D73849">
                  <w:pPr>
                    <w:ind w:left="52" w:right="402" w:firstLine="0"/>
                    <w:jc w:val="center"/>
                    <w:rPr>
                      <w:b/>
                      <w:bCs/>
                      <w:sz w:val="22"/>
                      <w:szCs w:val="22"/>
                    </w:rPr>
                  </w:pPr>
                  <w:r w:rsidRPr="005634F9">
                    <w:rPr>
                      <w:b/>
                      <w:bCs/>
                      <w:sz w:val="22"/>
                      <w:szCs w:val="22"/>
                    </w:rPr>
                    <w:t>п/п</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6E1274" w14:textId="77777777" w:rsidR="00E9375F" w:rsidRPr="005634F9" w:rsidRDefault="00E9375F" w:rsidP="00D73849">
                  <w:pPr>
                    <w:ind w:left="239" w:right="394" w:firstLine="0"/>
                    <w:jc w:val="center"/>
                    <w:rPr>
                      <w:b/>
                      <w:bCs/>
                      <w:sz w:val="22"/>
                      <w:szCs w:val="22"/>
                    </w:rPr>
                  </w:pPr>
                  <w:r w:rsidRPr="005634F9">
                    <w:rPr>
                      <w:b/>
                      <w:bCs/>
                      <w:sz w:val="22"/>
                      <w:szCs w:val="22"/>
                    </w:rPr>
                    <w:t>Технические характеристики</w:t>
                  </w:r>
                </w:p>
                <w:p w14:paraId="4FC6B5F2" w14:textId="77777777" w:rsidR="00E9375F" w:rsidRPr="005634F9" w:rsidRDefault="00E9375F" w:rsidP="00D73849">
                  <w:pPr>
                    <w:ind w:left="239" w:right="394" w:firstLine="0"/>
                    <w:jc w:val="center"/>
                    <w:rPr>
                      <w:b/>
                      <w:bCs/>
                      <w:sz w:val="22"/>
                      <w:szCs w:val="22"/>
                    </w:rPr>
                  </w:pPr>
                  <w:r w:rsidRPr="005634F9">
                    <w:rPr>
                      <w:b/>
                      <w:bCs/>
                      <w:sz w:val="22"/>
                      <w:szCs w:val="22"/>
                    </w:rPr>
                    <w:t>(наименование параметра)</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EDB89" w14:textId="76231625" w:rsidR="00E9375F" w:rsidRPr="005634F9" w:rsidRDefault="00E9375F" w:rsidP="00D73849">
                  <w:pPr>
                    <w:ind w:left="198" w:right="394" w:firstLine="0"/>
                    <w:jc w:val="center"/>
                    <w:rPr>
                      <w:b/>
                      <w:bCs/>
                      <w:sz w:val="22"/>
                      <w:szCs w:val="22"/>
                    </w:rPr>
                  </w:pPr>
                  <w:r w:rsidRPr="005634F9">
                    <w:rPr>
                      <w:b/>
                      <w:bCs/>
                      <w:sz w:val="22"/>
                      <w:szCs w:val="22"/>
                    </w:rPr>
                    <w:t>Значение параметра</w:t>
                  </w:r>
                  <w:r w:rsidR="00D9056A" w:rsidRPr="005634F9">
                    <w:rPr>
                      <w:b/>
                      <w:bCs/>
                      <w:sz w:val="22"/>
                      <w:szCs w:val="22"/>
                    </w:rPr>
                    <w:t xml:space="preserve"> (требование)</w:t>
                  </w:r>
                </w:p>
              </w:tc>
              <w:tc>
                <w:tcPr>
                  <w:tcW w:w="2379" w:type="dxa"/>
                  <w:tcBorders>
                    <w:top w:val="single" w:sz="4" w:space="0" w:color="000000"/>
                    <w:left w:val="single" w:sz="4" w:space="0" w:color="000000"/>
                    <w:bottom w:val="single" w:sz="4" w:space="0" w:color="000000"/>
                    <w:right w:val="single" w:sz="4" w:space="0" w:color="000000"/>
                  </w:tcBorders>
                </w:tcPr>
                <w:p w14:paraId="2778C959" w14:textId="478F58FE" w:rsidR="00E9375F" w:rsidRPr="005634F9" w:rsidRDefault="00E9375F" w:rsidP="00D9056A">
                  <w:pPr>
                    <w:ind w:right="45" w:firstLine="64"/>
                    <w:jc w:val="center"/>
                    <w:rPr>
                      <w:b/>
                      <w:bCs/>
                      <w:sz w:val="22"/>
                      <w:szCs w:val="22"/>
                    </w:rPr>
                  </w:pPr>
                  <w:r w:rsidRPr="005634F9">
                    <w:rPr>
                      <w:b/>
                      <w:bCs/>
                      <w:sz w:val="22"/>
                      <w:szCs w:val="22"/>
                    </w:rPr>
                    <w:t xml:space="preserve">Предлагаемые </w:t>
                  </w:r>
                  <w:r w:rsidR="00D9056A" w:rsidRPr="005634F9">
                    <w:rPr>
                      <w:b/>
                      <w:bCs/>
                      <w:sz w:val="22"/>
                      <w:szCs w:val="22"/>
                    </w:rPr>
                    <w:t>т</w:t>
                  </w:r>
                  <w:r w:rsidRPr="005634F9">
                    <w:rPr>
                      <w:b/>
                      <w:bCs/>
                      <w:sz w:val="22"/>
                      <w:szCs w:val="22"/>
                    </w:rPr>
                    <w:t>ехн</w:t>
                  </w:r>
                  <w:r w:rsidR="00BB4F84" w:rsidRPr="005634F9">
                    <w:rPr>
                      <w:b/>
                      <w:bCs/>
                      <w:sz w:val="22"/>
                      <w:szCs w:val="22"/>
                    </w:rPr>
                    <w:t xml:space="preserve">ические </w:t>
                  </w:r>
                  <w:r w:rsidRPr="005634F9">
                    <w:rPr>
                      <w:b/>
                      <w:bCs/>
                      <w:sz w:val="22"/>
                      <w:szCs w:val="22"/>
                    </w:rPr>
                    <w:t>характеристики (заполняется участником)</w:t>
                  </w:r>
                </w:p>
              </w:tc>
            </w:tr>
            <w:tr w:rsidR="005634F9" w:rsidRPr="005634F9" w14:paraId="2F7B689A" w14:textId="77777777" w:rsidTr="00A02A29">
              <w:trPr>
                <w:gridAfter w:val="1"/>
                <w:wAfter w:w="11" w:type="dxa"/>
                <w:trHeight w:val="330"/>
                <w:tblHeader/>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D4F6441" w14:textId="77777777" w:rsidR="00E9375F" w:rsidRPr="005634F9" w:rsidRDefault="00E9375F" w:rsidP="00E9375F">
                  <w:pPr>
                    <w:ind w:left="-90" w:right="394"/>
                    <w:jc w:val="center"/>
                    <w:rPr>
                      <w:b/>
                      <w:bCs/>
                      <w:sz w:val="22"/>
                      <w:szCs w:val="22"/>
                    </w:rPr>
                  </w:pPr>
                  <w:r w:rsidRPr="005634F9">
                    <w:rPr>
                      <w:b/>
                      <w:bCs/>
                      <w:sz w:val="22"/>
                      <w:szCs w:val="22"/>
                    </w:rPr>
                    <w:t>1</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69C61290" w14:textId="77777777" w:rsidR="00E9375F" w:rsidRPr="005634F9" w:rsidRDefault="00E9375F" w:rsidP="00E9375F">
                  <w:pPr>
                    <w:ind w:left="-90" w:right="394"/>
                    <w:jc w:val="center"/>
                    <w:rPr>
                      <w:b/>
                      <w:bCs/>
                      <w:sz w:val="22"/>
                      <w:szCs w:val="22"/>
                    </w:rPr>
                  </w:pPr>
                  <w:r w:rsidRPr="005634F9">
                    <w:rPr>
                      <w:b/>
                      <w:bCs/>
                      <w:sz w:val="22"/>
                      <w:szCs w:val="22"/>
                    </w:rPr>
                    <w:t>2</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6EC30F60" w14:textId="77777777" w:rsidR="00E9375F" w:rsidRPr="005634F9" w:rsidRDefault="00E9375F" w:rsidP="00E9375F">
                  <w:pPr>
                    <w:ind w:left="-90" w:right="394"/>
                    <w:jc w:val="center"/>
                    <w:rPr>
                      <w:b/>
                      <w:bCs/>
                      <w:sz w:val="22"/>
                      <w:szCs w:val="22"/>
                    </w:rPr>
                  </w:pPr>
                  <w:r w:rsidRPr="005634F9">
                    <w:rPr>
                      <w:b/>
                      <w:bCs/>
                      <w:sz w:val="22"/>
                      <w:szCs w:val="22"/>
                    </w:rPr>
                    <w:t>3</w:t>
                  </w:r>
                </w:p>
              </w:tc>
              <w:tc>
                <w:tcPr>
                  <w:tcW w:w="2379" w:type="dxa"/>
                  <w:tcBorders>
                    <w:top w:val="single" w:sz="4" w:space="0" w:color="000000"/>
                    <w:left w:val="single" w:sz="4" w:space="0" w:color="000000"/>
                    <w:bottom w:val="single" w:sz="4" w:space="0" w:color="000000"/>
                    <w:right w:val="single" w:sz="4" w:space="0" w:color="000000"/>
                  </w:tcBorders>
                </w:tcPr>
                <w:p w14:paraId="4C31D9C0" w14:textId="77777777" w:rsidR="00E9375F" w:rsidRPr="005634F9" w:rsidRDefault="00E9375F" w:rsidP="00E9375F">
                  <w:pPr>
                    <w:ind w:left="-90" w:right="394"/>
                    <w:jc w:val="center"/>
                    <w:rPr>
                      <w:b/>
                      <w:bCs/>
                      <w:sz w:val="22"/>
                      <w:szCs w:val="22"/>
                    </w:rPr>
                  </w:pPr>
                  <w:r w:rsidRPr="005634F9">
                    <w:rPr>
                      <w:b/>
                      <w:bCs/>
                      <w:sz w:val="22"/>
                      <w:szCs w:val="22"/>
                    </w:rPr>
                    <w:t>4</w:t>
                  </w:r>
                </w:p>
              </w:tc>
            </w:tr>
            <w:tr w:rsidR="005634F9" w:rsidRPr="005634F9" w14:paraId="71E0A3EF" w14:textId="77777777" w:rsidTr="00A02A29">
              <w:trPr>
                <w:trHeight w:val="351"/>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C68AB39" w14:textId="77777777" w:rsidR="00E9375F" w:rsidRPr="005634F9" w:rsidRDefault="00E9375F" w:rsidP="00E9375F">
                  <w:pPr>
                    <w:spacing w:before="120" w:after="120"/>
                    <w:ind w:left="-90" w:right="394"/>
                    <w:jc w:val="center"/>
                    <w:rPr>
                      <w:b/>
                      <w:sz w:val="22"/>
                      <w:szCs w:val="22"/>
                    </w:rPr>
                  </w:pPr>
                  <w:r w:rsidRPr="005634F9">
                    <w:rPr>
                      <w:b/>
                      <w:bCs/>
                      <w:sz w:val="22"/>
                      <w:szCs w:val="22"/>
                    </w:rPr>
                    <w:t>1.</w:t>
                  </w:r>
                </w:p>
              </w:tc>
              <w:tc>
                <w:tcPr>
                  <w:tcW w:w="5796" w:type="dxa"/>
                  <w:gridSpan w:val="2"/>
                  <w:tcBorders>
                    <w:top w:val="single" w:sz="4" w:space="0" w:color="000000"/>
                    <w:left w:val="single" w:sz="4" w:space="0" w:color="000000"/>
                    <w:bottom w:val="single" w:sz="4" w:space="0" w:color="000000"/>
                    <w:right w:val="single" w:sz="4" w:space="0" w:color="000000"/>
                  </w:tcBorders>
                  <w:shd w:val="clear" w:color="auto" w:fill="auto"/>
                </w:tcPr>
                <w:p w14:paraId="467D63ED" w14:textId="77777777" w:rsidR="00E9375F" w:rsidRPr="005634F9" w:rsidRDefault="00E9375F" w:rsidP="00E9375F">
                  <w:pPr>
                    <w:spacing w:before="120" w:after="120"/>
                    <w:ind w:left="-90" w:right="394"/>
                    <w:jc w:val="center"/>
                    <w:rPr>
                      <w:b/>
                      <w:bCs/>
                      <w:sz w:val="22"/>
                      <w:szCs w:val="22"/>
                    </w:rPr>
                  </w:pPr>
                  <w:r w:rsidRPr="005634F9">
                    <w:rPr>
                      <w:b/>
                      <w:bCs/>
                      <w:sz w:val="22"/>
                      <w:szCs w:val="22"/>
                    </w:rPr>
                    <w:t>Основные параметры</w:t>
                  </w:r>
                </w:p>
              </w:tc>
              <w:tc>
                <w:tcPr>
                  <w:tcW w:w="2390" w:type="dxa"/>
                  <w:gridSpan w:val="2"/>
                  <w:tcBorders>
                    <w:top w:val="single" w:sz="4" w:space="0" w:color="000000"/>
                    <w:left w:val="single" w:sz="4" w:space="0" w:color="000000"/>
                    <w:bottom w:val="single" w:sz="4" w:space="0" w:color="000000"/>
                    <w:right w:val="single" w:sz="4" w:space="0" w:color="000000"/>
                  </w:tcBorders>
                </w:tcPr>
                <w:p w14:paraId="536F5A1B" w14:textId="77777777" w:rsidR="00E9375F" w:rsidRPr="005634F9" w:rsidRDefault="00E9375F" w:rsidP="00E9375F">
                  <w:pPr>
                    <w:spacing w:before="120" w:after="120"/>
                    <w:ind w:left="-90" w:right="394"/>
                    <w:jc w:val="center"/>
                    <w:rPr>
                      <w:b/>
                      <w:bCs/>
                      <w:sz w:val="22"/>
                      <w:szCs w:val="22"/>
                    </w:rPr>
                  </w:pPr>
                </w:p>
              </w:tc>
            </w:tr>
            <w:tr w:rsidR="005634F9" w:rsidRPr="005634F9" w14:paraId="5A95BEBF"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1FDF7C4" w14:textId="77777777" w:rsidR="00E9375F" w:rsidRPr="005634F9" w:rsidRDefault="00E9375F" w:rsidP="00A02A29">
                  <w:pPr>
                    <w:spacing w:before="40" w:after="40" w:line="240" w:lineRule="auto"/>
                    <w:ind w:left="-90" w:right="394"/>
                    <w:jc w:val="center"/>
                    <w:rPr>
                      <w:sz w:val="22"/>
                      <w:szCs w:val="22"/>
                    </w:rPr>
                  </w:pPr>
                  <w:r w:rsidRPr="005634F9">
                    <w:rPr>
                      <w:bCs/>
                      <w:sz w:val="22"/>
                      <w:szCs w:val="22"/>
                    </w:rPr>
                    <w:t>1.1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7026E" w14:textId="77777777" w:rsidR="00E9375F" w:rsidRPr="005634F9" w:rsidRDefault="00E9375F" w:rsidP="00A02A29">
                  <w:pPr>
                    <w:spacing w:before="40" w:after="40" w:line="240" w:lineRule="auto"/>
                    <w:ind w:firstLine="0"/>
                    <w:jc w:val="center"/>
                    <w:rPr>
                      <w:sz w:val="22"/>
                      <w:szCs w:val="22"/>
                    </w:rPr>
                  </w:pPr>
                  <w:r w:rsidRPr="005634F9">
                    <w:rPr>
                      <w:sz w:val="22"/>
                      <w:szCs w:val="22"/>
                    </w:rPr>
                    <w:t>Зарядная станция постоянного тока мощностью от 60 кВт, шт.</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502D6" w14:textId="77777777" w:rsidR="00E9375F" w:rsidRPr="005634F9" w:rsidRDefault="00E9375F" w:rsidP="00A02A29">
                  <w:pPr>
                    <w:spacing w:before="40" w:after="40" w:line="240" w:lineRule="auto"/>
                    <w:ind w:left="-90" w:right="394"/>
                    <w:jc w:val="center"/>
                    <w:rPr>
                      <w:sz w:val="22"/>
                      <w:szCs w:val="22"/>
                    </w:rPr>
                  </w:pPr>
                  <w:r w:rsidRPr="005634F9">
                    <w:rPr>
                      <w:sz w:val="22"/>
                      <w:szCs w:val="22"/>
                    </w:rPr>
                    <w:t>10</w:t>
                  </w:r>
                </w:p>
              </w:tc>
              <w:tc>
                <w:tcPr>
                  <w:tcW w:w="2379" w:type="dxa"/>
                  <w:tcBorders>
                    <w:top w:val="single" w:sz="4" w:space="0" w:color="000000"/>
                    <w:left w:val="single" w:sz="4" w:space="0" w:color="000000"/>
                    <w:bottom w:val="single" w:sz="4" w:space="0" w:color="000000"/>
                    <w:right w:val="single" w:sz="4" w:space="0" w:color="000000"/>
                  </w:tcBorders>
                </w:tcPr>
                <w:p w14:paraId="690AB384" w14:textId="77777777" w:rsidR="00E9375F" w:rsidRPr="005634F9" w:rsidRDefault="00E9375F" w:rsidP="00A02A29">
                  <w:pPr>
                    <w:spacing w:before="40" w:after="40" w:line="240" w:lineRule="auto"/>
                    <w:ind w:left="-90" w:right="394"/>
                    <w:jc w:val="center"/>
                    <w:rPr>
                      <w:sz w:val="22"/>
                      <w:szCs w:val="22"/>
                    </w:rPr>
                  </w:pPr>
                </w:p>
              </w:tc>
            </w:tr>
            <w:tr w:rsidR="005634F9" w:rsidRPr="005634F9" w14:paraId="43E2E087"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DC37F87" w14:textId="77777777" w:rsidR="00E9375F" w:rsidRPr="005634F9" w:rsidRDefault="00E9375F" w:rsidP="00A02A29">
                  <w:pPr>
                    <w:spacing w:before="40" w:after="40" w:line="240" w:lineRule="auto"/>
                    <w:ind w:left="-90" w:right="394"/>
                    <w:jc w:val="center"/>
                    <w:rPr>
                      <w:sz w:val="22"/>
                      <w:szCs w:val="22"/>
                    </w:rPr>
                  </w:pPr>
                  <w:r w:rsidRPr="005634F9">
                    <w:rPr>
                      <w:bCs/>
                      <w:sz w:val="22"/>
                      <w:szCs w:val="22"/>
                    </w:rPr>
                    <w:t>1.2</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1000253A" w14:textId="12125FC8" w:rsidR="00E9375F" w:rsidRPr="005634F9" w:rsidRDefault="00E9375F" w:rsidP="00A02A29">
                  <w:pPr>
                    <w:spacing w:before="40" w:after="40" w:line="240" w:lineRule="auto"/>
                    <w:ind w:left="-59" w:right="394" w:firstLine="0"/>
                    <w:jc w:val="center"/>
                    <w:rPr>
                      <w:sz w:val="22"/>
                      <w:szCs w:val="22"/>
                    </w:rPr>
                  </w:pPr>
                  <w:r w:rsidRPr="005634F9">
                    <w:rPr>
                      <w:sz w:val="22"/>
                      <w:szCs w:val="22"/>
                    </w:rPr>
                    <w:t>Режим зарядки электромобиля</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70A0EAF9" w14:textId="77777777" w:rsidR="00E9375F" w:rsidRPr="005634F9" w:rsidRDefault="00E9375F" w:rsidP="00A02A29">
                  <w:pPr>
                    <w:spacing w:before="40" w:after="40" w:line="240" w:lineRule="auto"/>
                    <w:ind w:left="-90" w:right="394"/>
                    <w:jc w:val="center"/>
                    <w:rPr>
                      <w:sz w:val="22"/>
                      <w:szCs w:val="22"/>
                    </w:rPr>
                  </w:pPr>
                  <w:r w:rsidRPr="005634F9">
                    <w:rPr>
                      <w:sz w:val="22"/>
                      <w:szCs w:val="22"/>
                      <w:lang w:val="en-US"/>
                    </w:rPr>
                    <w:t>Mode</w:t>
                  </w:r>
                  <w:r w:rsidRPr="005634F9">
                    <w:rPr>
                      <w:sz w:val="22"/>
                      <w:szCs w:val="22"/>
                    </w:rPr>
                    <w:t>4 /</w:t>
                  </w:r>
                  <w:r w:rsidRPr="005634F9">
                    <w:rPr>
                      <w:sz w:val="22"/>
                      <w:szCs w:val="22"/>
                      <w:lang w:val="en-US"/>
                    </w:rPr>
                    <w:t xml:space="preserve"> </w:t>
                  </w:r>
                  <w:r w:rsidRPr="005634F9">
                    <w:rPr>
                      <w:sz w:val="22"/>
                      <w:szCs w:val="22"/>
                    </w:rPr>
                    <w:t>Mode 3</w:t>
                  </w:r>
                </w:p>
              </w:tc>
              <w:tc>
                <w:tcPr>
                  <w:tcW w:w="2379" w:type="dxa"/>
                  <w:tcBorders>
                    <w:top w:val="single" w:sz="4" w:space="0" w:color="000000"/>
                    <w:left w:val="single" w:sz="4" w:space="0" w:color="000000"/>
                    <w:bottom w:val="single" w:sz="4" w:space="0" w:color="000000"/>
                    <w:right w:val="single" w:sz="4" w:space="0" w:color="000000"/>
                  </w:tcBorders>
                </w:tcPr>
                <w:p w14:paraId="6863488B" w14:textId="77777777" w:rsidR="00E9375F" w:rsidRPr="005634F9" w:rsidRDefault="00E9375F" w:rsidP="00A02A29">
                  <w:pPr>
                    <w:spacing w:before="40" w:after="40" w:line="240" w:lineRule="auto"/>
                    <w:ind w:left="-90" w:right="394"/>
                    <w:jc w:val="center"/>
                    <w:rPr>
                      <w:sz w:val="22"/>
                      <w:szCs w:val="22"/>
                    </w:rPr>
                  </w:pPr>
                </w:p>
              </w:tc>
            </w:tr>
            <w:tr w:rsidR="005634F9" w:rsidRPr="005634F9" w14:paraId="34D17FCA"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1CC6153" w14:textId="77777777" w:rsidR="00E9375F" w:rsidRPr="005634F9" w:rsidRDefault="00E9375F" w:rsidP="00A02A29">
                  <w:pPr>
                    <w:spacing w:before="40" w:after="40" w:line="240" w:lineRule="auto"/>
                    <w:ind w:left="-90" w:right="394"/>
                    <w:jc w:val="center"/>
                    <w:rPr>
                      <w:sz w:val="22"/>
                      <w:szCs w:val="22"/>
                    </w:rPr>
                  </w:pPr>
                  <w:r w:rsidRPr="005634F9">
                    <w:rPr>
                      <w:bCs/>
                      <w:sz w:val="22"/>
                      <w:szCs w:val="22"/>
                    </w:rPr>
                    <w:t>1.3</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48BE9587" w14:textId="77777777" w:rsidR="00E9375F" w:rsidRPr="005634F9" w:rsidRDefault="00E9375F" w:rsidP="00A02A29">
                  <w:pPr>
                    <w:spacing w:before="40" w:after="40" w:line="240" w:lineRule="auto"/>
                    <w:ind w:left="-90" w:right="394" w:firstLine="31"/>
                    <w:jc w:val="center"/>
                    <w:rPr>
                      <w:sz w:val="22"/>
                      <w:szCs w:val="22"/>
                    </w:rPr>
                  </w:pPr>
                  <w:r w:rsidRPr="005634F9">
                    <w:rPr>
                      <w:sz w:val="22"/>
                      <w:szCs w:val="22"/>
                    </w:rPr>
                    <w:t>Выходное напряжение, не более, В</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B36EE" w14:textId="77777777" w:rsidR="00E9375F" w:rsidRPr="005634F9" w:rsidRDefault="00E9375F" w:rsidP="00A02A29">
                  <w:pPr>
                    <w:spacing w:before="40" w:after="40" w:line="240" w:lineRule="auto"/>
                    <w:ind w:left="-90" w:firstLine="6"/>
                    <w:jc w:val="center"/>
                    <w:rPr>
                      <w:sz w:val="22"/>
                      <w:szCs w:val="22"/>
                    </w:rPr>
                  </w:pPr>
                  <w:r w:rsidRPr="005634F9">
                    <w:rPr>
                      <w:sz w:val="22"/>
                      <w:szCs w:val="22"/>
                    </w:rPr>
                    <w:t>До 1000В / До 400В</w:t>
                  </w:r>
                </w:p>
              </w:tc>
              <w:tc>
                <w:tcPr>
                  <w:tcW w:w="2379" w:type="dxa"/>
                  <w:tcBorders>
                    <w:top w:val="single" w:sz="4" w:space="0" w:color="000000"/>
                    <w:left w:val="single" w:sz="4" w:space="0" w:color="000000"/>
                    <w:bottom w:val="single" w:sz="4" w:space="0" w:color="000000"/>
                    <w:right w:val="single" w:sz="4" w:space="0" w:color="000000"/>
                  </w:tcBorders>
                </w:tcPr>
                <w:p w14:paraId="5BF72EF6" w14:textId="77777777" w:rsidR="00E9375F" w:rsidRPr="005634F9" w:rsidRDefault="00E9375F" w:rsidP="00A02A29">
                  <w:pPr>
                    <w:spacing w:before="40" w:after="40" w:line="240" w:lineRule="auto"/>
                    <w:ind w:left="-90" w:right="394"/>
                    <w:jc w:val="center"/>
                    <w:rPr>
                      <w:sz w:val="22"/>
                      <w:szCs w:val="22"/>
                    </w:rPr>
                  </w:pPr>
                </w:p>
              </w:tc>
            </w:tr>
            <w:tr w:rsidR="005634F9" w:rsidRPr="005634F9" w14:paraId="6187CBDE"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4203BDA" w14:textId="77777777" w:rsidR="00E9375F" w:rsidRPr="005634F9" w:rsidRDefault="00E9375F" w:rsidP="00A02A29">
                  <w:pPr>
                    <w:spacing w:before="40" w:after="40" w:line="240" w:lineRule="auto"/>
                    <w:ind w:left="-90" w:right="394"/>
                    <w:jc w:val="center"/>
                    <w:rPr>
                      <w:sz w:val="22"/>
                      <w:szCs w:val="22"/>
                    </w:rPr>
                  </w:pPr>
                  <w:r w:rsidRPr="005634F9">
                    <w:rPr>
                      <w:bCs/>
                      <w:sz w:val="22"/>
                      <w:szCs w:val="22"/>
                    </w:rPr>
                    <w:t>1.4</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43A5015F" w14:textId="10317FDA" w:rsidR="00E9375F" w:rsidRPr="005634F9" w:rsidRDefault="00E9375F" w:rsidP="00A02A29">
                  <w:pPr>
                    <w:spacing w:before="40" w:after="40" w:line="240" w:lineRule="auto"/>
                    <w:ind w:left="-90" w:right="394" w:firstLine="90"/>
                    <w:jc w:val="center"/>
                    <w:rPr>
                      <w:sz w:val="22"/>
                      <w:szCs w:val="22"/>
                    </w:rPr>
                  </w:pPr>
                  <w:r w:rsidRPr="005634F9">
                    <w:rPr>
                      <w:sz w:val="22"/>
                      <w:szCs w:val="22"/>
                    </w:rPr>
                    <w:t>Выходной ток</w:t>
                  </w:r>
                  <w:r w:rsidR="00104C8A" w:rsidRPr="00104C8A">
                    <w:rPr>
                      <w:sz w:val="22"/>
                      <w:szCs w:val="22"/>
                    </w:rPr>
                    <w:t xml:space="preserve"> </w:t>
                  </w:r>
                  <w:r w:rsidR="00104C8A">
                    <w:rPr>
                      <w:sz w:val="22"/>
                      <w:szCs w:val="22"/>
                    </w:rPr>
                    <w:t>по</w:t>
                  </w:r>
                  <w:r w:rsidR="00104C8A" w:rsidRPr="00104C8A">
                    <w:rPr>
                      <w:sz w:val="22"/>
                      <w:szCs w:val="22"/>
                    </w:rPr>
                    <w:t xml:space="preserve"> </w:t>
                  </w:r>
                  <w:r w:rsidR="00104C8A">
                    <w:rPr>
                      <w:sz w:val="22"/>
                      <w:szCs w:val="22"/>
                      <w:lang w:val="en-US"/>
                    </w:rPr>
                    <w:t>D</w:t>
                  </w:r>
                  <w:r w:rsidR="00104C8A">
                    <w:rPr>
                      <w:sz w:val="22"/>
                      <w:szCs w:val="22"/>
                    </w:rPr>
                    <w:t>С</w:t>
                  </w:r>
                  <w:r w:rsidRPr="005634F9">
                    <w:rPr>
                      <w:sz w:val="22"/>
                      <w:szCs w:val="22"/>
                    </w:rPr>
                    <w:t xml:space="preserve">, не более, </w:t>
                  </w:r>
                  <w:proofErr w:type="gramStart"/>
                  <w:r w:rsidRPr="005634F9">
                    <w:rPr>
                      <w:sz w:val="22"/>
                      <w:szCs w:val="22"/>
                    </w:rPr>
                    <w:t>А</w:t>
                  </w:r>
                  <w:proofErr w:type="gramEnd"/>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2C3277EC" w14:textId="77777777" w:rsidR="00E9375F" w:rsidRPr="005634F9" w:rsidRDefault="00E9375F" w:rsidP="00A02A29">
                  <w:pPr>
                    <w:spacing w:before="40" w:after="40" w:line="240" w:lineRule="auto"/>
                    <w:ind w:left="-90" w:right="394"/>
                    <w:jc w:val="center"/>
                    <w:rPr>
                      <w:sz w:val="22"/>
                      <w:szCs w:val="22"/>
                    </w:rPr>
                  </w:pPr>
                  <w:r w:rsidRPr="005634F9">
                    <w:rPr>
                      <w:sz w:val="22"/>
                      <w:szCs w:val="22"/>
                    </w:rPr>
                    <w:t>170</w:t>
                  </w:r>
                </w:p>
              </w:tc>
              <w:tc>
                <w:tcPr>
                  <w:tcW w:w="2379" w:type="dxa"/>
                  <w:tcBorders>
                    <w:top w:val="single" w:sz="4" w:space="0" w:color="000000"/>
                    <w:left w:val="single" w:sz="4" w:space="0" w:color="000000"/>
                    <w:bottom w:val="single" w:sz="4" w:space="0" w:color="000000"/>
                    <w:right w:val="single" w:sz="4" w:space="0" w:color="000000"/>
                  </w:tcBorders>
                </w:tcPr>
                <w:p w14:paraId="272F6D7B" w14:textId="77777777" w:rsidR="00E9375F" w:rsidRPr="005634F9" w:rsidRDefault="00E9375F" w:rsidP="00A02A29">
                  <w:pPr>
                    <w:spacing w:before="40" w:after="40" w:line="240" w:lineRule="auto"/>
                    <w:ind w:left="-90" w:right="394"/>
                    <w:jc w:val="center"/>
                    <w:rPr>
                      <w:sz w:val="22"/>
                      <w:szCs w:val="22"/>
                    </w:rPr>
                  </w:pPr>
                </w:p>
              </w:tc>
            </w:tr>
            <w:tr w:rsidR="005634F9" w:rsidRPr="005634F9" w14:paraId="05689E1A" w14:textId="77777777" w:rsidTr="00A02A29">
              <w:trPr>
                <w:gridAfter w:val="1"/>
                <w:wAfter w:w="11" w:type="dxa"/>
                <w:trHeight w:val="985"/>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1A4E8BA" w14:textId="77777777" w:rsidR="00E9375F" w:rsidRPr="005634F9" w:rsidRDefault="00E9375F" w:rsidP="00A02A29">
                  <w:pPr>
                    <w:spacing w:before="40" w:after="40" w:line="240" w:lineRule="auto"/>
                    <w:ind w:left="-90" w:right="394"/>
                    <w:jc w:val="center"/>
                    <w:rPr>
                      <w:sz w:val="22"/>
                      <w:szCs w:val="22"/>
                    </w:rPr>
                  </w:pPr>
                  <w:r w:rsidRPr="005634F9">
                    <w:rPr>
                      <w:bCs/>
                      <w:sz w:val="22"/>
                      <w:szCs w:val="22"/>
                    </w:rPr>
                    <w:t>1.5</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1E8102AF" w14:textId="77777777" w:rsidR="00E9375F" w:rsidRPr="005634F9" w:rsidRDefault="00E9375F" w:rsidP="00A02A29">
                  <w:pPr>
                    <w:spacing w:before="40" w:after="40" w:line="240" w:lineRule="auto"/>
                    <w:ind w:firstLine="0"/>
                    <w:jc w:val="center"/>
                    <w:rPr>
                      <w:sz w:val="22"/>
                      <w:szCs w:val="22"/>
                    </w:rPr>
                  </w:pPr>
                  <w:r w:rsidRPr="005634F9">
                    <w:rPr>
                      <w:sz w:val="22"/>
                      <w:szCs w:val="22"/>
                    </w:rPr>
                    <w:t xml:space="preserve">Максимальная выходная мощность ЗС в режиме Mode4 + </w:t>
                  </w:r>
                  <w:r w:rsidRPr="005634F9">
                    <w:rPr>
                      <w:sz w:val="22"/>
                      <w:szCs w:val="22"/>
                      <w:lang w:val="en-US"/>
                    </w:rPr>
                    <w:t>Mode</w:t>
                  </w:r>
                  <w:r w:rsidRPr="005634F9">
                    <w:rPr>
                      <w:sz w:val="22"/>
                      <w:szCs w:val="22"/>
                    </w:rPr>
                    <w:t>3, кВт,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0C89E" w14:textId="77777777" w:rsidR="00E9375F" w:rsidRPr="005634F9" w:rsidRDefault="00E9375F" w:rsidP="00A02A29">
                  <w:pPr>
                    <w:spacing w:before="40" w:after="40" w:line="240" w:lineRule="auto"/>
                    <w:ind w:left="-90" w:right="394"/>
                    <w:jc w:val="center"/>
                    <w:rPr>
                      <w:sz w:val="22"/>
                      <w:szCs w:val="22"/>
                    </w:rPr>
                  </w:pPr>
                  <w:r w:rsidRPr="005634F9">
                    <w:rPr>
                      <w:sz w:val="22"/>
                      <w:szCs w:val="22"/>
                    </w:rPr>
                    <w:t xml:space="preserve">82 </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742D3574" w14:textId="77777777" w:rsidR="00E9375F" w:rsidRPr="005634F9" w:rsidRDefault="00E9375F" w:rsidP="00A02A29">
                  <w:pPr>
                    <w:spacing w:before="40" w:after="40" w:line="240" w:lineRule="auto"/>
                    <w:ind w:left="-90" w:right="394"/>
                    <w:jc w:val="center"/>
                    <w:rPr>
                      <w:sz w:val="22"/>
                      <w:szCs w:val="22"/>
                    </w:rPr>
                  </w:pPr>
                </w:p>
              </w:tc>
            </w:tr>
            <w:tr w:rsidR="005634F9" w:rsidRPr="005634F9" w14:paraId="4FAA598A" w14:textId="77777777" w:rsidTr="00A02A29">
              <w:trPr>
                <w:gridAfter w:val="1"/>
                <w:wAfter w:w="11" w:type="dxa"/>
                <w:trHeight w:val="519"/>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98601C5" w14:textId="77777777" w:rsidR="00E9375F" w:rsidRPr="005634F9" w:rsidRDefault="00E9375F" w:rsidP="00A02A29">
                  <w:pPr>
                    <w:spacing w:before="40" w:after="40" w:line="240" w:lineRule="auto"/>
                    <w:ind w:left="-90" w:right="394"/>
                    <w:jc w:val="center"/>
                    <w:rPr>
                      <w:bCs/>
                      <w:sz w:val="22"/>
                      <w:szCs w:val="22"/>
                    </w:rPr>
                  </w:pPr>
                  <w:r w:rsidRPr="005634F9">
                    <w:rPr>
                      <w:bCs/>
                      <w:sz w:val="22"/>
                      <w:szCs w:val="22"/>
                    </w:rPr>
                    <w:t>1.6</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44FEB07E" w14:textId="77777777" w:rsidR="00E9375F" w:rsidRPr="005634F9" w:rsidRDefault="00E9375F" w:rsidP="00A02A29">
                  <w:pPr>
                    <w:spacing w:before="40" w:after="40" w:line="240" w:lineRule="auto"/>
                    <w:ind w:left="-90" w:right="394"/>
                    <w:jc w:val="center"/>
                    <w:rPr>
                      <w:sz w:val="22"/>
                      <w:szCs w:val="22"/>
                    </w:rPr>
                  </w:pPr>
                  <w:r w:rsidRPr="005634F9">
                    <w:rPr>
                      <w:sz w:val="22"/>
                      <w:szCs w:val="22"/>
                    </w:rPr>
                    <w:t>Частота питания, Гц</w:t>
                  </w:r>
                </w:p>
              </w:tc>
              <w:tc>
                <w:tcPr>
                  <w:tcW w:w="2636" w:type="dxa"/>
                  <w:tcBorders>
                    <w:top w:val="single" w:sz="4" w:space="0" w:color="000000"/>
                    <w:left w:val="single" w:sz="4" w:space="0" w:color="000000"/>
                    <w:bottom w:val="single" w:sz="4" w:space="0" w:color="000000"/>
                    <w:right w:val="single" w:sz="4" w:space="0" w:color="000000"/>
                  </w:tcBorders>
                  <w:shd w:val="clear" w:color="auto" w:fill="auto"/>
                </w:tcPr>
                <w:p w14:paraId="79C5A803" w14:textId="77777777" w:rsidR="00E9375F" w:rsidRPr="005634F9" w:rsidRDefault="00E9375F" w:rsidP="00A02A29">
                  <w:pPr>
                    <w:spacing w:before="40" w:after="40" w:line="240" w:lineRule="auto"/>
                    <w:ind w:left="-90" w:right="394"/>
                    <w:jc w:val="center"/>
                    <w:rPr>
                      <w:sz w:val="22"/>
                      <w:szCs w:val="22"/>
                    </w:rPr>
                  </w:pPr>
                  <w:r w:rsidRPr="005634F9">
                    <w:rPr>
                      <w:sz w:val="22"/>
                      <w:szCs w:val="22"/>
                    </w:rPr>
                    <w:t>50</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2ECB7DEB" w14:textId="77777777" w:rsidR="00E9375F" w:rsidRPr="005634F9" w:rsidRDefault="00E9375F" w:rsidP="00A02A29">
                  <w:pPr>
                    <w:spacing w:before="40" w:after="40" w:line="240" w:lineRule="auto"/>
                    <w:ind w:left="-90" w:right="394"/>
                    <w:jc w:val="center"/>
                    <w:rPr>
                      <w:sz w:val="22"/>
                      <w:szCs w:val="22"/>
                    </w:rPr>
                  </w:pPr>
                </w:p>
              </w:tc>
            </w:tr>
            <w:tr w:rsidR="005634F9" w:rsidRPr="005634F9" w14:paraId="4878CDCA" w14:textId="77777777" w:rsidTr="00A02A29">
              <w:trPr>
                <w:gridAfter w:val="1"/>
                <w:wAfter w:w="11" w:type="dxa"/>
                <w:trHeight w:val="487"/>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539F3AD" w14:textId="77777777" w:rsidR="00E9375F" w:rsidRPr="005634F9" w:rsidRDefault="00E9375F" w:rsidP="00A02A29">
                  <w:pPr>
                    <w:spacing w:before="40" w:after="40" w:line="240" w:lineRule="auto"/>
                    <w:ind w:left="-90" w:right="394"/>
                    <w:jc w:val="center"/>
                    <w:rPr>
                      <w:bCs/>
                      <w:sz w:val="22"/>
                      <w:szCs w:val="22"/>
                    </w:rPr>
                  </w:pPr>
                  <w:r w:rsidRPr="005634F9">
                    <w:rPr>
                      <w:bCs/>
                      <w:sz w:val="22"/>
                      <w:szCs w:val="22"/>
                      <w:lang w:val="en-US"/>
                    </w:rPr>
                    <w:t>1</w:t>
                  </w:r>
                  <w:r w:rsidRPr="005634F9">
                    <w:rPr>
                      <w:bCs/>
                      <w:sz w:val="22"/>
                      <w:szCs w:val="22"/>
                    </w:rPr>
                    <w:t>.7</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2B4606F2" w14:textId="77777777" w:rsidR="00E9375F" w:rsidRPr="005634F9" w:rsidRDefault="00E9375F" w:rsidP="00A02A29">
                  <w:pPr>
                    <w:spacing w:before="40" w:after="40" w:line="240" w:lineRule="auto"/>
                    <w:ind w:right="17" w:firstLine="0"/>
                    <w:jc w:val="center"/>
                    <w:rPr>
                      <w:sz w:val="22"/>
                      <w:szCs w:val="22"/>
                    </w:rPr>
                  </w:pPr>
                  <w:r w:rsidRPr="005634F9">
                    <w:rPr>
                      <w:sz w:val="22"/>
                      <w:szCs w:val="22"/>
                    </w:rPr>
                    <w:t>Количество коннекторов постоянного тока,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53640" w14:textId="77777777" w:rsidR="00E9375F" w:rsidRPr="005634F9" w:rsidRDefault="00E9375F" w:rsidP="00A02A29">
                  <w:pPr>
                    <w:spacing w:before="40" w:after="40" w:line="240" w:lineRule="auto"/>
                    <w:ind w:left="-90" w:right="394"/>
                    <w:jc w:val="center"/>
                    <w:rPr>
                      <w:sz w:val="22"/>
                      <w:szCs w:val="22"/>
                    </w:rPr>
                  </w:pPr>
                  <w:r w:rsidRPr="005634F9">
                    <w:rPr>
                      <w:sz w:val="22"/>
                      <w:szCs w:val="22"/>
                    </w:rPr>
                    <w:t>2</w:t>
                  </w:r>
                </w:p>
              </w:tc>
              <w:tc>
                <w:tcPr>
                  <w:tcW w:w="2379" w:type="dxa"/>
                  <w:tcBorders>
                    <w:top w:val="single" w:sz="4" w:space="0" w:color="000000"/>
                    <w:left w:val="single" w:sz="4" w:space="0" w:color="000000"/>
                    <w:bottom w:val="single" w:sz="4" w:space="0" w:color="000000"/>
                    <w:right w:val="single" w:sz="4" w:space="0" w:color="000000"/>
                  </w:tcBorders>
                </w:tcPr>
                <w:p w14:paraId="697F01E6" w14:textId="77777777" w:rsidR="00E9375F" w:rsidRPr="005634F9" w:rsidRDefault="00E9375F" w:rsidP="00A02A29">
                  <w:pPr>
                    <w:spacing w:before="40" w:after="40" w:line="240" w:lineRule="auto"/>
                    <w:ind w:left="-90" w:right="394"/>
                    <w:jc w:val="center"/>
                    <w:rPr>
                      <w:sz w:val="22"/>
                      <w:szCs w:val="22"/>
                    </w:rPr>
                  </w:pPr>
                </w:p>
              </w:tc>
            </w:tr>
            <w:tr w:rsidR="005634F9" w:rsidRPr="005634F9" w14:paraId="422D164F" w14:textId="77777777" w:rsidTr="00A02A29">
              <w:trPr>
                <w:gridAfter w:val="1"/>
                <w:wAfter w:w="11" w:type="dxa"/>
                <w:trHeight w:val="487"/>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D7B942D" w14:textId="77777777" w:rsidR="00E9375F" w:rsidRPr="005634F9" w:rsidRDefault="00E9375F" w:rsidP="00A02A29">
                  <w:pPr>
                    <w:spacing w:before="40" w:after="40" w:line="240" w:lineRule="auto"/>
                    <w:ind w:left="-90" w:right="394"/>
                    <w:jc w:val="center"/>
                    <w:rPr>
                      <w:bCs/>
                      <w:sz w:val="22"/>
                      <w:szCs w:val="22"/>
                      <w:lang w:val="en-US"/>
                    </w:rPr>
                  </w:pPr>
                  <w:r w:rsidRPr="005634F9">
                    <w:rPr>
                      <w:bCs/>
                      <w:sz w:val="22"/>
                      <w:szCs w:val="22"/>
                      <w:lang w:val="en-US"/>
                    </w:rPr>
                    <w:t>1.8</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68F05B5C" w14:textId="77777777" w:rsidR="00E9375F" w:rsidRPr="005634F9" w:rsidRDefault="00E9375F" w:rsidP="00A02A29">
                  <w:pPr>
                    <w:spacing w:before="40" w:after="40" w:line="240" w:lineRule="auto"/>
                    <w:ind w:left="-90" w:right="394" w:firstLine="52"/>
                    <w:jc w:val="center"/>
                    <w:rPr>
                      <w:sz w:val="22"/>
                      <w:szCs w:val="22"/>
                    </w:rPr>
                  </w:pPr>
                  <w:r w:rsidRPr="005634F9">
                    <w:rPr>
                      <w:sz w:val="22"/>
                      <w:szCs w:val="22"/>
                    </w:rPr>
                    <w:t>Количество разъемов переменного тока</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DD088" w14:textId="77777777" w:rsidR="00E9375F" w:rsidRPr="005634F9" w:rsidRDefault="00E9375F" w:rsidP="00A02A29">
                  <w:pPr>
                    <w:spacing w:before="40" w:after="40" w:line="240" w:lineRule="auto"/>
                    <w:ind w:left="-90" w:right="394"/>
                    <w:jc w:val="center"/>
                    <w:rPr>
                      <w:sz w:val="22"/>
                      <w:szCs w:val="22"/>
                    </w:rPr>
                  </w:pPr>
                  <w:r w:rsidRPr="005634F9">
                    <w:rPr>
                      <w:sz w:val="22"/>
                      <w:szCs w:val="22"/>
                    </w:rPr>
                    <w:t>1</w:t>
                  </w:r>
                </w:p>
              </w:tc>
              <w:tc>
                <w:tcPr>
                  <w:tcW w:w="2379" w:type="dxa"/>
                  <w:tcBorders>
                    <w:top w:val="single" w:sz="4" w:space="0" w:color="000000"/>
                    <w:left w:val="single" w:sz="4" w:space="0" w:color="000000"/>
                    <w:bottom w:val="single" w:sz="4" w:space="0" w:color="000000"/>
                    <w:right w:val="single" w:sz="4" w:space="0" w:color="000000"/>
                  </w:tcBorders>
                </w:tcPr>
                <w:p w14:paraId="2965D1C4" w14:textId="77777777" w:rsidR="00E9375F" w:rsidRPr="005634F9" w:rsidRDefault="00E9375F" w:rsidP="00A02A29">
                  <w:pPr>
                    <w:spacing w:before="40" w:after="40" w:line="240" w:lineRule="auto"/>
                    <w:ind w:left="-90" w:right="394"/>
                    <w:jc w:val="center"/>
                    <w:rPr>
                      <w:sz w:val="22"/>
                      <w:szCs w:val="22"/>
                    </w:rPr>
                  </w:pPr>
                </w:p>
              </w:tc>
            </w:tr>
            <w:tr w:rsidR="005634F9" w:rsidRPr="005634F9" w14:paraId="306E1F31" w14:textId="77777777" w:rsidTr="00A02A29">
              <w:trPr>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6BDA0D3" w14:textId="77777777" w:rsidR="00E9375F" w:rsidRPr="005634F9" w:rsidRDefault="00E9375F" w:rsidP="00A02A29">
                  <w:pPr>
                    <w:spacing w:before="40" w:after="40" w:line="240" w:lineRule="auto"/>
                    <w:ind w:left="-90" w:right="394"/>
                    <w:jc w:val="center"/>
                    <w:rPr>
                      <w:b/>
                      <w:bCs/>
                      <w:sz w:val="22"/>
                      <w:szCs w:val="22"/>
                    </w:rPr>
                  </w:pPr>
                  <w:r w:rsidRPr="005634F9">
                    <w:rPr>
                      <w:b/>
                      <w:bCs/>
                      <w:sz w:val="22"/>
                      <w:szCs w:val="22"/>
                    </w:rPr>
                    <w:t>2.</w:t>
                  </w:r>
                </w:p>
              </w:tc>
              <w:tc>
                <w:tcPr>
                  <w:tcW w:w="5796" w:type="dxa"/>
                  <w:gridSpan w:val="2"/>
                  <w:tcBorders>
                    <w:top w:val="single" w:sz="4" w:space="0" w:color="000000"/>
                    <w:left w:val="single" w:sz="4" w:space="0" w:color="000000"/>
                    <w:bottom w:val="single" w:sz="4" w:space="0" w:color="000000"/>
                    <w:right w:val="single" w:sz="4" w:space="0" w:color="000000"/>
                  </w:tcBorders>
                  <w:shd w:val="clear" w:color="auto" w:fill="auto"/>
                </w:tcPr>
                <w:p w14:paraId="43CFAD79" w14:textId="77777777" w:rsidR="00E9375F" w:rsidRPr="005634F9" w:rsidRDefault="00E9375F" w:rsidP="00A02A29">
                  <w:pPr>
                    <w:spacing w:before="40" w:after="40" w:line="240" w:lineRule="auto"/>
                    <w:ind w:left="-90" w:right="394"/>
                    <w:jc w:val="center"/>
                    <w:rPr>
                      <w:b/>
                      <w:bCs/>
                      <w:sz w:val="22"/>
                      <w:szCs w:val="22"/>
                    </w:rPr>
                  </w:pPr>
                  <w:r w:rsidRPr="005634F9">
                    <w:rPr>
                      <w:b/>
                      <w:bCs/>
                      <w:sz w:val="22"/>
                      <w:szCs w:val="22"/>
                    </w:rPr>
                    <w:t>Требования к разъемам, кабелям и параметрам заряда</w:t>
                  </w:r>
                </w:p>
              </w:tc>
              <w:tc>
                <w:tcPr>
                  <w:tcW w:w="2390" w:type="dxa"/>
                  <w:gridSpan w:val="2"/>
                  <w:tcBorders>
                    <w:top w:val="single" w:sz="4" w:space="0" w:color="000000"/>
                    <w:left w:val="single" w:sz="4" w:space="0" w:color="000000"/>
                    <w:bottom w:val="single" w:sz="4" w:space="0" w:color="000000"/>
                    <w:right w:val="single" w:sz="4" w:space="0" w:color="000000"/>
                  </w:tcBorders>
                </w:tcPr>
                <w:p w14:paraId="113EC73D" w14:textId="77777777" w:rsidR="00E9375F" w:rsidRPr="005634F9" w:rsidRDefault="00E9375F" w:rsidP="00A02A29">
                  <w:pPr>
                    <w:spacing w:before="40" w:after="40" w:line="240" w:lineRule="auto"/>
                    <w:ind w:left="-90" w:right="394"/>
                    <w:jc w:val="center"/>
                    <w:rPr>
                      <w:b/>
                      <w:bCs/>
                      <w:sz w:val="22"/>
                      <w:szCs w:val="22"/>
                    </w:rPr>
                  </w:pPr>
                </w:p>
              </w:tc>
            </w:tr>
            <w:tr w:rsidR="005634F9" w:rsidRPr="005634F9" w14:paraId="002BB44A"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BAF5ED7" w14:textId="77777777" w:rsidR="00E9375F" w:rsidRPr="005634F9" w:rsidRDefault="00E9375F" w:rsidP="00A02A29">
                  <w:pPr>
                    <w:spacing w:before="40" w:after="40" w:line="240" w:lineRule="auto"/>
                    <w:ind w:left="-90" w:right="394"/>
                    <w:jc w:val="center"/>
                    <w:rPr>
                      <w:sz w:val="22"/>
                      <w:szCs w:val="22"/>
                    </w:rPr>
                  </w:pPr>
                  <w:r w:rsidRPr="005634F9">
                    <w:rPr>
                      <w:sz w:val="22"/>
                      <w:szCs w:val="22"/>
                    </w:rPr>
                    <w:t>2.1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60EE2" w14:textId="77777777" w:rsidR="00E9375F" w:rsidRPr="005634F9" w:rsidRDefault="00E9375F" w:rsidP="00A02A29">
                  <w:pPr>
                    <w:spacing w:before="40" w:after="40" w:line="240" w:lineRule="auto"/>
                    <w:ind w:left="-90" w:right="17" w:firstLine="52"/>
                    <w:jc w:val="center"/>
                    <w:rPr>
                      <w:sz w:val="22"/>
                      <w:szCs w:val="22"/>
                    </w:rPr>
                  </w:pPr>
                  <w:r w:rsidRPr="005634F9">
                    <w:rPr>
                      <w:sz w:val="22"/>
                      <w:szCs w:val="22"/>
                    </w:rPr>
                    <w:t xml:space="preserve">Зарядная розетка </w:t>
                  </w:r>
                  <w:r w:rsidRPr="005634F9">
                    <w:rPr>
                      <w:b/>
                      <w:bCs/>
                      <w:sz w:val="22"/>
                      <w:szCs w:val="22"/>
                    </w:rPr>
                    <w:t>T</w:t>
                  </w:r>
                  <w:r w:rsidRPr="005634F9">
                    <w:rPr>
                      <w:b/>
                      <w:bCs/>
                      <w:sz w:val="22"/>
                      <w:szCs w:val="22"/>
                      <w:lang w:val="en-US"/>
                    </w:rPr>
                    <w:t>ype2</w:t>
                  </w:r>
                  <w:r w:rsidRPr="005634F9">
                    <w:rPr>
                      <w:sz w:val="22"/>
                      <w:szCs w:val="22"/>
                      <w:lang w:val="en-US"/>
                    </w:rPr>
                    <w:t>,</w:t>
                  </w:r>
                  <w:r w:rsidRPr="005634F9">
                    <w:rPr>
                      <w:sz w:val="22"/>
                      <w:szCs w:val="22"/>
                    </w:rPr>
                    <w:t xml:space="preserve"> шт.,</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5D774" w14:textId="77777777" w:rsidR="00E9375F" w:rsidRPr="005634F9" w:rsidRDefault="00E9375F" w:rsidP="00A02A29">
                  <w:pPr>
                    <w:spacing w:before="40" w:after="40" w:line="240" w:lineRule="auto"/>
                    <w:ind w:left="-90" w:right="394"/>
                    <w:jc w:val="center"/>
                    <w:rPr>
                      <w:sz w:val="22"/>
                      <w:szCs w:val="22"/>
                    </w:rPr>
                  </w:pPr>
                  <w:r w:rsidRPr="005634F9">
                    <w:rPr>
                      <w:sz w:val="22"/>
                      <w:szCs w:val="22"/>
                    </w:rPr>
                    <w:t>1</w:t>
                  </w:r>
                </w:p>
              </w:tc>
              <w:tc>
                <w:tcPr>
                  <w:tcW w:w="2379" w:type="dxa"/>
                  <w:tcBorders>
                    <w:top w:val="single" w:sz="4" w:space="0" w:color="000000"/>
                    <w:left w:val="single" w:sz="4" w:space="0" w:color="000000"/>
                    <w:bottom w:val="single" w:sz="4" w:space="0" w:color="000000"/>
                    <w:right w:val="single" w:sz="4" w:space="0" w:color="000000"/>
                  </w:tcBorders>
                </w:tcPr>
                <w:p w14:paraId="372777CD" w14:textId="77777777" w:rsidR="00E9375F" w:rsidRPr="005634F9" w:rsidRDefault="00E9375F" w:rsidP="00A02A29">
                  <w:pPr>
                    <w:spacing w:before="40" w:after="40" w:line="240" w:lineRule="auto"/>
                    <w:ind w:left="-90" w:right="394"/>
                    <w:jc w:val="center"/>
                    <w:rPr>
                      <w:sz w:val="22"/>
                      <w:szCs w:val="22"/>
                    </w:rPr>
                  </w:pPr>
                </w:p>
              </w:tc>
            </w:tr>
            <w:tr w:rsidR="005634F9" w:rsidRPr="005634F9" w14:paraId="4C73E853"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7B032EE" w14:textId="77777777" w:rsidR="00E9375F" w:rsidRPr="00104C8A" w:rsidRDefault="00E9375F" w:rsidP="00A02A29">
                  <w:pPr>
                    <w:spacing w:before="40" w:after="40" w:line="240" w:lineRule="auto"/>
                    <w:ind w:left="-90" w:right="394"/>
                    <w:jc w:val="center"/>
                    <w:rPr>
                      <w:sz w:val="22"/>
                      <w:szCs w:val="22"/>
                    </w:rPr>
                  </w:pPr>
                  <w:r w:rsidRPr="00104C8A">
                    <w:rPr>
                      <w:sz w:val="22"/>
                      <w:szCs w:val="22"/>
                    </w:rPr>
                    <w:t>2.1.1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9EA935" w14:textId="08A9A020" w:rsidR="00E9375F" w:rsidRPr="00104C8A" w:rsidRDefault="00E9375F" w:rsidP="00A02A29">
                  <w:pPr>
                    <w:spacing w:before="40" w:after="40" w:line="240" w:lineRule="auto"/>
                    <w:ind w:left="-90" w:right="17" w:firstLine="52"/>
                    <w:jc w:val="center"/>
                    <w:rPr>
                      <w:bCs/>
                      <w:sz w:val="22"/>
                      <w:szCs w:val="22"/>
                    </w:rPr>
                  </w:pPr>
                  <w:r w:rsidRPr="00104C8A">
                    <w:rPr>
                      <w:sz w:val="22"/>
                      <w:szCs w:val="22"/>
                    </w:rPr>
                    <w:t xml:space="preserve">Электрическое напряжение, </w:t>
                  </w:r>
                  <w:r w:rsidR="00104C8A" w:rsidRPr="00104C8A">
                    <w:rPr>
                      <w:snapToGrid/>
                      <w:sz w:val="22"/>
                      <w:szCs w:val="22"/>
                    </w:rPr>
                    <w:t xml:space="preserve">розетка </w:t>
                  </w:r>
                  <w:r w:rsidR="00104C8A" w:rsidRPr="00104C8A">
                    <w:rPr>
                      <w:b/>
                      <w:bCs/>
                      <w:snapToGrid/>
                      <w:sz w:val="22"/>
                      <w:szCs w:val="22"/>
                    </w:rPr>
                    <w:t>T</w:t>
                  </w:r>
                  <w:proofErr w:type="spellStart"/>
                  <w:r w:rsidR="00104C8A" w:rsidRPr="00104C8A">
                    <w:rPr>
                      <w:b/>
                      <w:bCs/>
                      <w:snapToGrid/>
                      <w:sz w:val="22"/>
                      <w:szCs w:val="22"/>
                      <w:lang w:val="en-US"/>
                    </w:rPr>
                    <w:t>ype</w:t>
                  </w:r>
                  <w:proofErr w:type="spellEnd"/>
                  <w:r w:rsidR="00104C8A" w:rsidRPr="00104C8A">
                    <w:rPr>
                      <w:b/>
                      <w:bCs/>
                      <w:snapToGrid/>
                      <w:sz w:val="22"/>
                      <w:szCs w:val="22"/>
                    </w:rPr>
                    <w:t>2</w:t>
                  </w:r>
                  <w:r w:rsidR="00104C8A" w:rsidRPr="00104C8A">
                    <w:rPr>
                      <w:b/>
                      <w:bCs/>
                      <w:snapToGrid/>
                      <w:sz w:val="22"/>
                      <w:szCs w:val="22"/>
                    </w:rPr>
                    <w:t xml:space="preserve">, </w:t>
                  </w:r>
                  <w:r w:rsidRPr="00104C8A">
                    <w:rPr>
                      <w:sz w:val="22"/>
                      <w:szCs w:val="22"/>
                    </w:rPr>
                    <w:t>В</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E28D3" w14:textId="77777777" w:rsidR="00E9375F" w:rsidRPr="00104C8A" w:rsidRDefault="00E9375F" w:rsidP="00A02A29">
                  <w:pPr>
                    <w:spacing w:before="40" w:after="40" w:line="240" w:lineRule="auto"/>
                    <w:ind w:left="-90" w:right="394"/>
                    <w:jc w:val="center"/>
                    <w:rPr>
                      <w:sz w:val="22"/>
                      <w:szCs w:val="22"/>
                      <w:lang w:val="en-US"/>
                    </w:rPr>
                  </w:pPr>
                  <w:r w:rsidRPr="00104C8A">
                    <w:rPr>
                      <w:sz w:val="22"/>
                      <w:szCs w:val="22"/>
                      <w:lang w:val="en-US"/>
                    </w:rPr>
                    <w:t>380</w:t>
                  </w:r>
                </w:p>
              </w:tc>
              <w:tc>
                <w:tcPr>
                  <w:tcW w:w="2379" w:type="dxa"/>
                  <w:tcBorders>
                    <w:top w:val="single" w:sz="4" w:space="0" w:color="000000"/>
                    <w:left w:val="single" w:sz="4" w:space="0" w:color="000000"/>
                    <w:bottom w:val="single" w:sz="4" w:space="0" w:color="000000"/>
                    <w:right w:val="single" w:sz="4" w:space="0" w:color="000000"/>
                  </w:tcBorders>
                </w:tcPr>
                <w:p w14:paraId="120106F0" w14:textId="77777777" w:rsidR="00E9375F" w:rsidRPr="005634F9" w:rsidRDefault="00E9375F" w:rsidP="00A02A29">
                  <w:pPr>
                    <w:spacing w:before="40" w:after="40" w:line="240" w:lineRule="auto"/>
                    <w:ind w:left="-90" w:right="394"/>
                    <w:jc w:val="center"/>
                    <w:rPr>
                      <w:sz w:val="22"/>
                      <w:szCs w:val="22"/>
                    </w:rPr>
                  </w:pPr>
                </w:p>
              </w:tc>
            </w:tr>
            <w:tr w:rsidR="005634F9" w:rsidRPr="005634F9" w14:paraId="40C101D5"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5A48867" w14:textId="77777777" w:rsidR="00E9375F" w:rsidRPr="00104C8A" w:rsidRDefault="00E9375F" w:rsidP="00A02A29">
                  <w:pPr>
                    <w:spacing w:before="40" w:after="40" w:line="240" w:lineRule="auto"/>
                    <w:ind w:left="-90" w:right="394"/>
                    <w:jc w:val="center"/>
                    <w:rPr>
                      <w:sz w:val="22"/>
                      <w:szCs w:val="22"/>
                    </w:rPr>
                  </w:pPr>
                  <w:r w:rsidRPr="00104C8A">
                    <w:rPr>
                      <w:sz w:val="22"/>
                      <w:szCs w:val="22"/>
                    </w:rPr>
                    <w:t>2.1.2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119F7F" w14:textId="29A2EE37" w:rsidR="00E9375F" w:rsidRPr="00104C8A" w:rsidRDefault="00E9375F" w:rsidP="00A02A29">
                  <w:pPr>
                    <w:spacing w:before="40" w:after="40" w:line="240" w:lineRule="auto"/>
                    <w:ind w:left="-90" w:right="17" w:firstLine="52"/>
                    <w:jc w:val="center"/>
                    <w:rPr>
                      <w:sz w:val="22"/>
                      <w:szCs w:val="22"/>
                    </w:rPr>
                  </w:pPr>
                  <w:r w:rsidRPr="00104C8A">
                    <w:rPr>
                      <w:sz w:val="22"/>
                      <w:szCs w:val="22"/>
                    </w:rPr>
                    <w:t xml:space="preserve">Сила электрического тока, </w:t>
                  </w:r>
                  <w:r w:rsidR="00104C8A" w:rsidRPr="00104C8A">
                    <w:rPr>
                      <w:snapToGrid/>
                      <w:sz w:val="22"/>
                      <w:szCs w:val="22"/>
                    </w:rPr>
                    <w:t xml:space="preserve">розетка </w:t>
                  </w:r>
                  <w:r w:rsidR="00104C8A" w:rsidRPr="00104C8A">
                    <w:rPr>
                      <w:b/>
                      <w:bCs/>
                      <w:snapToGrid/>
                      <w:sz w:val="22"/>
                      <w:szCs w:val="22"/>
                    </w:rPr>
                    <w:t>T</w:t>
                  </w:r>
                  <w:proofErr w:type="spellStart"/>
                  <w:r w:rsidR="00104C8A" w:rsidRPr="00104C8A">
                    <w:rPr>
                      <w:b/>
                      <w:bCs/>
                      <w:snapToGrid/>
                      <w:sz w:val="22"/>
                      <w:szCs w:val="22"/>
                      <w:lang w:val="en-US"/>
                    </w:rPr>
                    <w:t>ype</w:t>
                  </w:r>
                  <w:proofErr w:type="spellEnd"/>
                  <w:r w:rsidR="00104C8A" w:rsidRPr="00104C8A">
                    <w:rPr>
                      <w:b/>
                      <w:bCs/>
                      <w:snapToGrid/>
                      <w:sz w:val="22"/>
                      <w:szCs w:val="22"/>
                    </w:rPr>
                    <w:t>2</w:t>
                  </w:r>
                  <w:r w:rsidR="00104C8A" w:rsidRPr="00104C8A">
                    <w:rPr>
                      <w:b/>
                      <w:bCs/>
                      <w:snapToGrid/>
                      <w:sz w:val="22"/>
                      <w:szCs w:val="22"/>
                    </w:rPr>
                    <w:t xml:space="preserve">, </w:t>
                  </w:r>
                  <w:r w:rsidRPr="00104C8A">
                    <w:rPr>
                      <w:sz w:val="22"/>
                      <w:szCs w:val="22"/>
                    </w:rPr>
                    <w:t>А,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0C14D" w14:textId="77777777" w:rsidR="00E9375F" w:rsidRPr="00104C8A" w:rsidRDefault="00E9375F" w:rsidP="00A02A29">
                  <w:pPr>
                    <w:spacing w:before="40" w:after="40" w:line="240" w:lineRule="auto"/>
                    <w:ind w:left="-90" w:right="394"/>
                    <w:jc w:val="center"/>
                    <w:rPr>
                      <w:sz w:val="22"/>
                      <w:szCs w:val="22"/>
                      <w:lang w:val="en-US"/>
                    </w:rPr>
                  </w:pPr>
                  <w:r w:rsidRPr="00104C8A">
                    <w:rPr>
                      <w:sz w:val="22"/>
                      <w:szCs w:val="22"/>
                      <w:lang w:val="en-US"/>
                    </w:rPr>
                    <w:t>32</w:t>
                  </w:r>
                </w:p>
              </w:tc>
              <w:tc>
                <w:tcPr>
                  <w:tcW w:w="2379" w:type="dxa"/>
                  <w:tcBorders>
                    <w:top w:val="single" w:sz="4" w:space="0" w:color="000000"/>
                    <w:left w:val="single" w:sz="4" w:space="0" w:color="000000"/>
                    <w:bottom w:val="single" w:sz="4" w:space="0" w:color="000000"/>
                    <w:right w:val="single" w:sz="4" w:space="0" w:color="000000"/>
                  </w:tcBorders>
                </w:tcPr>
                <w:p w14:paraId="6AA46B9B" w14:textId="77777777" w:rsidR="00E9375F" w:rsidRPr="005634F9" w:rsidRDefault="00E9375F" w:rsidP="00A02A29">
                  <w:pPr>
                    <w:spacing w:before="40" w:after="40" w:line="240" w:lineRule="auto"/>
                    <w:ind w:left="-90" w:right="394"/>
                    <w:jc w:val="center"/>
                    <w:rPr>
                      <w:sz w:val="22"/>
                      <w:szCs w:val="22"/>
                    </w:rPr>
                  </w:pPr>
                </w:p>
              </w:tc>
            </w:tr>
            <w:tr w:rsidR="005634F9" w:rsidRPr="005634F9" w14:paraId="5AAC30D8"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7703121" w14:textId="77777777" w:rsidR="00E9375F" w:rsidRPr="00104C8A" w:rsidRDefault="00E9375F" w:rsidP="00A02A29">
                  <w:pPr>
                    <w:spacing w:before="40" w:after="40" w:line="240" w:lineRule="auto"/>
                    <w:ind w:left="-90" w:right="394"/>
                    <w:jc w:val="center"/>
                    <w:rPr>
                      <w:sz w:val="22"/>
                      <w:szCs w:val="22"/>
                    </w:rPr>
                  </w:pPr>
                  <w:r w:rsidRPr="00104C8A">
                    <w:rPr>
                      <w:sz w:val="22"/>
                      <w:szCs w:val="22"/>
                    </w:rPr>
                    <w:t>2.1.3</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199648" w14:textId="77777777" w:rsidR="00E9375F" w:rsidRPr="00104C8A" w:rsidRDefault="00E9375F" w:rsidP="00A02A29">
                  <w:pPr>
                    <w:spacing w:before="40" w:after="40" w:line="240" w:lineRule="auto"/>
                    <w:ind w:left="-90" w:right="17" w:firstLine="52"/>
                    <w:jc w:val="center"/>
                    <w:rPr>
                      <w:sz w:val="22"/>
                      <w:szCs w:val="22"/>
                    </w:rPr>
                  </w:pPr>
                  <w:r w:rsidRPr="00104C8A">
                    <w:rPr>
                      <w:sz w:val="22"/>
                      <w:szCs w:val="22"/>
                    </w:rPr>
                    <w:t>Максимальная выходная мощность, кВт,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A71316" w14:textId="77777777" w:rsidR="00E9375F" w:rsidRPr="00104C8A" w:rsidRDefault="00E9375F" w:rsidP="00A02A29">
                  <w:pPr>
                    <w:spacing w:before="40" w:after="40" w:line="240" w:lineRule="auto"/>
                    <w:ind w:left="-90" w:right="394"/>
                    <w:jc w:val="center"/>
                    <w:rPr>
                      <w:sz w:val="22"/>
                      <w:szCs w:val="22"/>
                      <w:lang w:val="en-US"/>
                    </w:rPr>
                  </w:pPr>
                  <w:r w:rsidRPr="00104C8A">
                    <w:rPr>
                      <w:sz w:val="22"/>
                      <w:szCs w:val="22"/>
                      <w:lang w:val="en-US"/>
                    </w:rPr>
                    <w:t>22</w:t>
                  </w:r>
                </w:p>
              </w:tc>
              <w:tc>
                <w:tcPr>
                  <w:tcW w:w="2379" w:type="dxa"/>
                  <w:tcBorders>
                    <w:top w:val="single" w:sz="4" w:space="0" w:color="000000"/>
                    <w:left w:val="single" w:sz="4" w:space="0" w:color="000000"/>
                    <w:bottom w:val="single" w:sz="4" w:space="0" w:color="000000"/>
                    <w:right w:val="single" w:sz="4" w:space="0" w:color="000000"/>
                  </w:tcBorders>
                </w:tcPr>
                <w:p w14:paraId="3A93FF0C" w14:textId="77777777" w:rsidR="00E9375F" w:rsidRPr="005634F9" w:rsidRDefault="00E9375F" w:rsidP="00A02A29">
                  <w:pPr>
                    <w:spacing w:before="40" w:after="40" w:line="240" w:lineRule="auto"/>
                    <w:ind w:left="-90" w:right="394"/>
                    <w:jc w:val="center"/>
                    <w:rPr>
                      <w:sz w:val="22"/>
                      <w:szCs w:val="22"/>
                    </w:rPr>
                  </w:pPr>
                </w:p>
              </w:tc>
            </w:tr>
            <w:tr w:rsidR="005634F9" w:rsidRPr="005634F9" w14:paraId="1E743CA1"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ADAC53C" w14:textId="77777777" w:rsidR="00E9375F" w:rsidRPr="00104C8A" w:rsidRDefault="00E9375F" w:rsidP="00A02A29">
                  <w:pPr>
                    <w:spacing w:before="40" w:after="40" w:line="240" w:lineRule="auto"/>
                    <w:ind w:left="-90" w:right="394"/>
                    <w:jc w:val="center"/>
                    <w:rPr>
                      <w:sz w:val="22"/>
                      <w:szCs w:val="22"/>
                    </w:rPr>
                  </w:pPr>
                  <w:r w:rsidRPr="00104C8A">
                    <w:rPr>
                      <w:sz w:val="22"/>
                      <w:szCs w:val="22"/>
                    </w:rPr>
                    <w:t>2.2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D3E73" w14:textId="77777777" w:rsidR="00E9375F" w:rsidRPr="00104C8A" w:rsidRDefault="00E9375F" w:rsidP="00A02A29">
                  <w:pPr>
                    <w:spacing w:before="40" w:after="40" w:line="240" w:lineRule="auto"/>
                    <w:ind w:left="-90" w:right="17" w:firstLine="52"/>
                    <w:jc w:val="center"/>
                    <w:rPr>
                      <w:bCs/>
                      <w:sz w:val="22"/>
                      <w:szCs w:val="22"/>
                    </w:rPr>
                  </w:pPr>
                  <w:r w:rsidRPr="00104C8A">
                    <w:rPr>
                      <w:bCs/>
                      <w:sz w:val="22"/>
                      <w:szCs w:val="22"/>
                    </w:rPr>
                    <w:t xml:space="preserve">Зарядный кабель с коннектором типа </w:t>
                  </w:r>
                  <w:r w:rsidRPr="00104C8A">
                    <w:rPr>
                      <w:b/>
                      <w:bCs/>
                      <w:sz w:val="22"/>
                      <w:szCs w:val="22"/>
                    </w:rPr>
                    <w:t>CCS2</w:t>
                  </w:r>
                  <w:r w:rsidRPr="00104C8A">
                    <w:rPr>
                      <w:bCs/>
                      <w:sz w:val="22"/>
                      <w:szCs w:val="22"/>
                    </w:rPr>
                    <w:t>, шт.</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1AFB3" w14:textId="77777777" w:rsidR="00E9375F" w:rsidRPr="00104C8A" w:rsidRDefault="00E9375F" w:rsidP="00A02A29">
                  <w:pPr>
                    <w:spacing w:before="40" w:after="40" w:line="240" w:lineRule="auto"/>
                    <w:ind w:left="-90" w:right="394"/>
                    <w:jc w:val="center"/>
                    <w:rPr>
                      <w:sz w:val="22"/>
                      <w:szCs w:val="22"/>
                    </w:rPr>
                  </w:pPr>
                  <w:r w:rsidRPr="00104C8A">
                    <w:rPr>
                      <w:sz w:val="22"/>
                      <w:szCs w:val="22"/>
                    </w:rPr>
                    <w:t>1</w:t>
                  </w:r>
                </w:p>
              </w:tc>
              <w:tc>
                <w:tcPr>
                  <w:tcW w:w="2379" w:type="dxa"/>
                  <w:tcBorders>
                    <w:top w:val="single" w:sz="4" w:space="0" w:color="000000"/>
                    <w:left w:val="single" w:sz="4" w:space="0" w:color="000000"/>
                    <w:bottom w:val="single" w:sz="4" w:space="0" w:color="000000"/>
                    <w:right w:val="single" w:sz="4" w:space="0" w:color="000000"/>
                  </w:tcBorders>
                </w:tcPr>
                <w:p w14:paraId="161E2B6A" w14:textId="77777777" w:rsidR="00E9375F" w:rsidRPr="005634F9" w:rsidRDefault="00E9375F" w:rsidP="00A02A29">
                  <w:pPr>
                    <w:spacing w:before="40" w:after="40" w:line="240" w:lineRule="auto"/>
                    <w:ind w:left="-90" w:right="394"/>
                    <w:jc w:val="center"/>
                    <w:rPr>
                      <w:sz w:val="22"/>
                      <w:szCs w:val="22"/>
                    </w:rPr>
                  </w:pPr>
                </w:p>
              </w:tc>
            </w:tr>
            <w:tr w:rsidR="005634F9" w:rsidRPr="005634F9" w14:paraId="2C2A0485"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C46AC06" w14:textId="77777777" w:rsidR="00E9375F" w:rsidRPr="00104C8A" w:rsidRDefault="00E9375F" w:rsidP="00A02A29">
                  <w:pPr>
                    <w:spacing w:before="40" w:after="40" w:line="240" w:lineRule="auto"/>
                    <w:ind w:left="-90" w:right="394"/>
                    <w:jc w:val="center"/>
                    <w:rPr>
                      <w:sz w:val="22"/>
                      <w:szCs w:val="22"/>
                    </w:rPr>
                  </w:pPr>
                  <w:r w:rsidRPr="00104C8A">
                    <w:rPr>
                      <w:sz w:val="22"/>
                      <w:szCs w:val="22"/>
                    </w:rPr>
                    <w:t>2.2.1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26394" w14:textId="77777777" w:rsidR="00E9375F" w:rsidRPr="00104C8A" w:rsidRDefault="00E9375F" w:rsidP="00A02A29">
                  <w:pPr>
                    <w:spacing w:before="40" w:after="40" w:line="240" w:lineRule="auto"/>
                    <w:ind w:left="-90" w:right="17" w:firstLine="52"/>
                    <w:jc w:val="center"/>
                    <w:rPr>
                      <w:bCs/>
                      <w:sz w:val="22"/>
                      <w:szCs w:val="22"/>
                    </w:rPr>
                  </w:pPr>
                  <w:r w:rsidRPr="00104C8A">
                    <w:rPr>
                      <w:bCs/>
                      <w:sz w:val="22"/>
                      <w:szCs w:val="22"/>
                    </w:rPr>
                    <w:t>Электрическое напряжение, В</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31948" w14:textId="77777777" w:rsidR="00E9375F" w:rsidRPr="00104C8A" w:rsidRDefault="00E9375F" w:rsidP="00A02A29">
                  <w:pPr>
                    <w:spacing w:before="40" w:after="40" w:line="240" w:lineRule="auto"/>
                    <w:ind w:left="-90" w:right="394"/>
                    <w:jc w:val="center"/>
                    <w:rPr>
                      <w:sz w:val="22"/>
                      <w:szCs w:val="22"/>
                    </w:rPr>
                  </w:pPr>
                  <w:r w:rsidRPr="00104C8A">
                    <w:rPr>
                      <w:sz w:val="22"/>
                      <w:szCs w:val="22"/>
                    </w:rPr>
                    <w:t>200-1000</w:t>
                  </w:r>
                </w:p>
              </w:tc>
              <w:tc>
                <w:tcPr>
                  <w:tcW w:w="2379" w:type="dxa"/>
                  <w:tcBorders>
                    <w:top w:val="single" w:sz="4" w:space="0" w:color="000000"/>
                    <w:left w:val="single" w:sz="4" w:space="0" w:color="000000"/>
                    <w:bottom w:val="single" w:sz="4" w:space="0" w:color="000000"/>
                    <w:right w:val="single" w:sz="4" w:space="0" w:color="000000"/>
                  </w:tcBorders>
                </w:tcPr>
                <w:p w14:paraId="201DA405" w14:textId="77777777" w:rsidR="00E9375F" w:rsidRPr="005634F9" w:rsidRDefault="00E9375F" w:rsidP="00A02A29">
                  <w:pPr>
                    <w:spacing w:before="40" w:after="40" w:line="240" w:lineRule="auto"/>
                    <w:ind w:left="-90" w:right="394"/>
                    <w:jc w:val="center"/>
                    <w:rPr>
                      <w:sz w:val="22"/>
                      <w:szCs w:val="22"/>
                    </w:rPr>
                  </w:pPr>
                </w:p>
              </w:tc>
            </w:tr>
            <w:tr w:rsidR="005634F9" w:rsidRPr="005634F9" w14:paraId="26D234E8"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2FC3EB4" w14:textId="77777777" w:rsidR="00E9375F" w:rsidRPr="00104C8A" w:rsidRDefault="00E9375F" w:rsidP="00A02A29">
                  <w:pPr>
                    <w:spacing w:before="40" w:after="40" w:line="240" w:lineRule="auto"/>
                    <w:ind w:left="-90" w:right="394"/>
                    <w:jc w:val="center"/>
                    <w:rPr>
                      <w:sz w:val="22"/>
                      <w:szCs w:val="22"/>
                    </w:rPr>
                  </w:pPr>
                  <w:r w:rsidRPr="00104C8A">
                    <w:rPr>
                      <w:sz w:val="22"/>
                      <w:szCs w:val="22"/>
                    </w:rPr>
                    <w:t>2.2.2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E57CF" w14:textId="77777777" w:rsidR="00E9375F" w:rsidRPr="00104C8A" w:rsidRDefault="00E9375F" w:rsidP="00A02A29">
                  <w:pPr>
                    <w:spacing w:before="40" w:after="40" w:line="240" w:lineRule="auto"/>
                    <w:ind w:left="-90" w:right="17" w:firstLine="52"/>
                    <w:jc w:val="center"/>
                    <w:rPr>
                      <w:sz w:val="22"/>
                      <w:szCs w:val="22"/>
                    </w:rPr>
                  </w:pPr>
                  <w:r w:rsidRPr="00104C8A">
                    <w:rPr>
                      <w:sz w:val="22"/>
                      <w:szCs w:val="22"/>
                    </w:rPr>
                    <w:t>Сила электрического тока, А,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7B6091" w14:textId="2E17A279" w:rsidR="00E9375F" w:rsidRPr="00104C8A" w:rsidRDefault="00104C8A" w:rsidP="00A02A29">
                  <w:pPr>
                    <w:spacing w:before="40" w:after="40" w:line="240" w:lineRule="auto"/>
                    <w:ind w:left="-90" w:right="394"/>
                    <w:jc w:val="center"/>
                    <w:rPr>
                      <w:sz w:val="22"/>
                      <w:szCs w:val="22"/>
                    </w:rPr>
                  </w:pPr>
                  <w:r w:rsidRPr="00104C8A">
                    <w:rPr>
                      <w:sz w:val="22"/>
                      <w:szCs w:val="22"/>
                    </w:rPr>
                    <w:t>170</w:t>
                  </w:r>
                </w:p>
              </w:tc>
              <w:tc>
                <w:tcPr>
                  <w:tcW w:w="2379" w:type="dxa"/>
                  <w:tcBorders>
                    <w:top w:val="single" w:sz="4" w:space="0" w:color="000000"/>
                    <w:left w:val="single" w:sz="4" w:space="0" w:color="000000"/>
                    <w:bottom w:val="single" w:sz="4" w:space="0" w:color="000000"/>
                    <w:right w:val="single" w:sz="4" w:space="0" w:color="000000"/>
                  </w:tcBorders>
                </w:tcPr>
                <w:p w14:paraId="39344F47" w14:textId="77777777" w:rsidR="00E9375F" w:rsidRPr="005634F9" w:rsidRDefault="00E9375F" w:rsidP="00A02A29">
                  <w:pPr>
                    <w:spacing w:before="40" w:after="40" w:line="240" w:lineRule="auto"/>
                    <w:ind w:left="-90" w:right="394"/>
                    <w:jc w:val="center"/>
                    <w:rPr>
                      <w:sz w:val="22"/>
                      <w:szCs w:val="22"/>
                      <w:lang w:val="en-US"/>
                    </w:rPr>
                  </w:pPr>
                </w:p>
              </w:tc>
            </w:tr>
            <w:tr w:rsidR="005634F9" w:rsidRPr="005634F9" w14:paraId="788DB884"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9446126" w14:textId="77777777" w:rsidR="00E9375F" w:rsidRPr="00104C8A" w:rsidRDefault="00E9375F" w:rsidP="00A02A29">
                  <w:pPr>
                    <w:spacing w:before="40" w:after="40" w:line="240" w:lineRule="auto"/>
                    <w:ind w:left="-90" w:right="394"/>
                    <w:jc w:val="center"/>
                    <w:rPr>
                      <w:sz w:val="22"/>
                      <w:szCs w:val="22"/>
                    </w:rPr>
                  </w:pPr>
                  <w:r w:rsidRPr="00104C8A">
                    <w:rPr>
                      <w:sz w:val="22"/>
                      <w:szCs w:val="22"/>
                    </w:rPr>
                    <w:t>2.2.3</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E9D5" w14:textId="77777777" w:rsidR="00E9375F" w:rsidRPr="00104C8A" w:rsidRDefault="00E9375F" w:rsidP="00A02A29">
                  <w:pPr>
                    <w:spacing w:before="40" w:after="40" w:line="240" w:lineRule="auto"/>
                    <w:ind w:left="-90" w:right="17" w:firstLine="52"/>
                    <w:jc w:val="center"/>
                    <w:rPr>
                      <w:sz w:val="22"/>
                      <w:szCs w:val="22"/>
                    </w:rPr>
                  </w:pPr>
                  <w:r w:rsidRPr="00104C8A">
                    <w:rPr>
                      <w:sz w:val="22"/>
                      <w:szCs w:val="22"/>
                    </w:rPr>
                    <w:t>Максимальная выходная мощность, кВт,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A9A53" w14:textId="77777777" w:rsidR="00E9375F" w:rsidRPr="00104C8A" w:rsidRDefault="00E9375F" w:rsidP="00A02A29">
                  <w:pPr>
                    <w:spacing w:before="40" w:after="40" w:line="240" w:lineRule="auto"/>
                    <w:ind w:left="-90" w:right="394"/>
                    <w:jc w:val="center"/>
                    <w:rPr>
                      <w:sz w:val="22"/>
                      <w:szCs w:val="22"/>
                    </w:rPr>
                  </w:pPr>
                  <w:r w:rsidRPr="00104C8A">
                    <w:rPr>
                      <w:sz w:val="22"/>
                      <w:szCs w:val="22"/>
                    </w:rPr>
                    <w:t>60</w:t>
                  </w:r>
                </w:p>
              </w:tc>
              <w:tc>
                <w:tcPr>
                  <w:tcW w:w="2379" w:type="dxa"/>
                  <w:tcBorders>
                    <w:top w:val="single" w:sz="4" w:space="0" w:color="000000"/>
                    <w:left w:val="single" w:sz="4" w:space="0" w:color="000000"/>
                    <w:bottom w:val="single" w:sz="4" w:space="0" w:color="000000"/>
                    <w:right w:val="single" w:sz="4" w:space="0" w:color="000000"/>
                  </w:tcBorders>
                </w:tcPr>
                <w:p w14:paraId="728F2510" w14:textId="77777777" w:rsidR="00E9375F" w:rsidRPr="005634F9" w:rsidRDefault="00E9375F" w:rsidP="00A02A29">
                  <w:pPr>
                    <w:spacing w:before="40" w:after="40" w:line="240" w:lineRule="auto"/>
                    <w:ind w:left="-90" w:right="394"/>
                    <w:jc w:val="center"/>
                    <w:rPr>
                      <w:sz w:val="22"/>
                      <w:szCs w:val="22"/>
                    </w:rPr>
                  </w:pPr>
                </w:p>
              </w:tc>
            </w:tr>
            <w:tr w:rsidR="005634F9" w:rsidRPr="005634F9" w14:paraId="22494EE2"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FEC9AC2" w14:textId="77777777" w:rsidR="00E9375F" w:rsidRPr="00104C8A" w:rsidRDefault="00E9375F" w:rsidP="00A02A29">
                  <w:pPr>
                    <w:spacing w:before="40" w:after="40" w:line="240" w:lineRule="auto"/>
                    <w:ind w:left="-90" w:right="394"/>
                    <w:jc w:val="center"/>
                    <w:rPr>
                      <w:sz w:val="22"/>
                      <w:szCs w:val="22"/>
                    </w:rPr>
                  </w:pPr>
                  <w:r w:rsidRPr="00104C8A">
                    <w:rPr>
                      <w:sz w:val="22"/>
                      <w:szCs w:val="22"/>
                    </w:rPr>
                    <w:t xml:space="preserve">2.2.4 </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9F996" w14:textId="65F13859" w:rsidR="00E9375F" w:rsidRPr="00104C8A" w:rsidRDefault="00E9375F" w:rsidP="00A02A29">
                  <w:pPr>
                    <w:spacing w:before="40" w:after="40" w:line="240" w:lineRule="auto"/>
                    <w:ind w:left="-90" w:right="17" w:firstLine="52"/>
                    <w:jc w:val="center"/>
                    <w:rPr>
                      <w:sz w:val="22"/>
                      <w:szCs w:val="22"/>
                    </w:rPr>
                  </w:pPr>
                  <w:r w:rsidRPr="00104C8A">
                    <w:rPr>
                      <w:sz w:val="22"/>
                      <w:szCs w:val="22"/>
                    </w:rPr>
                    <w:t>Минимальная длина кабеля, м,</w:t>
                  </w:r>
                  <w:r w:rsidRPr="00104C8A">
                    <w:t xml:space="preserve"> </w:t>
                  </w:r>
                  <w:r w:rsidRPr="00104C8A">
                    <w:rPr>
                      <w:sz w:val="22"/>
                      <w:szCs w:val="22"/>
                    </w:rPr>
                    <w:t>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8EC19" w14:textId="77777777" w:rsidR="00E9375F" w:rsidRPr="00104C8A" w:rsidRDefault="00E9375F" w:rsidP="00A02A29">
                  <w:pPr>
                    <w:spacing w:before="40" w:after="40" w:line="240" w:lineRule="auto"/>
                    <w:ind w:left="-90" w:right="394"/>
                    <w:jc w:val="center"/>
                    <w:rPr>
                      <w:sz w:val="22"/>
                      <w:szCs w:val="22"/>
                    </w:rPr>
                  </w:pPr>
                  <w:r w:rsidRPr="00104C8A">
                    <w:rPr>
                      <w:sz w:val="22"/>
                      <w:szCs w:val="22"/>
                    </w:rPr>
                    <w:t>4,5</w:t>
                  </w:r>
                </w:p>
              </w:tc>
              <w:tc>
                <w:tcPr>
                  <w:tcW w:w="2379" w:type="dxa"/>
                  <w:tcBorders>
                    <w:top w:val="single" w:sz="4" w:space="0" w:color="000000"/>
                    <w:left w:val="single" w:sz="4" w:space="0" w:color="000000"/>
                    <w:bottom w:val="single" w:sz="4" w:space="0" w:color="000000"/>
                    <w:right w:val="single" w:sz="4" w:space="0" w:color="000000"/>
                  </w:tcBorders>
                </w:tcPr>
                <w:p w14:paraId="44B6578B" w14:textId="77777777" w:rsidR="00E9375F" w:rsidRPr="005634F9" w:rsidRDefault="00E9375F" w:rsidP="00A02A29">
                  <w:pPr>
                    <w:spacing w:before="40" w:after="40" w:line="240" w:lineRule="auto"/>
                    <w:ind w:left="-90" w:right="394"/>
                    <w:jc w:val="center"/>
                    <w:rPr>
                      <w:sz w:val="22"/>
                      <w:szCs w:val="22"/>
                    </w:rPr>
                  </w:pPr>
                </w:p>
              </w:tc>
            </w:tr>
            <w:tr w:rsidR="005634F9" w:rsidRPr="005634F9" w14:paraId="7759C296"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163F057" w14:textId="77777777" w:rsidR="00E9375F" w:rsidRPr="00104C8A" w:rsidRDefault="00E9375F" w:rsidP="00A02A29">
                  <w:pPr>
                    <w:spacing w:before="40" w:after="40" w:line="240" w:lineRule="auto"/>
                    <w:ind w:left="-90" w:right="394"/>
                    <w:jc w:val="center"/>
                    <w:rPr>
                      <w:sz w:val="22"/>
                      <w:szCs w:val="22"/>
                    </w:rPr>
                  </w:pPr>
                  <w:r w:rsidRPr="00104C8A">
                    <w:rPr>
                      <w:sz w:val="22"/>
                      <w:szCs w:val="22"/>
                    </w:rPr>
                    <w:t>2.3</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83B4F" w14:textId="77777777" w:rsidR="00E9375F" w:rsidRPr="00104C8A" w:rsidRDefault="00E9375F" w:rsidP="00A02A29">
                  <w:pPr>
                    <w:spacing w:before="40" w:after="40" w:line="240" w:lineRule="auto"/>
                    <w:ind w:left="-90" w:right="17" w:firstLine="52"/>
                    <w:jc w:val="center"/>
                    <w:rPr>
                      <w:bCs/>
                      <w:sz w:val="22"/>
                      <w:szCs w:val="22"/>
                    </w:rPr>
                  </w:pPr>
                  <w:r w:rsidRPr="00104C8A">
                    <w:rPr>
                      <w:bCs/>
                      <w:sz w:val="22"/>
                      <w:szCs w:val="22"/>
                    </w:rPr>
                    <w:t xml:space="preserve">Зарядный кабель с коннектором типа </w:t>
                  </w:r>
                  <w:r w:rsidRPr="00104C8A">
                    <w:rPr>
                      <w:b/>
                      <w:bCs/>
                      <w:sz w:val="22"/>
                      <w:szCs w:val="22"/>
                      <w:lang w:val="en-US"/>
                    </w:rPr>
                    <w:t>GB</w:t>
                  </w:r>
                  <w:r w:rsidRPr="00104C8A">
                    <w:rPr>
                      <w:b/>
                      <w:bCs/>
                      <w:sz w:val="22"/>
                      <w:szCs w:val="22"/>
                    </w:rPr>
                    <w:t>/</w:t>
                  </w:r>
                  <w:r w:rsidRPr="00104C8A">
                    <w:rPr>
                      <w:b/>
                      <w:bCs/>
                      <w:sz w:val="22"/>
                      <w:szCs w:val="22"/>
                      <w:lang w:val="en-US"/>
                    </w:rPr>
                    <w:t>T</w:t>
                  </w:r>
                  <w:r w:rsidRPr="00104C8A">
                    <w:rPr>
                      <w:bCs/>
                      <w:sz w:val="22"/>
                      <w:szCs w:val="22"/>
                    </w:rPr>
                    <w:t>, шт.,</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8095C" w14:textId="77777777" w:rsidR="00E9375F" w:rsidRPr="00104C8A" w:rsidRDefault="00E9375F" w:rsidP="00A02A29">
                  <w:pPr>
                    <w:spacing w:before="40" w:after="40" w:line="240" w:lineRule="auto"/>
                    <w:ind w:left="-90" w:right="394"/>
                    <w:jc w:val="center"/>
                    <w:rPr>
                      <w:sz w:val="22"/>
                      <w:szCs w:val="22"/>
                    </w:rPr>
                  </w:pPr>
                  <w:r w:rsidRPr="00104C8A">
                    <w:rPr>
                      <w:sz w:val="22"/>
                      <w:szCs w:val="22"/>
                    </w:rPr>
                    <w:t>1</w:t>
                  </w:r>
                </w:p>
              </w:tc>
              <w:tc>
                <w:tcPr>
                  <w:tcW w:w="2379" w:type="dxa"/>
                  <w:tcBorders>
                    <w:top w:val="single" w:sz="4" w:space="0" w:color="000000"/>
                    <w:left w:val="single" w:sz="4" w:space="0" w:color="000000"/>
                    <w:bottom w:val="single" w:sz="4" w:space="0" w:color="000000"/>
                    <w:right w:val="single" w:sz="4" w:space="0" w:color="000000"/>
                  </w:tcBorders>
                </w:tcPr>
                <w:p w14:paraId="6AEBE915" w14:textId="77777777" w:rsidR="00E9375F" w:rsidRPr="005634F9" w:rsidRDefault="00E9375F" w:rsidP="00A02A29">
                  <w:pPr>
                    <w:spacing w:before="40" w:after="40" w:line="240" w:lineRule="auto"/>
                    <w:ind w:left="-90" w:right="394"/>
                    <w:jc w:val="center"/>
                    <w:rPr>
                      <w:sz w:val="22"/>
                      <w:szCs w:val="22"/>
                    </w:rPr>
                  </w:pPr>
                </w:p>
              </w:tc>
            </w:tr>
            <w:tr w:rsidR="005634F9" w:rsidRPr="005634F9" w14:paraId="2C339023"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98AED5A" w14:textId="77777777" w:rsidR="00E9375F" w:rsidRPr="00104C8A" w:rsidRDefault="00E9375F" w:rsidP="00A02A29">
                  <w:pPr>
                    <w:spacing w:before="40" w:after="40" w:line="240" w:lineRule="auto"/>
                    <w:ind w:left="-90" w:right="394"/>
                    <w:jc w:val="center"/>
                    <w:rPr>
                      <w:sz w:val="22"/>
                      <w:szCs w:val="22"/>
                    </w:rPr>
                  </w:pPr>
                  <w:r w:rsidRPr="00104C8A">
                    <w:rPr>
                      <w:sz w:val="22"/>
                      <w:szCs w:val="22"/>
                    </w:rPr>
                    <w:t>2.3.1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C06F15" w14:textId="77777777" w:rsidR="00E9375F" w:rsidRPr="00104C8A" w:rsidRDefault="00E9375F" w:rsidP="00A02A29">
                  <w:pPr>
                    <w:spacing w:before="40" w:after="40" w:line="240" w:lineRule="auto"/>
                    <w:ind w:left="-90" w:right="17" w:firstLine="52"/>
                    <w:jc w:val="center"/>
                    <w:rPr>
                      <w:bCs/>
                      <w:sz w:val="22"/>
                      <w:szCs w:val="22"/>
                    </w:rPr>
                  </w:pPr>
                  <w:r w:rsidRPr="00104C8A">
                    <w:rPr>
                      <w:sz w:val="22"/>
                      <w:szCs w:val="22"/>
                    </w:rPr>
                    <w:t>Электрическое напряжение, В</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26D37" w14:textId="77777777" w:rsidR="00E9375F" w:rsidRPr="00104C8A" w:rsidRDefault="00E9375F" w:rsidP="00A02A29">
                  <w:pPr>
                    <w:spacing w:before="40" w:after="40" w:line="240" w:lineRule="auto"/>
                    <w:ind w:left="-90" w:right="394"/>
                    <w:jc w:val="center"/>
                    <w:rPr>
                      <w:sz w:val="22"/>
                      <w:szCs w:val="22"/>
                    </w:rPr>
                  </w:pPr>
                  <w:r w:rsidRPr="00104C8A">
                    <w:rPr>
                      <w:sz w:val="22"/>
                      <w:szCs w:val="22"/>
                    </w:rPr>
                    <w:t>200-1000</w:t>
                  </w:r>
                </w:p>
              </w:tc>
              <w:tc>
                <w:tcPr>
                  <w:tcW w:w="2379" w:type="dxa"/>
                  <w:tcBorders>
                    <w:top w:val="single" w:sz="4" w:space="0" w:color="000000"/>
                    <w:left w:val="single" w:sz="4" w:space="0" w:color="000000"/>
                    <w:bottom w:val="single" w:sz="4" w:space="0" w:color="000000"/>
                    <w:right w:val="single" w:sz="4" w:space="0" w:color="000000"/>
                  </w:tcBorders>
                </w:tcPr>
                <w:p w14:paraId="06D4C91A" w14:textId="77777777" w:rsidR="00E9375F" w:rsidRPr="005634F9" w:rsidRDefault="00E9375F" w:rsidP="00A02A29">
                  <w:pPr>
                    <w:spacing w:before="40" w:after="40" w:line="240" w:lineRule="auto"/>
                    <w:ind w:left="-90" w:right="394"/>
                    <w:jc w:val="center"/>
                    <w:rPr>
                      <w:sz w:val="22"/>
                      <w:szCs w:val="22"/>
                    </w:rPr>
                  </w:pPr>
                </w:p>
              </w:tc>
            </w:tr>
            <w:tr w:rsidR="005634F9" w:rsidRPr="005634F9" w14:paraId="6A0661B4"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12D5034" w14:textId="77777777" w:rsidR="00E9375F" w:rsidRPr="00104C8A" w:rsidRDefault="00E9375F" w:rsidP="00A02A29">
                  <w:pPr>
                    <w:spacing w:before="40" w:after="40" w:line="240" w:lineRule="auto"/>
                    <w:ind w:left="-90" w:right="394"/>
                    <w:jc w:val="center"/>
                    <w:rPr>
                      <w:sz w:val="22"/>
                      <w:szCs w:val="22"/>
                    </w:rPr>
                  </w:pPr>
                  <w:r w:rsidRPr="00104C8A">
                    <w:rPr>
                      <w:sz w:val="22"/>
                      <w:szCs w:val="22"/>
                    </w:rPr>
                    <w:t>2.3.2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6AAB4A" w14:textId="77777777" w:rsidR="00E9375F" w:rsidRPr="00104C8A" w:rsidRDefault="00E9375F" w:rsidP="00A02A29">
                  <w:pPr>
                    <w:spacing w:before="40" w:after="40" w:line="240" w:lineRule="auto"/>
                    <w:ind w:left="-90" w:right="17" w:firstLine="52"/>
                    <w:jc w:val="center"/>
                    <w:rPr>
                      <w:sz w:val="22"/>
                      <w:szCs w:val="22"/>
                    </w:rPr>
                  </w:pPr>
                  <w:r w:rsidRPr="00104C8A">
                    <w:rPr>
                      <w:sz w:val="22"/>
                      <w:szCs w:val="22"/>
                    </w:rPr>
                    <w:t>Сила электрического тока, А,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A0BE6" w14:textId="2C569B2B" w:rsidR="00E9375F" w:rsidRPr="00104C8A" w:rsidRDefault="00104C8A" w:rsidP="00A02A29">
                  <w:pPr>
                    <w:spacing w:before="40" w:after="40" w:line="240" w:lineRule="auto"/>
                    <w:ind w:left="-90" w:right="394"/>
                    <w:jc w:val="center"/>
                    <w:rPr>
                      <w:sz w:val="22"/>
                      <w:szCs w:val="22"/>
                    </w:rPr>
                  </w:pPr>
                  <w:r w:rsidRPr="00104C8A">
                    <w:rPr>
                      <w:sz w:val="22"/>
                      <w:szCs w:val="22"/>
                    </w:rPr>
                    <w:t>170</w:t>
                  </w:r>
                </w:p>
              </w:tc>
              <w:tc>
                <w:tcPr>
                  <w:tcW w:w="2379" w:type="dxa"/>
                  <w:tcBorders>
                    <w:top w:val="single" w:sz="4" w:space="0" w:color="000000"/>
                    <w:left w:val="single" w:sz="4" w:space="0" w:color="000000"/>
                    <w:bottom w:val="single" w:sz="4" w:space="0" w:color="000000"/>
                    <w:right w:val="single" w:sz="4" w:space="0" w:color="000000"/>
                  </w:tcBorders>
                </w:tcPr>
                <w:p w14:paraId="0AE7647A" w14:textId="77777777" w:rsidR="00E9375F" w:rsidRPr="005634F9" w:rsidRDefault="00E9375F" w:rsidP="00A02A29">
                  <w:pPr>
                    <w:spacing w:before="40" w:after="40" w:line="240" w:lineRule="auto"/>
                    <w:ind w:left="-90" w:right="394"/>
                    <w:jc w:val="center"/>
                    <w:rPr>
                      <w:sz w:val="22"/>
                      <w:szCs w:val="22"/>
                    </w:rPr>
                  </w:pPr>
                </w:p>
              </w:tc>
            </w:tr>
            <w:tr w:rsidR="005634F9" w:rsidRPr="005634F9" w14:paraId="47EE1B81"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1DF17E0" w14:textId="77777777" w:rsidR="00E9375F" w:rsidRPr="00104C8A" w:rsidRDefault="00E9375F" w:rsidP="00A02A29">
                  <w:pPr>
                    <w:spacing w:before="40" w:after="40" w:line="240" w:lineRule="auto"/>
                    <w:ind w:left="-90" w:right="394"/>
                    <w:jc w:val="center"/>
                    <w:rPr>
                      <w:sz w:val="22"/>
                      <w:szCs w:val="22"/>
                    </w:rPr>
                  </w:pPr>
                  <w:r w:rsidRPr="00104C8A">
                    <w:rPr>
                      <w:sz w:val="22"/>
                      <w:szCs w:val="22"/>
                    </w:rPr>
                    <w:t>2.3.3</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3ABEA" w14:textId="77777777" w:rsidR="00E9375F" w:rsidRPr="00104C8A" w:rsidRDefault="00E9375F" w:rsidP="00A02A29">
                  <w:pPr>
                    <w:spacing w:before="40" w:after="40" w:line="240" w:lineRule="auto"/>
                    <w:ind w:left="-90" w:right="17" w:firstLine="52"/>
                    <w:jc w:val="center"/>
                    <w:rPr>
                      <w:sz w:val="22"/>
                      <w:szCs w:val="22"/>
                    </w:rPr>
                  </w:pPr>
                  <w:r w:rsidRPr="00104C8A">
                    <w:rPr>
                      <w:sz w:val="22"/>
                      <w:szCs w:val="22"/>
                    </w:rPr>
                    <w:t>Максимальная выходная мощность, кВт,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70B0C" w14:textId="77777777" w:rsidR="00E9375F" w:rsidRPr="00104C8A" w:rsidRDefault="00E9375F" w:rsidP="00A02A29">
                  <w:pPr>
                    <w:spacing w:before="40" w:after="40" w:line="240" w:lineRule="auto"/>
                    <w:ind w:left="-90" w:right="394"/>
                    <w:jc w:val="center"/>
                    <w:rPr>
                      <w:sz w:val="22"/>
                      <w:szCs w:val="22"/>
                    </w:rPr>
                  </w:pPr>
                  <w:r w:rsidRPr="00104C8A">
                    <w:rPr>
                      <w:sz w:val="22"/>
                      <w:szCs w:val="22"/>
                    </w:rPr>
                    <w:t>60</w:t>
                  </w:r>
                </w:p>
              </w:tc>
              <w:tc>
                <w:tcPr>
                  <w:tcW w:w="2379" w:type="dxa"/>
                  <w:tcBorders>
                    <w:top w:val="single" w:sz="4" w:space="0" w:color="000000"/>
                    <w:left w:val="single" w:sz="4" w:space="0" w:color="000000"/>
                    <w:bottom w:val="single" w:sz="4" w:space="0" w:color="000000"/>
                    <w:right w:val="single" w:sz="4" w:space="0" w:color="000000"/>
                  </w:tcBorders>
                </w:tcPr>
                <w:p w14:paraId="693F996F" w14:textId="77777777" w:rsidR="00E9375F" w:rsidRPr="005634F9" w:rsidRDefault="00E9375F" w:rsidP="00A02A29">
                  <w:pPr>
                    <w:spacing w:before="40" w:after="40" w:line="240" w:lineRule="auto"/>
                    <w:ind w:left="-90" w:right="394"/>
                    <w:jc w:val="center"/>
                    <w:rPr>
                      <w:sz w:val="22"/>
                      <w:szCs w:val="22"/>
                    </w:rPr>
                  </w:pPr>
                </w:p>
              </w:tc>
            </w:tr>
            <w:tr w:rsidR="005634F9" w:rsidRPr="005634F9" w14:paraId="2508C1FA"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4A1F816" w14:textId="77777777" w:rsidR="00E9375F" w:rsidRPr="00104C8A" w:rsidRDefault="00E9375F" w:rsidP="00A02A29">
                  <w:pPr>
                    <w:spacing w:before="40" w:after="40" w:line="240" w:lineRule="auto"/>
                    <w:ind w:left="-90" w:right="394"/>
                    <w:jc w:val="center"/>
                    <w:rPr>
                      <w:sz w:val="22"/>
                      <w:szCs w:val="22"/>
                    </w:rPr>
                  </w:pPr>
                  <w:r w:rsidRPr="00104C8A">
                    <w:rPr>
                      <w:sz w:val="22"/>
                      <w:szCs w:val="22"/>
                    </w:rPr>
                    <w:t>2.3.4</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71DC4" w14:textId="77777777" w:rsidR="00E9375F" w:rsidRPr="00104C8A" w:rsidRDefault="00E9375F" w:rsidP="00A02A29">
                  <w:pPr>
                    <w:spacing w:before="40" w:after="40" w:line="240" w:lineRule="auto"/>
                    <w:ind w:left="-90" w:right="17" w:firstLine="52"/>
                    <w:jc w:val="center"/>
                    <w:rPr>
                      <w:sz w:val="22"/>
                      <w:szCs w:val="22"/>
                    </w:rPr>
                  </w:pPr>
                  <w:r w:rsidRPr="00104C8A">
                    <w:rPr>
                      <w:sz w:val="22"/>
                      <w:szCs w:val="22"/>
                    </w:rPr>
                    <w:t>Минимальная длина кабеля, м,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D9D68" w14:textId="77777777" w:rsidR="00E9375F" w:rsidRPr="00104C8A" w:rsidRDefault="00E9375F" w:rsidP="00A02A29">
                  <w:pPr>
                    <w:spacing w:before="40" w:after="40" w:line="240" w:lineRule="auto"/>
                    <w:ind w:left="-90" w:right="394"/>
                    <w:jc w:val="center"/>
                    <w:rPr>
                      <w:sz w:val="22"/>
                      <w:szCs w:val="22"/>
                    </w:rPr>
                  </w:pPr>
                  <w:r w:rsidRPr="00104C8A">
                    <w:rPr>
                      <w:sz w:val="22"/>
                      <w:szCs w:val="22"/>
                    </w:rPr>
                    <w:t>4,5</w:t>
                  </w:r>
                </w:p>
              </w:tc>
              <w:tc>
                <w:tcPr>
                  <w:tcW w:w="2379" w:type="dxa"/>
                  <w:tcBorders>
                    <w:top w:val="single" w:sz="4" w:space="0" w:color="000000"/>
                    <w:left w:val="single" w:sz="4" w:space="0" w:color="000000"/>
                    <w:bottom w:val="single" w:sz="4" w:space="0" w:color="000000"/>
                    <w:right w:val="single" w:sz="4" w:space="0" w:color="000000"/>
                  </w:tcBorders>
                </w:tcPr>
                <w:p w14:paraId="5F8C50E8" w14:textId="77777777" w:rsidR="00E9375F" w:rsidRPr="005634F9" w:rsidRDefault="00E9375F" w:rsidP="00A02A29">
                  <w:pPr>
                    <w:spacing w:before="40" w:after="40" w:line="240" w:lineRule="auto"/>
                    <w:ind w:left="-90" w:right="394"/>
                    <w:jc w:val="center"/>
                    <w:rPr>
                      <w:sz w:val="22"/>
                      <w:szCs w:val="22"/>
                    </w:rPr>
                  </w:pPr>
                </w:p>
              </w:tc>
            </w:tr>
            <w:tr w:rsidR="005634F9" w:rsidRPr="005634F9" w14:paraId="7257DFDD" w14:textId="77777777" w:rsidTr="00A02A29">
              <w:trPr>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C066AA9" w14:textId="77777777" w:rsidR="00E9375F" w:rsidRPr="00104C8A" w:rsidRDefault="00E9375F" w:rsidP="00A02A29">
                  <w:pPr>
                    <w:spacing w:before="40" w:after="40" w:line="240" w:lineRule="auto"/>
                    <w:ind w:left="-90" w:right="394"/>
                    <w:jc w:val="center"/>
                    <w:rPr>
                      <w:b/>
                      <w:bCs/>
                      <w:sz w:val="22"/>
                      <w:szCs w:val="22"/>
                    </w:rPr>
                  </w:pPr>
                  <w:r w:rsidRPr="00104C8A">
                    <w:rPr>
                      <w:b/>
                      <w:bCs/>
                      <w:sz w:val="22"/>
                      <w:szCs w:val="22"/>
                    </w:rPr>
                    <w:t>3.</w:t>
                  </w:r>
                </w:p>
              </w:tc>
              <w:tc>
                <w:tcPr>
                  <w:tcW w:w="5796" w:type="dxa"/>
                  <w:gridSpan w:val="2"/>
                  <w:tcBorders>
                    <w:top w:val="single" w:sz="4" w:space="0" w:color="000000"/>
                    <w:left w:val="single" w:sz="4" w:space="0" w:color="000000"/>
                    <w:bottom w:val="single" w:sz="4" w:space="0" w:color="000000"/>
                    <w:right w:val="single" w:sz="4" w:space="0" w:color="000000"/>
                  </w:tcBorders>
                  <w:shd w:val="clear" w:color="auto" w:fill="auto"/>
                </w:tcPr>
                <w:p w14:paraId="7D36C33C" w14:textId="77777777" w:rsidR="00E9375F" w:rsidRPr="00104C8A" w:rsidRDefault="00E9375F" w:rsidP="00A02A29">
                  <w:pPr>
                    <w:spacing w:before="40" w:after="40" w:line="240" w:lineRule="auto"/>
                    <w:ind w:left="-90" w:right="394"/>
                    <w:jc w:val="center"/>
                    <w:rPr>
                      <w:sz w:val="22"/>
                      <w:szCs w:val="22"/>
                    </w:rPr>
                  </w:pPr>
                  <w:r w:rsidRPr="00104C8A">
                    <w:rPr>
                      <w:b/>
                      <w:bCs/>
                      <w:sz w:val="22"/>
                      <w:szCs w:val="22"/>
                    </w:rPr>
                    <w:t>Требования к исполнению</w:t>
                  </w:r>
                </w:p>
              </w:tc>
              <w:tc>
                <w:tcPr>
                  <w:tcW w:w="2390" w:type="dxa"/>
                  <w:gridSpan w:val="2"/>
                  <w:tcBorders>
                    <w:top w:val="single" w:sz="4" w:space="0" w:color="000000"/>
                    <w:left w:val="single" w:sz="4" w:space="0" w:color="000000"/>
                    <w:bottom w:val="single" w:sz="4" w:space="0" w:color="000000"/>
                    <w:right w:val="single" w:sz="4" w:space="0" w:color="000000"/>
                  </w:tcBorders>
                </w:tcPr>
                <w:p w14:paraId="38ECDFF1" w14:textId="77777777" w:rsidR="00E9375F" w:rsidRPr="005634F9" w:rsidRDefault="00E9375F" w:rsidP="00A02A29">
                  <w:pPr>
                    <w:spacing w:before="40" w:after="40" w:line="240" w:lineRule="auto"/>
                    <w:ind w:left="-90" w:right="394"/>
                    <w:jc w:val="center"/>
                    <w:rPr>
                      <w:b/>
                      <w:bCs/>
                      <w:sz w:val="22"/>
                      <w:szCs w:val="22"/>
                    </w:rPr>
                  </w:pPr>
                </w:p>
              </w:tc>
            </w:tr>
            <w:tr w:rsidR="005634F9" w:rsidRPr="005634F9" w14:paraId="4B3FAEB4"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0340DC8" w14:textId="77777777" w:rsidR="00E9375F" w:rsidRPr="00104C8A" w:rsidRDefault="00E9375F" w:rsidP="00A02A29">
                  <w:pPr>
                    <w:spacing w:before="40" w:after="40" w:line="240" w:lineRule="auto"/>
                    <w:ind w:left="-90" w:right="394"/>
                    <w:jc w:val="center"/>
                    <w:rPr>
                      <w:sz w:val="22"/>
                      <w:szCs w:val="22"/>
                    </w:rPr>
                  </w:pPr>
                  <w:r w:rsidRPr="00104C8A">
                    <w:rPr>
                      <w:sz w:val="22"/>
                      <w:szCs w:val="22"/>
                    </w:rPr>
                    <w:t>3.1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18C18"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Тип монтажа</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857C6"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Напольный</w:t>
                  </w:r>
                </w:p>
              </w:tc>
              <w:tc>
                <w:tcPr>
                  <w:tcW w:w="2379" w:type="dxa"/>
                  <w:tcBorders>
                    <w:top w:val="single" w:sz="4" w:space="0" w:color="000000"/>
                    <w:left w:val="single" w:sz="4" w:space="0" w:color="000000"/>
                    <w:bottom w:val="single" w:sz="4" w:space="0" w:color="000000"/>
                    <w:right w:val="single" w:sz="4" w:space="0" w:color="000000"/>
                  </w:tcBorders>
                </w:tcPr>
                <w:p w14:paraId="13FC25B8" w14:textId="77777777" w:rsidR="00E9375F" w:rsidRPr="005634F9" w:rsidRDefault="00E9375F" w:rsidP="00A02A29">
                  <w:pPr>
                    <w:spacing w:before="40" w:after="40" w:line="240" w:lineRule="auto"/>
                    <w:ind w:left="-90" w:right="394"/>
                    <w:jc w:val="center"/>
                    <w:rPr>
                      <w:sz w:val="22"/>
                      <w:szCs w:val="22"/>
                    </w:rPr>
                  </w:pPr>
                </w:p>
              </w:tc>
            </w:tr>
            <w:tr w:rsidR="005634F9" w:rsidRPr="005634F9" w14:paraId="37C4D5AE"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51E0555" w14:textId="77777777" w:rsidR="00E9375F" w:rsidRPr="00104C8A" w:rsidRDefault="00E9375F" w:rsidP="00A02A29">
                  <w:pPr>
                    <w:spacing w:before="40" w:after="40" w:line="240" w:lineRule="auto"/>
                    <w:ind w:left="-90" w:right="394"/>
                    <w:jc w:val="center"/>
                    <w:rPr>
                      <w:sz w:val="22"/>
                      <w:szCs w:val="22"/>
                    </w:rPr>
                  </w:pPr>
                  <w:r w:rsidRPr="00104C8A">
                    <w:rPr>
                      <w:sz w:val="22"/>
                      <w:szCs w:val="22"/>
                    </w:rPr>
                    <w:t>3.2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F74D4"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Степень защиты корпуса, не менее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F1D8E3" w14:textId="77777777" w:rsidR="00E9375F" w:rsidRPr="00104C8A" w:rsidRDefault="00E9375F" w:rsidP="00A02A29">
                  <w:pPr>
                    <w:spacing w:before="40" w:after="40" w:line="240" w:lineRule="auto"/>
                    <w:ind w:left="58" w:right="90" w:firstLine="0"/>
                    <w:jc w:val="center"/>
                    <w:rPr>
                      <w:sz w:val="22"/>
                      <w:szCs w:val="22"/>
                    </w:rPr>
                  </w:pPr>
                  <w:r w:rsidRPr="00104C8A">
                    <w:rPr>
                      <w:bCs/>
                      <w:sz w:val="22"/>
                      <w:szCs w:val="22"/>
                    </w:rPr>
                    <w:t>IP65</w:t>
                  </w:r>
                </w:p>
              </w:tc>
              <w:tc>
                <w:tcPr>
                  <w:tcW w:w="2379" w:type="dxa"/>
                  <w:tcBorders>
                    <w:top w:val="single" w:sz="4" w:space="0" w:color="000000"/>
                    <w:left w:val="single" w:sz="4" w:space="0" w:color="000000"/>
                    <w:bottom w:val="single" w:sz="4" w:space="0" w:color="000000"/>
                    <w:right w:val="single" w:sz="4" w:space="0" w:color="000000"/>
                  </w:tcBorders>
                </w:tcPr>
                <w:p w14:paraId="7B1A3735"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16082D23"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5463D92" w14:textId="77777777" w:rsidR="00E9375F" w:rsidRPr="00104C8A" w:rsidRDefault="00E9375F" w:rsidP="00A02A29">
                  <w:pPr>
                    <w:spacing w:before="40" w:after="40" w:line="240" w:lineRule="auto"/>
                    <w:ind w:left="-90" w:right="394"/>
                    <w:jc w:val="center"/>
                    <w:rPr>
                      <w:sz w:val="22"/>
                      <w:szCs w:val="22"/>
                    </w:rPr>
                  </w:pPr>
                  <w:r w:rsidRPr="00104C8A">
                    <w:rPr>
                      <w:sz w:val="22"/>
                      <w:szCs w:val="22"/>
                    </w:rPr>
                    <w:t>3.3</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4B6D9"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Модульное исполнение силовых блоков с возможностью быстрой замены</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D76E23" w14:textId="77777777" w:rsidR="00E9375F" w:rsidRPr="00104C8A" w:rsidRDefault="00E9375F" w:rsidP="00A02A29">
                  <w:pPr>
                    <w:spacing w:before="40" w:after="40" w:line="240" w:lineRule="auto"/>
                    <w:ind w:left="58" w:right="90" w:firstLine="0"/>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48A8FD3F"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48358770"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2B8439F" w14:textId="77777777" w:rsidR="00E9375F" w:rsidRPr="00104C8A" w:rsidRDefault="00E9375F" w:rsidP="00A02A29">
                  <w:pPr>
                    <w:spacing w:before="40" w:after="40" w:line="240" w:lineRule="auto"/>
                    <w:ind w:left="-90" w:right="394"/>
                    <w:jc w:val="center"/>
                    <w:rPr>
                      <w:sz w:val="22"/>
                      <w:szCs w:val="22"/>
                    </w:rPr>
                  </w:pPr>
                  <w:r w:rsidRPr="00104C8A">
                    <w:rPr>
                      <w:sz w:val="22"/>
                      <w:szCs w:val="22"/>
                    </w:rPr>
                    <w:t>3.4</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7158A"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Исполнение в едином корпусе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1FC63" w14:textId="77777777" w:rsidR="00E9375F" w:rsidRPr="00104C8A" w:rsidRDefault="00E9375F" w:rsidP="00A02A29">
                  <w:pPr>
                    <w:spacing w:before="40" w:after="40" w:line="240" w:lineRule="auto"/>
                    <w:ind w:left="58" w:right="90" w:firstLine="0"/>
                    <w:jc w:val="center"/>
                    <w:rPr>
                      <w:bCs/>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66CC5714"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3485B3DD" w14:textId="77777777" w:rsidTr="00A02A29">
              <w:trPr>
                <w:gridAfter w:val="1"/>
                <w:wAfter w:w="11" w:type="dxa"/>
                <w:trHeight w:val="105"/>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899A01D" w14:textId="77777777" w:rsidR="00E9375F" w:rsidRPr="00104C8A" w:rsidRDefault="00E9375F" w:rsidP="00A02A29">
                  <w:pPr>
                    <w:spacing w:before="40" w:after="40" w:line="240" w:lineRule="auto"/>
                    <w:ind w:left="-90" w:right="394"/>
                    <w:jc w:val="center"/>
                    <w:rPr>
                      <w:sz w:val="22"/>
                      <w:szCs w:val="22"/>
                    </w:rPr>
                  </w:pPr>
                  <w:r w:rsidRPr="00104C8A">
                    <w:rPr>
                      <w:sz w:val="22"/>
                      <w:szCs w:val="22"/>
                    </w:rPr>
                    <w:t>3.5</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05CDD"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Индикация состояния зарядной станции</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76C71" w14:textId="720B8D1D" w:rsidR="00E9375F" w:rsidRPr="00104C8A" w:rsidRDefault="00E9375F" w:rsidP="00A02A29">
                  <w:pPr>
                    <w:spacing w:before="40" w:after="40" w:line="240" w:lineRule="auto"/>
                    <w:ind w:left="58" w:right="90" w:firstLine="0"/>
                    <w:jc w:val="center"/>
                    <w:rPr>
                      <w:sz w:val="22"/>
                      <w:szCs w:val="22"/>
                    </w:rPr>
                  </w:pPr>
                  <w:r w:rsidRPr="00104C8A">
                    <w:rPr>
                      <w:sz w:val="22"/>
                      <w:szCs w:val="22"/>
                    </w:rPr>
                    <w:t>Яркий светодиодный индикатор с режимами индикации состояния зарядной станции</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5CA802F1" w14:textId="77777777" w:rsidR="00E9375F" w:rsidRPr="005634F9" w:rsidRDefault="00E9375F" w:rsidP="00A02A29">
                  <w:pPr>
                    <w:spacing w:before="40" w:after="40" w:line="240" w:lineRule="auto"/>
                    <w:ind w:left="-90" w:right="394"/>
                    <w:jc w:val="center"/>
                    <w:rPr>
                      <w:sz w:val="22"/>
                      <w:szCs w:val="22"/>
                      <w:highlight w:val="yellow"/>
                    </w:rPr>
                  </w:pPr>
                </w:p>
              </w:tc>
            </w:tr>
            <w:tr w:rsidR="005634F9" w:rsidRPr="005634F9" w14:paraId="768D3E7E" w14:textId="77777777" w:rsidTr="00A02A29">
              <w:trPr>
                <w:gridAfter w:val="1"/>
                <w:wAfter w:w="11" w:type="dxa"/>
                <w:trHeight w:val="105"/>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851F6BC" w14:textId="77777777" w:rsidR="00E9375F" w:rsidRPr="00104C8A" w:rsidRDefault="00E9375F" w:rsidP="00A02A29">
                  <w:pPr>
                    <w:spacing w:before="40" w:after="40" w:line="240" w:lineRule="auto"/>
                    <w:ind w:left="-90" w:right="394"/>
                    <w:jc w:val="center"/>
                    <w:rPr>
                      <w:sz w:val="22"/>
                      <w:szCs w:val="22"/>
                    </w:rPr>
                  </w:pPr>
                  <w:r w:rsidRPr="00104C8A">
                    <w:rPr>
                      <w:sz w:val="22"/>
                      <w:szCs w:val="22"/>
                    </w:rPr>
                    <w:t>3.6</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34EC8"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Дополнительный встроенный козырек с подсветкой, предотвращающий попадание снега и дождя</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2293F"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65152083" w14:textId="77777777" w:rsidR="00E9375F" w:rsidRPr="005634F9" w:rsidRDefault="00E9375F" w:rsidP="00A02A29">
                  <w:pPr>
                    <w:spacing w:before="40" w:after="40" w:line="240" w:lineRule="auto"/>
                    <w:ind w:left="-90" w:right="394"/>
                    <w:jc w:val="center"/>
                    <w:rPr>
                      <w:sz w:val="22"/>
                      <w:szCs w:val="22"/>
                      <w:highlight w:val="yellow"/>
                    </w:rPr>
                  </w:pPr>
                </w:p>
              </w:tc>
            </w:tr>
            <w:tr w:rsidR="005634F9" w:rsidRPr="005634F9" w14:paraId="32721276" w14:textId="77777777" w:rsidTr="00A02A29">
              <w:trPr>
                <w:gridAfter w:val="1"/>
                <w:wAfter w:w="11" w:type="dxa"/>
                <w:trHeight w:val="105"/>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3A3601C" w14:textId="77777777" w:rsidR="00E9375F" w:rsidRPr="00104C8A" w:rsidRDefault="00E9375F" w:rsidP="00A02A29">
                  <w:pPr>
                    <w:spacing w:before="40" w:after="40" w:line="240" w:lineRule="auto"/>
                    <w:ind w:left="-90" w:right="394"/>
                    <w:jc w:val="center"/>
                    <w:rPr>
                      <w:sz w:val="22"/>
                      <w:szCs w:val="22"/>
                    </w:rPr>
                  </w:pPr>
                  <w:r w:rsidRPr="00104C8A">
                    <w:rPr>
                      <w:sz w:val="22"/>
                      <w:szCs w:val="22"/>
                    </w:rPr>
                    <w:t>3.7</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E139" w14:textId="4031891F"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Дополнительная подсветка станции в верхней панели станции</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F1363"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1EE781FA" w14:textId="77777777" w:rsidR="00E9375F" w:rsidRPr="005634F9" w:rsidRDefault="00E9375F" w:rsidP="00A02A29">
                  <w:pPr>
                    <w:spacing w:before="40" w:after="40" w:line="240" w:lineRule="auto"/>
                    <w:ind w:left="-90" w:right="394"/>
                    <w:jc w:val="center"/>
                    <w:rPr>
                      <w:sz w:val="22"/>
                      <w:szCs w:val="22"/>
                    </w:rPr>
                  </w:pPr>
                </w:p>
              </w:tc>
            </w:tr>
            <w:tr w:rsidR="005634F9" w:rsidRPr="005634F9" w14:paraId="3375776D" w14:textId="77777777" w:rsidTr="00A02A29">
              <w:trPr>
                <w:gridAfter w:val="1"/>
                <w:wAfter w:w="11" w:type="dxa"/>
                <w:trHeight w:val="105"/>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D3B0D03" w14:textId="77777777" w:rsidR="00E9375F" w:rsidRPr="00104C8A" w:rsidRDefault="00E9375F" w:rsidP="00A02A29">
                  <w:pPr>
                    <w:spacing w:before="40" w:after="40" w:line="240" w:lineRule="auto"/>
                    <w:ind w:left="-90" w:right="394"/>
                    <w:jc w:val="center"/>
                    <w:rPr>
                      <w:sz w:val="22"/>
                      <w:szCs w:val="22"/>
                    </w:rPr>
                  </w:pPr>
                  <w:r w:rsidRPr="00104C8A">
                    <w:rPr>
                      <w:sz w:val="22"/>
                      <w:szCs w:val="22"/>
                    </w:rPr>
                    <w:t>3.8</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6F0541"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Держатель для каждого кабеля</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96E4B"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shd w:val="clear" w:color="auto" w:fill="auto"/>
                </w:tcPr>
                <w:p w14:paraId="3B7931BA" w14:textId="77777777" w:rsidR="00E9375F" w:rsidRPr="005634F9" w:rsidRDefault="00E9375F" w:rsidP="00A02A29">
                  <w:pPr>
                    <w:spacing w:before="40" w:after="40" w:line="240" w:lineRule="auto"/>
                    <w:ind w:left="-90" w:right="394"/>
                    <w:jc w:val="center"/>
                    <w:rPr>
                      <w:sz w:val="22"/>
                      <w:szCs w:val="22"/>
                    </w:rPr>
                  </w:pPr>
                </w:p>
              </w:tc>
            </w:tr>
            <w:tr w:rsidR="005634F9" w:rsidRPr="005634F9" w14:paraId="44583AEC"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C7355AF" w14:textId="77777777" w:rsidR="00E9375F" w:rsidRPr="00104C8A" w:rsidRDefault="00E9375F" w:rsidP="00A02A29">
                  <w:pPr>
                    <w:spacing w:before="40" w:after="40" w:line="240" w:lineRule="auto"/>
                    <w:ind w:left="-90" w:right="394"/>
                    <w:jc w:val="center"/>
                    <w:rPr>
                      <w:sz w:val="22"/>
                      <w:szCs w:val="22"/>
                    </w:rPr>
                  </w:pPr>
                  <w:r w:rsidRPr="00104C8A">
                    <w:rPr>
                      <w:sz w:val="22"/>
                      <w:szCs w:val="22"/>
                    </w:rPr>
                    <w:t>3.9</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AAE02F" w14:textId="77777777" w:rsidR="00E9375F" w:rsidRPr="00104C8A" w:rsidRDefault="00E9375F" w:rsidP="00A02A29">
                  <w:pPr>
                    <w:spacing w:before="40" w:after="40" w:line="240" w:lineRule="auto"/>
                    <w:ind w:left="-90" w:right="17" w:firstLine="90"/>
                    <w:jc w:val="center"/>
                    <w:rPr>
                      <w:bCs/>
                      <w:sz w:val="22"/>
                      <w:szCs w:val="22"/>
                    </w:rPr>
                  </w:pPr>
                  <w:r w:rsidRPr="00104C8A">
                    <w:rPr>
                      <w:bCs/>
                      <w:sz w:val="22"/>
                      <w:szCs w:val="22"/>
                    </w:rPr>
                    <w:t>Материал корпуса</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673B19" w14:textId="77777777" w:rsidR="00E9375F" w:rsidRPr="00104C8A" w:rsidRDefault="00E9375F" w:rsidP="00A02A29">
                  <w:pPr>
                    <w:spacing w:before="40" w:after="40" w:line="240" w:lineRule="auto"/>
                    <w:ind w:left="58" w:right="90" w:firstLine="0"/>
                    <w:jc w:val="center"/>
                    <w:rPr>
                      <w:bCs/>
                      <w:sz w:val="22"/>
                      <w:szCs w:val="22"/>
                    </w:rPr>
                  </w:pPr>
                  <w:r w:rsidRPr="00104C8A">
                    <w:rPr>
                      <w:bCs/>
                      <w:sz w:val="22"/>
                      <w:szCs w:val="22"/>
                    </w:rPr>
                    <w:t>Нержавеющая сталь с полимерным покрытием</w:t>
                  </w:r>
                </w:p>
              </w:tc>
              <w:tc>
                <w:tcPr>
                  <w:tcW w:w="2379" w:type="dxa"/>
                  <w:tcBorders>
                    <w:top w:val="single" w:sz="4" w:space="0" w:color="000000"/>
                    <w:left w:val="single" w:sz="4" w:space="0" w:color="000000"/>
                    <w:bottom w:val="single" w:sz="4" w:space="0" w:color="000000"/>
                    <w:right w:val="single" w:sz="4" w:space="0" w:color="000000"/>
                  </w:tcBorders>
                </w:tcPr>
                <w:p w14:paraId="185307A0"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43A78DAD"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7D9599D" w14:textId="77777777" w:rsidR="00E9375F" w:rsidRPr="00104C8A" w:rsidRDefault="00E9375F" w:rsidP="00A02A29">
                  <w:pPr>
                    <w:spacing w:before="40" w:after="40" w:line="240" w:lineRule="auto"/>
                    <w:ind w:left="-90" w:right="394"/>
                    <w:jc w:val="center"/>
                    <w:rPr>
                      <w:sz w:val="22"/>
                      <w:szCs w:val="22"/>
                    </w:rPr>
                  </w:pPr>
                  <w:r w:rsidRPr="00104C8A">
                    <w:rPr>
                      <w:sz w:val="22"/>
                      <w:szCs w:val="22"/>
                    </w:rPr>
                    <w:t>3.10</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384F8266"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Защита от механического воздействия</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4A5CE4" w14:textId="77777777" w:rsidR="00E9375F" w:rsidRPr="00104C8A" w:rsidRDefault="00E9375F" w:rsidP="00A02A29">
                  <w:pPr>
                    <w:spacing w:before="40" w:after="40" w:line="240" w:lineRule="auto"/>
                    <w:ind w:left="58" w:right="90" w:firstLine="0"/>
                    <w:jc w:val="center"/>
                    <w:rPr>
                      <w:sz w:val="22"/>
                      <w:szCs w:val="22"/>
                    </w:rPr>
                  </w:pPr>
                  <w:r w:rsidRPr="00104C8A">
                    <w:rPr>
                      <w:bCs/>
                      <w:sz w:val="22"/>
                      <w:szCs w:val="22"/>
                    </w:rPr>
                    <w:t xml:space="preserve">Не ниже </w:t>
                  </w:r>
                  <w:r w:rsidRPr="00104C8A">
                    <w:rPr>
                      <w:bCs/>
                      <w:sz w:val="22"/>
                      <w:szCs w:val="22"/>
                      <w:lang w:val="en-US"/>
                    </w:rPr>
                    <w:t xml:space="preserve">IK </w:t>
                  </w:r>
                  <w:r w:rsidRPr="00104C8A">
                    <w:rPr>
                      <w:bCs/>
                      <w:sz w:val="22"/>
                      <w:szCs w:val="22"/>
                    </w:rPr>
                    <w:t>10</w:t>
                  </w:r>
                </w:p>
              </w:tc>
              <w:tc>
                <w:tcPr>
                  <w:tcW w:w="2379" w:type="dxa"/>
                  <w:tcBorders>
                    <w:top w:val="single" w:sz="4" w:space="0" w:color="000000"/>
                    <w:left w:val="single" w:sz="4" w:space="0" w:color="000000"/>
                    <w:bottom w:val="single" w:sz="4" w:space="0" w:color="000000"/>
                    <w:right w:val="single" w:sz="4" w:space="0" w:color="000000"/>
                  </w:tcBorders>
                </w:tcPr>
                <w:p w14:paraId="08DA8EDE" w14:textId="77777777" w:rsidR="00E9375F" w:rsidRPr="005634F9" w:rsidRDefault="00E9375F" w:rsidP="00A02A29">
                  <w:pPr>
                    <w:spacing w:before="40" w:after="40" w:line="240" w:lineRule="auto"/>
                    <w:ind w:left="-90" w:right="394"/>
                    <w:jc w:val="center"/>
                    <w:rPr>
                      <w:bCs/>
                      <w:sz w:val="22"/>
                      <w:szCs w:val="22"/>
                      <w:lang w:val="en-US"/>
                    </w:rPr>
                  </w:pPr>
                </w:p>
              </w:tc>
            </w:tr>
            <w:tr w:rsidR="005634F9" w:rsidRPr="005634F9" w14:paraId="13347732"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DF2F414" w14:textId="77777777" w:rsidR="00E9375F" w:rsidRPr="00104C8A" w:rsidRDefault="00E9375F" w:rsidP="00A02A29">
                  <w:pPr>
                    <w:spacing w:before="40" w:after="40" w:line="240" w:lineRule="auto"/>
                    <w:ind w:left="-90" w:right="394"/>
                    <w:jc w:val="center"/>
                    <w:rPr>
                      <w:sz w:val="22"/>
                      <w:szCs w:val="22"/>
                    </w:rPr>
                  </w:pPr>
                  <w:r w:rsidRPr="00104C8A">
                    <w:rPr>
                      <w:sz w:val="22"/>
                      <w:szCs w:val="22"/>
                    </w:rPr>
                    <w:t>3.11</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3C8A48A8"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Блокировка доступа к токопроводящим контактам с помощью замка</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22103" w14:textId="77777777" w:rsidR="00E9375F" w:rsidRPr="00104C8A" w:rsidRDefault="00E9375F" w:rsidP="00A02A29">
                  <w:pPr>
                    <w:spacing w:before="40" w:after="40" w:line="240" w:lineRule="auto"/>
                    <w:ind w:left="58" w:right="90" w:firstLine="0"/>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72892A9B"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0010DFEE" w14:textId="77777777" w:rsidTr="00A02A29">
              <w:trPr>
                <w:gridAfter w:val="1"/>
                <w:wAfter w:w="11" w:type="dxa"/>
                <w:trHeight w:val="495"/>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5ECD6871" w14:textId="77777777" w:rsidR="00E9375F" w:rsidRPr="00104C8A" w:rsidRDefault="00E9375F" w:rsidP="00A02A29">
                  <w:pPr>
                    <w:spacing w:before="40" w:after="40" w:line="240" w:lineRule="auto"/>
                    <w:ind w:left="-90" w:right="394"/>
                    <w:jc w:val="center"/>
                    <w:rPr>
                      <w:sz w:val="22"/>
                      <w:szCs w:val="22"/>
                    </w:rPr>
                  </w:pPr>
                  <w:r w:rsidRPr="00104C8A">
                    <w:rPr>
                      <w:sz w:val="22"/>
                      <w:szCs w:val="22"/>
                    </w:rPr>
                    <w:t>3.12</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092CA87F"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Подвод силового питающего кабеля снизу</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8C3C4" w14:textId="77777777" w:rsidR="00E9375F" w:rsidRPr="00104C8A" w:rsidRDefault="00E9375F" w:rsidP="00A02A29">
                  <w:pPr>
                    <w:spacing w:before="40" w:after="40" w:line="240" w:lineRule="auto"/>
                    <w:ind w:left="58" w:right="90" w:firstLine="0"/>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2F8AEF73"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28F44E3C" w14:textId="77777777" w:rsidTr="00A02A29">
              <w:trPr>
                <w:gridAfter w:val="1"/>
                <w:wAfter w:w="11" w:type="dxa"/>
                <w:trHeight w:val="780"/>
                <w:jc w:val="center"/>
              </w:trPr>
              <w:tc>
                <w:tcPr>
                  <w:tcW w:w="1780" w:type="dxa"/>
                  <w:tcBorders>
                    <w:left w:val="single" w:sz="4" w:space="0" w:color="000000"/>
                    <w:bottom w:val="single" w:sz="4" w:space="0" w:color="000000"/>
                    <w:right w:val="single" w:sz="4" w:space="0" w:color="000000"/>
                  </w:tcBorders>
                  <w:shd w:val="clear" w:color="auto" w:fill="auto"/>
                </w:tcPr>
                <w:p w14:paraId="226B5613" w14:textId="77777777" w:rsidR="00E9375F" w:rsidRPr="00104C8A" w:rsidRDefault="00E9375F" w:rsidP="00A02A29">
                  <w:pPr>
                    <w:spacing w:before="40" w:after="40" w:line="240" w:lineRule="auto"/>
                    <w:ind w:left="-90" w:right="394"/>
                    <w:jc w:val="center"/>
                    <w:rPr>
                      <w:sz w:val="22"/>
                      <w:szCs w:val="22"/>
                    </w:rPr>
                  </w:pPr>
                  <w:r w:rsidRPr="00104C8A">
                    <w:rPr>
                      <w:sz w:val="22"/>
                      <w:szCs w:val="22"/>
                    </w:rPr>
                    <w:t>3.13</w:t>
                  </w:r>
                </w:p>
              </w:tc>
              <w:tc>
                <w:tcPr>
                  <w:tcW w:w="3160" w:type="dxa"/>
                  <w:tcBorders>
                    <w:left w:val="single" w:sz="4" w:space="0" w:color="000000"/>
                    <w:bottom w:val="single" w:sz="4" w:space="0" w:color="000000"/>
                    <w:right w:val="single" w:sz="4" w:space="0" w:color="000000"/>
                  </w:tcBorders>
                  <w:shd w:val="clear" w:color="auto" w:fill="auto"/>
                </w:tcPr>
                <w:p w14:paraId="0AD1DB9E"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 xml:space="preserve">Наличие монитора </w:t>
                  </w:r>
                  <w:r w:rsidRPr="00104C8A">
                    <w:rPr>
                      <w:sz w:val="22"/>
                      <w:szCs w:val="22"/>
                      <w:lang w:val="en-US"/>
                    </w:rPr>
                    <w:t>LCD</w:t>
                  </w:r>
                  <w:r w:rsidRPr="00104C8A">
                    <w:rPr>
                      <w:sz w:val="22"/>
                      <w:szCs w:val="22"/>
                    </w:rPr>
                    <w:t xml:space="preserve"> не менее 10 дюймов с отображением графика каждой зарядной сессии</w:t>
                  </w:r>
                </w:p>
              </w:tc>
              <w:tc>
                <w:tcPr>
                  <w:tcW w:w="2636" w:type="dxa"/>
                  <w:tcBorders>
                    <w:left w:val="single" w:sz="4" w:space="0" w:color="000000"/>
                    <w:bottom w:val="single" w:sz="4" w:space="0" w:color="000000"/>
                    <w:right w:val="single" w:sz="4" w:space="0" w:color="000000"/>
                  </w:tcBorders>
                  <w:shd w:val="clear" w:color="auto" w:fill="auto"/>
                  <w:vAlign w:val="center"/>
                </w:tcPr>
                <w:p w14:paraId="2FE2ECCE"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Да</w:t>
                  </w:r>
                </w:p>
              </w:tc>
              <w:tc>
                <w:tcPr>
                  <w:tcW w:w="2379" w:type="dxa"/>
                  <w:tcBorders>
                    <w:left w:val="single" w:sz="4" w:space="0" w:color="000000"/>
                    <w:bottom w:val="single" w:sz="4" w:space="0" w:color="000000"/>
                    <w:right w:val="single" w:sz="4" w:space="0" w:color="000000"/>
                  </w:tcBorders>
                </w:tcPr>
                <w:p w14:paraId="2FA35B5A" w14:textId="77777777" w:rsidR="00E9375F" w:rsidRPr="005634F9" w:rsidRDefault="00E9375F" w:rsidP="00A02A29">
                  <w:pPr>
                    <w:spacing w:before="40" w:after="40" w:line="240" w:lineRule="auto"/>
                    <w:ind w:left="-90" w:right="394"/>
                    <w:jc w:val="center"/>
                    <w:rPr>
                      <w:sz w:val="22"/>
                      <w:szCs w:val="22"/>
                    </w:rPr>
                  </w:pPr>
                </w:p>
              </w:tc>
            </w:tr>
            <w:tr w:rsidR="005634F9" w:rsidRPr="005634F9" w14:paraId="1A1148F0" w14:textId="77777777" w:rsidTr="00A02A29">
              <w:trPr>
                <w:gridAfter w:val="1"/>
                <w:wAfter w:w="11" w:type="dxa"/>
                <w:trHeight w:val="780"/>
                <w:jc w:val="center"/>
              </w:trPr>
              <w:tc>
                <w:tcPr>
                  <w:tcW w:w="1780" w:type="dxa"/>
                  <w:tcBorders>
                    <w:left w:val="single" w:sz="4" w:space="0" w:color="000000"/>
                    <w:bottom w:val="single" w:sz="4" w:space="0" w:color="000000"/>
                    <w:right w:val="single" w:sz="4" w:space="0" w:color="000000"/>
                  </w:tcBorders>
                  <w:shd w:val="clear" w:color="auto" w:fill="auto"/>
                </w:tcPr>
                <w:p w14:paraId="3F6A12A9" w14:textId="77777777" w:rsidR="00E9375F" w:rsidRPr="00104C8A" w:rsidRDefault="00E9375F" w:rsidP="00A02A29">
                  <w:pPr>
                    <w:spacing w:before="40" w:after="40" w:line="240" w:lineRule="auto"/>
                    <w:ind w:left="-90" w:right="394"/>
                    <w:jc w:val="center"/>
                    <w:rPr>
                      <w:sz w:val="22"/>
                      <w:szCs w:val="22"/>
                    </w:rPr>
                  </w:pPr>
                  <w:r w:rsidRPr="00104C8A">
                    <w:rPr>
                      <w:sz w:val="22"/>
                      <w:szCs w:val="22"/>
                    </w:rPr>
                    <w:t>3.14</w:t>
                  </w:r>
                </w:p>
              </w:tc>
              <w:tc>
                <w:tcPr>
                  <w:tcW w:w="3160" w:type="dxa"/>
                  <w:tcBorders>
                    <w:left w:val="single" w:sz="4" w:space="0" w:color="000000"/>
                    <w:bottom w:val="single" w:sz="4" w:space="0" w:color="000000"/>
                    <w:right w:val="single" w:sz="4" w:space="0" w:color="000000"/>
                  </w:tcBorders>
                  <w:shd w:val="clear" w:color="auto" w:fill="auto"/>
                </w:tcPr>
                <w:p w14:paraId="635AC671" w14:textId="47664034" w:rsidR="00E9375F" w:rsidRPr="00104C8A" w:rsidRDefault="00E9375F" w:rsidP="00A02A29">
                  <w:pPr>
                    <w:spacing w:before="40" w:after="40" w:line="240" w:lineRule="auto"/>
                    <w:ind w:left="-90" w:right="17" w:firstLine="90"/>
                    <w:jc w:val="center"/>
                    <w:rPr>
                      <w:sz w:val="22"/>
                      <w:szCs w:val="22"/>
                    </w:rPr>
                  </w:pPr>
                  <w:r w:rsidRPr="00104C8A">
                    <w:rPr>
                      <w:sz w:val="22"/>
                      <w:szCs w:val="22"/>
                    </w:rPr>
                    <w:t>Наличие кнопки аварийной остановки</w:t>
                  </w:r>
                </w:p>
              </w:tc>
              <w:tc>
                <w:tcPr>
                  <w:tcW w:w="2636" w:type="dxa"/>
                  <w:tcBorders>
                    <w:left w:val="single" w:sz="4" w:space="0" w:color="000000"/>
                    <w:bottom w:val="single" w:sz="4" w:space="0" w:color="000000"/>
                    <w:right w:val="single" w:sz="4" w:space="0" w:color="000000"/>
                  </w:tcBorders>
                  <w:shd w:val="clear" w:color="auto" w:fill="auto"/>
                  <w:vAlign w:val="center"/>
                </w:tcPr>
                <w:p w14:paraId="2C7BD038"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Да</w:t>
                  </w:r>
                </w:p>
              </w:tc>
              <w:tc>
                <w:tcPr>
                  <w:tcW w:w="2379" w:type="dxa"/>
                  <w:tcBorders>
                    <w:left w:val="single" w:sz="4" w:space="0" w:color="000000"/>
                    <w:bottom w:val="single" w:sz="4" w:space="0" w:color="000000"/>
                    <w:right w:val="single" w:sz="4" w:space="0" w:color="000000"/>
                  </w:tcBorders>
                  <w:shd w:val="clear" w:color="auto" w:fill="auto"/>
                </w:tcPr>
                <w:p w14:paraId="24EFAECA" w14:textId="77777777" w:rsidR="00E9375F" w:rsidRPr="005634F9" w:rsidRDefault="00E9375F" w:rsidP="00A02A29">
                  <w:pPr>
                    <w:spacing w:before="40" w:after="40" w:line="240" w:lineRule="auto"/>
                    <w:ind w:left="-90" w:right="394"/>
                    <w:jc w:val="center"/>
                    <w:rPr>
                      <w:sz w:val="22"/>
                      <w:szCs w:val="22"/>
                    </w:rPr>
                  </w:pPr>
                </w:p>
              </w:tc>
            </w:tr>
            <w:tr w:rsidR="005634F9" w:rsidRPr="005634F9" w14:paraId="3E38DA1E" w14:textId="77777777" w:rsidTr="00A02A29">
              <w:trPr>
                <w:gridAfter w:val="1"/>
                <w:wAfter w:w="11" w:type="dxa"/>
                <w:trHeight w:val="341"/>
                <w:jc w:val="center"/>
              </w:trPr>
              <w:tc>
                <w:tcPr>
                  <w:tcW w:w="1780" w:type="dxa"/>
                  <w:tcBorders>
                    <w:left w:val="single" w:sz="4" w:space="0" w:color="000000"/>
                    <w:bottom w:val="single" w:sz="4" w:space="0" w:color="000000"/>
                    <w:right w:val="single" w:sz="4" w:space="0" w:color="000000"/>
                  </w:tcBorders>
                  <w:shd w:val="clear" w:color="auto" w:fill="auto"/>
                </w:tcPr>
                <w:p w14:paraId="2427D297" w14:textId="77777777" w:rsidR="00E9375F" w:rsidRPr="00104C8A" w:rsidRDefault="00E9375F" w:rsidP="00A02A29">
                  <w:pPr>
                    <w:spacing w:before="40" w:after="40" w:line="240" w:lineRule="auto"/>
                    <w:ind w:left="-90" w:right="394"/>
                    <w:jc w:val="center"/>
                    <w:rPr>
                      <w:sz w:val="22"/>
                      <w:szCs w:val="22"/>
                    </w:rPr>
                  </w:pPr>
                  <w:r w:rsidRPr="00104C8A">
                    <w:rPr>
                      <w:sz w:val="22"/>
                      <w:szCs w:val="22"/>
                    </w:rPr>
                    <w:t>3.15</w:t>
                  </w:r>
                </w:p>
              </w:tc>
              <w:tc>
                <w:tcPr>
                  <w:tcW w:w="3160" w:type="dxa"/>
                  <w:tcBorders>
                    <w:left w:val="single" w:sz="4" w:space="0" w:color="000000"/>
                    <w:bottom w:val="single" w:sz="4" w:space="0" w:color="000000"/>
                    <w:right w:val="single" w:sz="4" w:space="0" w:color="000000"/>
                  </w:tcBorders>
                  <w:shd w:val="clear" w:color="auto" w:fill="auto"/>
                </w:tcPr>
                <w:p w14:paraId="26C6B590"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Высота станции, не более, мм</w:t>
                  </w:r>
                </w:p>
              </w:tc>
              <w:tc>
                <w:tcPr>
                  <w:tcW w:w="2636" w:type="dxa"/>
                  <w:tcBorders>
                    <w:left w:val="single" w:sz="4" w:space="0" w:color="000000"/>
                    <w:bottom w:val="single" w:sz="4" w:space="0" w:color="000000"/>
                    <w:right w:val="single" w:sz="4" w:space="0" w:color="000000"/>
                  </w:tcBorders>
                  <w:shd w:val="clear" w:color="auto" w:fill="auto"/>
                  <w:vAlign w:val="center"/>
                </w:tcPr>
                <w:p w14:paraId="30300C76"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1900</w:t>
                  </w:r>
                </w:p>
              </w:tc>
              <w:tc>
                <w:tcPr>
                  <w:tcW w:w="2379" w:type="dxa"/>
                  <w:tcBorders>
                    <w:left w:val="single" w:sz="4" w:space="0" w:color="000000"/>
                    <w:bottom w:val="single" w:sz="4" w:space="0" w:color="000000"/>
                    <w:right w:val="single" w:sz="4" w:space="0" w:color="000000"/>
                  </w:tcBorders>
                  <w:shd w:val="clear" w:color="auto" w:fill="auto"/>
                </w:tcPr>
                <w:p w14:paraId="3E5AD8B8" w14:textId="77777777" w:rsidR="00E9375F" w:rsidRPr="005634F9" w:rsidRDefault="00E9375F" w:rsidP="00A02A29">
                  <w:pPr>
                    <w:spacing w:before="40" w:after="40" w:line="240" w:lineRule="auto"/>
                    <w:ind w:left="-90" w:right="394"/>
                    <w:jc w:val="center"/>
                    <w:rPr>
                      <w:sz w:val="22"/>
                      <w:szCs w:val="22"/>
                    </w:rPr>
                  </w:pPr>
                </w:p>
              </w:tc>
            </w:tr>
            <w:tr w:rsidR="005634F9" w:rsidRPr="005634F9" w14:paraId="3D9A3514" w14:textId="77777777" w:rsidTr="00A02A29">
              <w:trPr>
                <w:gridAfter w:val="1"/>
                <w:wAfter w:w="11" w:type="dxa"/>
                <w:trHeight w:val="274"/>
                <w:jc w:val="center"/>
              </w:trPr>
              <w:tc>
                <w:tcPr>
                  <w:tcW w:w="1780" w:type="dxa"/>
                  <w:tcBorders>
                    <w:left w:val="single" w:sz="4" w:space="0" w:color="000000"/>
                    <w:bottom w:val="single" w:sz="4" w:space="0" w:color="000000"/>
                    <w:right w:val="single" w:sz="4" w:space="0" w:color="000000"/>
                  </w:tcBorders>
                  <w:shd w:val="clear" w:color="auto" w:fill="auto"/>
                </w:tcPr>
                <w:p w14:paraId="2614917C" w14:textId="77777777" w:rsidR="00E9375F" w:rsidRPr="00104C8A" w:rsidRDefault="00E9375F" w:rsidP="00A02A29">
                  <w:pPr>
                    <w:spacing w:before="40" w:after="40" w:line="240" w:lineRule="auto"/>
                    <w:ind w:left="-90" w:right="394"/>
                    <w:jc w:val="center"/>
                    <w:rPr>
                      <w:sz w:val="22"/>
                      <w:szCs w:val="22"/>
                      <w:lang w:val="en-US"/>
                    </w:rPr>
                  </w:pPr>
                  <w:r w:rsidRPr="00104C8A">
                    <w:rPr>
                      <w:sz w:val="22"/>
                      <w:szCs w:val="22"/>
                      <w:lang w:val="en-US"/>
                    </w:rPr>
                    <w:t>3.16</w:t>
                  </w:r>
                </w:p>
              </w:tc>
              <w:tc>
                <w:tcPr>
                  <w:tcW w:w="3160" w:type="dxa"/>
                  <w:tcBorders>
                    <w:left w:val="single" w:sz="4" w:space="0" w:color="000000"/>
                    <w:bottom w:val="single" w:sz="4" w:space="0" w:color="000000"/>
                    <w:right w:val="single" w:sz="4" w:space="0" w:color="000000"/>
                  </w:tcBorders>
                  <w:shd w:val="clear" w:color="auto" w:fill="auto"/>
                </w:tcPr>
                <w:p w14:paraId="7E1DFAB0"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Ширина станции, не более, мм</w:t>
                  </w:r>
                </w:p>
              </w:tc>
              <w:tc>
                <w:tcPr>
                  <w:tcW w:w="2636" w:type="dxa"/>
                  <w:tcBorders>
                    <w:left w:val="single" w:sz="4" w:space="0" w:color="000000"/>
                    <w:bottom w:val="single" w:sz="4" w:space="0" w:color="000000"/>
                    <w:right w:val="single" w:sz="4" w:space="0" w:color="000000"/>
                  </w:tcBorders>
                  <w:shd w:val="clear" w:color="auto" w:fill="auto"/>
                  <w:vAlign w:val="center"/>
                </w:tcPr>
                <w:p w14:paraId="5F273E6D"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700</w:t>
                  </w:r>
                </w:p>
              </w:tc>
              <w:tc>
                <w:tcPr>
                  <w:tcW w:w="2379" w:type="dxa"/>
                  <w:tcBorders>
                    <w:left w:val="single" w:sz="4" w:space="0" w:color="000000"/>
                    <w:bottom w:val="single" w:sz="4" w:space="0" w:color="000000"/>
                    <w:right w:val="single" w:sz="4" w:space="0" w:color="000000"/>
                  </w:tcBorders>
                  <w:shd w:val="clear" w:color="auto" w:fill="auto"/>
                </w:tcPr>
                <w:p w14:paraId="7F92CB9D" w14:textId="77777777" w:rsidR="00E9375F" w:rsidRPr="005634F9" w:rsidRDefault="00E9375F" w:rsidP="00A02A29">
                  <w:pPr>
                    <w:spacing w:before="40" w:after="40" w:line="240" w:lineRule="auto"/>
                    <w:ind w:left="-90" w:right="394"/>
                    <w:jc w:val="center"/>
                    <w:rPr>
                      <w:sz w:val="22"/>
                      <w:szCs w:val="22"/>
                    </w:rPr>
                  </w:pPr>
                </w:p>
              </w:tc>
            </w:tr>
            <w:tr w:rsidR="005634F9" w:rsidRPr="005634F9" w14:paraId="35019CA4" w14:textId="77777777" w:rsidTr="00A02A29">
              <w:trPr>
                <w:gridAfter w:val="1"/>
                <w:wAfter w:w="11" w:type="dxa"/>
                <w:trHeight w:val="221"/>
                <w:jc w:val="center"/>
              </w:trPr>
              <w:tc>
                <w:tcPr>
                  <w:tcW w:w="1780" w:type="dxa"/>
                  <w:tcBorders>
                    <w:left w:val="single" w:sz="4" w:space="0" w:color="000000"/>
                    <w:bottom w:val="single" w:sz="4" w:space="0" w:color="000000"/>
                    <w:right w:val="single" w:sz="4" w:space="0" w:color="000000"/>
                  </w:tcBorders>
                  <w:shd w:val="clear" w:color="auto" w:fill="auto"/>
                </w:tcPr>
                <w:p w14:paraId="5FF32199" w14:textId="77777777" w:rsidR="00E9375F" w:rsidRPr="00104C8A" w:rsidRDefault="00E9375F" w:rsidP="00A02A29">
                  <w:pPr>
                    <w:spacing w:before="40" w:after="40" w:line="240" w:lineRule="auto"/>
                    <w:ind w:left="-90" w:right="394"/>
                    <w:jc w:val="center"/>
                    <w:rPr>
                      <w:sz w:val="22"/>
                      <w:szCs w:val="22"/>
                    </w:rPr>
                  </w:pPr>
                  <w:r w:rsidRPr="00104C8A">
                    <w:rPr>
                      <w:sz w:val="22"/>
                      <w:szCs w:val="22"/>
                    </w:rPr>
                    <w:t xml:space="preserve">3.17 </w:t>
                  </w:r>
                </w:p>
              </w:tc>
              <w:tc>
                <w:tcPr>
                  <w:tcW w:w="3160" w:type="dxa"/>
                  <w:tcBorders>
                    <w:left w:val="single" w:sz="4" w:space="0" w:color="000000"/>
                    <w:bottom w:val="single" w:sz="4" w:space="0" w:color="000000"/>
                    <w:right w:val="single" w:sz="4" w:space="0" w:color="000000"/>
                  </w:tcBorders>
                  <w:shd w:val="clear" w:color="auto" w:fill="auto"/>
                </w:tcPr>
                <w:p w14:paraId="0D5CC28D"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Глубина станции, не более, мм</w:t>
                  </w:r>
                </w:p>
              </w:tc>
              <w:tc>
                <w:tcPr>
                  <w:tcW w:w="2636" w:type="dxa"/>
                  <w:tcBorders>
                    <w:left w:val="single" w:sz="4" w:space="0" w:color="000000"/>
                    <w:bottom w:val="single" w:sz="4" w:space="0" w:color="000000"/>
                    <w:right w:val="single" w:sz="4" w:space="0" w:color="000000"/>
                  </w:tcBorders>
                  <w:shd w:val="clear" w:color="auto" w:fill="auto"/>
                  <w:vAlign w:val="center"/>
                </w:tcPr>
                <w:p w14:paraId="3AA05824"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400</w:t>
                  </w:r>
                </w:p>
              </w:tc>
              <w:tc>
                <w:tcPr>
                  <w:tcW w:w="2379" w:type="dxa"/>
                  <w:tcBorders>
                    <w:left w:val="single" w:sz="4" w:space="0" w:color="000000"/>
                    <w:bottom w:val="single" w:sz="4" w:space="0" w:color="000000"/>
                    <w:right w:val="single" w:sz="4" w:space="0" w:color="000000"/>
                  </w:tcBorders>
                  <w:shd w:val="clear" w:color="auto" w:fill="auto"/>
                </w:tcPr>
                <w:p w14:paraId="34622A68" w14:textId="77777777" w:rsidR="00E9375F" w:rsidRPr="005634F9" w:rsidRDefault="00E9375F" w:rsidP="00A02A29">
                  <w:pPr>
                    <w:spacing w:before="40" w:after="40" w:line="240" w:lineRule="auto"/>
                    <w:ind w:left="-90" w:right="394"/>
                    <w:jc w:val="center"/>
                    <w:rPr>
                      <w:sz w:val="22"/>
                      <w:szCs w:val="22"/>
                    </w:rPr>
                  </w:pPr>
                </w:p>
              </w:tc>
            </w:tr>
            <w:tr w:rsidR="005634F9" w:rsidRPr="005634F9" w14:paraId="1796FB7A" w14:textId="77777777" w:rsidTr="00A02A29">
              <w:trPr>
                <w:gridAfter w:val="1"/>
                <w:wAfter w:w="11" w:type="dxa"/>
                <w:trHeight w:val="298"/>
                <w:jc w:val="center"/>
              </w:trPr>
              <w:tc>
                <w:tcPr>
                  <w:tcW w:w="1780" w:type="dxa"/>
                  <w:tcBorders>
                    <w:left w:val="single" w:sz="4" w:space="0" w:color="000000"/>
                    <w:bottom w:val="single" w:sz="4" w:space="0" w:color="000000"/>
                    <w:right w:val="single" w:sz="4" w:space="0" w:color="000000"/>
                  </w:tcBorders>
                  <w:shd w:val="clear" w:color="auto" w:fill="auto"/>
                </w:tcPr>
                <w:p w14:paraId="19E316A6" w14:textId="77777777" w:rsidR="00E9375F" w:rsidRPr="00104C8A" w:rsidRDefault="00E9375F" w:rsidP="00A02A29">
                  <w:pPr>
                    <w:spacing w:before="40" w:after="40" w:line="240" w:lineRule="auto"/>
                    <w:ind w:left="-90" w:right="394"/>
                    <w:jc w:val="center"/>
                    <w:rPr>
                      <w:sz w:val="22"/>
                      <w:szCs w:val="22"/>
                    </w:rPr>
                  </w:pPr>
                  <w:r w:rsidRPr="00104C8A">
                    <w:rPr>
                      <w:sz w:val="22"/>
                      <w:szCs w:val="22"/>
                    </w:rPr>
                    <w:t>3.18</w:t>
                  </w:r>
                </w:p>
              </w:tc>
              <w:tc>
                <w:tcPr>
                  <w:tcW w:w="3160" w:type="dxa"/>
                  <w:tcBorders>
                    <w:left w:val="single" w:sz="4" w:space="0" w:color="000000"/>
                    <w:bottom w:val="single" w:sz="4" w:space="0" w:color="000000"/>
                    <w:right w:val="single" w:sz="4" w:space="0" w:color="000000"/>
                  </w:tcBorders>
                  <w:shd w:val="clear" w:color="auto" w:fill="auto"/>
                </w:tcPr>
                <w:p w14:paraId="37E89454" w14:textId="77777777" w:rsidR="00E9375F" w:rsidRPr="00104C8A" w:rsidRDefault="00E9375F" w:rsidP="00A02A29">
                  <w:pPr>
                    <w:spacing w:before="40" w:after="40" w:line="240" w:lineRule="auto"/>
                    <w:ind w:left="-90" w:right="17" w:firstLine="90"/>
                    <w:jc w:val="center"/>
                    <w:rPr>
                      <w:sz w:val="22"/>
                      <w:szCs w:val="22"/>
                    </w:rPr>
                  </w:pPr>
                  <w:r w:rsidRPr="00104C8A">
                    <w:rPr>
                      <w:sz w:val="22"/>
                      <w:szCs w:val="22"/>
                    </w:rPr>
                    <w:t>Вес станции, не более, кг</w:t>
                  </w:r>
                </w:p>
              </w:tc>
              <w:tc>
                <w:tcPr>
                  <w:tcW w:w="2636" w:type="dxa"/>
                  <w:tcBorders>
                    <w:left w:val="single" w:sz="4" w:space="0" w:color="000000"/>
                    <w:bottom w:val="single" w:sz="4" w:space="0" w:color="000000"/>
                    <w:right w:val="single" w:sz="4" w:space="0" w:color="000000"/>
                  </w:tcBorders>
                  <w:shd w:val="clear" w:color="auto" w:fill="auto"/>
                  <w:vAlign w:val="center"/>
                </w:tcPr>
                <w:p w14:paraId="708F32EE" w14:textId="77777777" w:rsidR="00E9375F" w:rsidRPr="00104C8A" w:rsidRDefault="00E9375F" w:rsidP="00A02A29">
                  <w:pPr>
                    <w:spacing w:before="40" w:after="40" w:line="240" w:lineRule="auto"/>
                    <w:ind w:left="58" w:right="90" w:firstLine="0"/>
                    <w:jc w:val="center"/>
                    <w:rPr>
                      <w:sz w:val="22"/>
                      <w:szCs w:val="22"/>
                    </w:rPr>
                  </w:pPr>
                  <w:r w:rsidRPr="00104C8A">
                    <w:rPr>
                      <w:sz w:val="22"/>
                      <w:szCs w:val="22"/>
                    </w:rPr>
                    <w:t>120</w:t>
                  </w:r>
                </w:p>
              </w:tc>
              <w:tc>
                <w:tcPr>
                  <w:tcW w:w="2379" w:type="dxa"/>
                  <w:tcBorders>
                    <w:left w:val="single" w:sz="4" w:space="0" w:color="000000"/>
                    <w:bottom w:val="single" w:sz="4" w:space="0" w:color="000000"/>
                    <w:right w:val="single" w:sz="4" w:space="0" w:color="000000"/>
                  </w:tcBorders>
                  <w:shd w:val="clear" w:color="auto" w:fill="auto"/>
                </w:tcPr>
                <w:p w14:paraId="40A1BB30" w14:textId="77777777" w:rsidR="00E9375F" w:rsidRPr="005634F9" w:rsidRDefault="00E9375F" w:rsidP="00A02A29">
                  <w:pPr>
                    <w:spacing w:before="40" w:after="40" w:line="240" w:lineRule="auto"/>
                    <w:ind w:left="-90" w:right="394"/>
                    <w:jc w:val="center"/>
                    <w:rPr>
                      <w:sz w:val="22"/>
                      <w:szCs w:val="22"/>
                    </w:rPr>
                  </w:pPr>
                </w:p>
              </w:tc>
            </w:tr>
            <w:tr w:rsidR="005634F9" w:rsidRPr="005634F9" w14:paraId="1FB6A992" w14:textId="77777777" w:rsidTr="00A02A29">
              <w:trPr>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63A4566" w14:textId="77777777" w:rsidR="00E9375F" w:rsidRPr="00104C8A" w:rsidRDefault="00E9375F" w:rsidP="00A02A29">
                  <w:pPr>
                    <w:spacing w:before="40" w:after="40" w:line="240" w:lineRule="auto"/>
                    <w:ind w:left="-90" w:right="394"/>
                    <w:jc w:val="center"/>
                    <w:rPr>
                      <w:b/>
                      <w:bCs/>
                      <w:sz w:val="22"/>
                      <w:szCs w:val="22"/>
                    </w:rPr>
                  </w:pPr>
                  <w:r w:rsidRPr="00104C8A">
                    <w:rPr>
                      <w:b/>
                      <w:bCs/>
                      <w:sz w:val="22"/>
                      <w:szCs w:val="22"/>
                    </w:rPr>
                    <w:t>4.</w:t>
                  </w:r>
                </w:p>
              </w:tc>
              <w:tc>
                <w:tcPr>
                  <w:tcW w:w="5796" w:type="dxa"/>
                  <w:gridSpan w:val="2"/>
                  <w:tcBorders>
                    <w:top w:val="single" w:sz="4" w:space="0" w:color="000000"/>
                    <w:left w:val="single" w:sz="4" w:space="0" w:color="000000"/>
                    <w:bottom w:val="single" w:sz="4" w:space="0" w:color="000000"/>
                    <w:right w:val="single" w:sz="4" w:space="0" w:color="000000"/>
                  </w:tcBorders>
                  <w:shd w:val="clear" w:color="auto" w:fill="auto"/>
                </w:tcPr>
                <w:p w14:paraId="548517DF" w14:textId="77777777" w:rsidR="00E9375F" w:rsidRPr="00104C8A" w:rsidRDefault="00E9375F" w:rsidP="00A02A29">
                  <w:pPr>
                    <w:spacing w:before="40" w:after="40" w:line="240" w:lineRule="auto"/>
                    <w:ind w:left="-90" w:right="394"/>
                    <w:jc w:val="center"/>
                    <w:rPr>
                      <w:b/>
                      <w:bCs/>
                      <w:sz w:val="22"/>
                      <w:szCs w:val="22"/>
                    </w:rPr>
                  </w:pPr>
                  <w:r w:rsidRPr="00104C8A">
                    <w:rPr>
                      <w:b/>
                      <w:bCs/>
                      <w:sz w:val="22"/>
                      <w:szCs w:val="22"/>
                    </w:rPr>
                    <w:t>Функциональные требования</w:t>
                  </w:r>
                </w:p>
              </w:tc>
              <w:tc>
                <w:tcPr>
                  <w:tcW w:w="2390" w:type="dxa"/>
                  <w:gridSpan w:val="2"/>
                  <w:tcBorders>
                    <w:top w:val="single" w:sz="4" w:space="0" w:color="000000"/>
                    <w:left w:val="single" w:sz="4" w:space="0" w:color="000000"/>
                    <w:bottom w:val="single" w:sz="4" w:space="0" w:color="000000"/>
                    <w:right w:val="single" w:sz="4" w:space="0" w:color="000000"/>
                  </w:tcBorders>
                </w:tcPr>
                <w:p w14:paraId="10F19A3C" w14:textId="77777777" w:rsidR="00E9375F" w:rsidRPr="005634F9" w:rsidRDefault="00E9375F" w:rsidP="00A02A29">
                  <w:pPr>
                    <w:spacing w:before="40" w:after="40" w:line="240" w:lineRule="auto"/>
                    <w:ind w:left="-90" w:right="394"/>
                    <w:jc w:val="center"/>
                    <w:rPr>
                      <w:b/>
                      <w:bCs/>
                      <w:sz w:val="22"/>
                      <w:szCs w:val="22"/>
                    </w:rPr>
                  </w:pPr>
                </w:p>
              </w:tc>
            </w:tr>
            <w:tr w:rsidR="005634F9" w:rsidRPr="005634F9" w14:paraId="5A7A78F3" w14:textId="77777777" w:rsidTr="00A02A29">
              <w:trPr>
                <w:gridAfter w:val="1"/>
                <w:wAfter w:w="11" w:type="dxa"/>
                <w:trHeight w:val="1207"/>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D93FB3D" w14:textId="77777777" w:rsidR="00E9375F" w:rsidRPr="00104C8A" w:rsidRDefault="00E9375F" w:rsidP="00A02A29">
                  <w:pPr>
                    <w:spacing w:before="40" w:after="40" w:line="240" w:lineRule="auto"/>
                    <w:ind w:left="-90" w:right="394"/>
                    <w:jc w:val="center"/>
                    <w:rPr>
                      <w:sz w:val="22"/>
                      <w:szCs w:val="22"/>
                    </w:rPr>
                  </w:pPr>
                  <w:r w:rsidRPr="00104C8A">
                    <w:rPr>
                      <w:sz w:val="22"/>
                      <w:szCs w:val="22"/>
                    </w:rPr>
                    <w:t>4.1</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711A2BA6" w14:textId="77777777" w:rsidR="00E9375F" w:rsidRPr="00104C8A" w:rsidRDefault="00E9375F" w:rsidP="00A02A29">
                  <w:pPr>
                    <w:spacing w:before="40" w:after="40" w:line="240" w:lineRule="auto"/>
                    <w:ind w:right="159" w:firstLine="0"/>
                    <w:jc w:val="center"/>
                    <w:rPr>
                      <w:sz w:val="22"/>
                      <w:szCs w:val="22"/>
                    </w:rPr>
                  </w:pPr>
                  <w:r w:rsidRPr="00104C8A">
                    <w:rPr>
                      <w:sz w:val="22"/>
                      <w:szCs w:val="22"/>
                    </w:rPr>
                    <w:t>Поддержка программного обеспечения производителем, в том числе дистанционное обновление микрокодов управляющих узлов ЭЗС для совместимости с не менее чем 90% марок электромобилей на гарантийный период</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96D01" w14:textId="77777777" w:rsidR="00E9375F" w:rsidRPr="00104C8A" w:rsidRDefault="00E9375F" w:rsidP="00A02A29">
                  <w:pPr>
                    <w:spacing w:before="40" w:after="40" w:line="240" w:lineRule="auto"/>
                    <w:ind w:left="-90" w:right="394"/>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48A76FD7"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1C29ED32" w14:textId="77777777" w:rsidTr="00A02A29">
              <w:trPr>
                <w:gridAfter w:val="1"/>
                <w:wAfter w:w="11" w:type="dxa"/>
                <w:trHeight w:val="2755"/>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77EE70F" w14:textId="77777777" w:rsidR="00E9375F" w:rsidRPr="00104C8A" w:rsidRDefault="00E9375F" w:rsidP="00A02A29">
                  <w:pPr>
                    <w:spacing w:before="40" w:after="40" w:line="240" w:lineRule="auto"/>
                    <w:ind w:left="-90" w:right="394"/>
                    <w:jc w:val="center"/>
                    <w:rPr>
                      <w:sz w:val="22"/>
                      <w:szCs w:val="22"/>
                    </w:rPr>
                  </w:pPr>
                  <w:r w:rsidRPr="00104C8A">
                    <w:rPr>
                      <w:sz w:val="22"/>
                      <w:szCs w:val="22"/>
                    </w:rPr>
                    <w:t>4.2</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357BEA77" w14:textId="0657CCA4" w:rsidR="00E9375F" w:rsidRPr="00104C8A" w:rsidRDefault="00E9375F" w:rsidP="00A02A29">
                  <w:pPr>
                    <w:spacing w:before="40" w:after="40" w:line="240" w:lineRule="auto"/>
                    <w:ind w:right="159" w:firstLine="0"/>
                    <w:jc w:val="center"/>
                    <w:rPr>
                      <w:sz w:val="22"/>
                      <w:szCs w:val="22"/>
                    </w:rPr>
                  </w:pPr>
                  <w:r w:rsidRPr="00104C8A">
                    <w:rPr>
                      <w:sz w:val="22"/>
                      <w:szCs w:val="22"/>
                    </w:rPr>
                    <w:t xml:space="preserve">Поддержка управления программным обеспечением </w:t>
                  </w:r>
                  <w:proofErr w:type="spellStart"/>
                  <w:r w:rsidRPr="00104C8A">
                    <w:rPr>
                      <w:sz w:val="22"/>
                      <w:szCs w:val="22"/>
                    </w:rPr>
                    <w:t>itCharge</w:t>
                  </w:r>
                  <w:proofErr w:type="spellEnd"/>
                  <w:r w:rsidRPr="00104C8A">
                    <w:rPr>
                      <w:sz w:val="22"/>
                      <w:szCs w:val="22"/>
                    </w:rPr>
                    <w:t xml:space="preserve"> (программа для ЭВМ «Система управления зарядными станциями для электромобилей»; Свидетельство № 2021618762 о государственной регистрации программы для ЭВМ в Реестре программ для ЭВМ выдано Федеральной службой по интеллектуальной собственности; заявка № 2021617546, дата поступления 20.05.2021; дата государственной регистрации в реестре программ для ЭВМ 01.06.2021).</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EB5CA" w14:textId="77777777" w:rsidR="00E9375F" w:rsidRPr="00104C8A" w:rsidRDefault="00E9375F" w:rsidP="00A02A29">
                  <w:pPr>
                    <w:spacing w:before="40" w:after="40" w:line="240" w:lineRule="auto"/>
                    <w:ind w:left="-90" w:right="394"/>
                    <w:jc w:val="center"/>
                    <w:rPr>
                      <w:bCs/>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13F0E911"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421B12F2"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F7D5D9A" w14:textId="77777777" w:rsidR="00E9375F" w:rsidRPr="00104C8A" w:rsidRDefault="00E9375F" w:rsidP="00A02A29">
                  <w:pPr>
                    <w:spacing w:before="40" w:after="40" w:line="240" w:lineRule="auto"/>
                    <w:ind w:left="-90" w:right="394"/>
                    <w:jc w:val="center"/>
                    <w:rPr>
                      <w:sz w:val="22"/>
                      <w:szCs w:val="22"/>
                    </w:rPr>
                  </w:pPr>
                  <w:r w:rsidRPr="00104C8A">
                    <w:rPr>
                      <w:sz w:val="22"/>
                      <w:szCs w:val="22"/>
                    </w:rPr>
                    <w:t>4.3</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C8688" w14:textId="77777777" w:rsidR="00E9375F" w:rsidRPr="00104C8A" w:rsidRDefault="00E9375F" w:rsidP="00A02A29">
                  <w:pPr>
                    <w:spacing w:before="40" w:after="40" w:line="240" w:lineRule="auto"/>
                    <w:ind w:right="159" w:firstLine="0"/>
                    <w:jc w:val="center"/>
                    <w:rPr>
                      <w:sz w:val="22"/>
                      <w:szCs w:val="22"/>
                    </w:rPr>
                  </w:pPr>
                  <w:r w:rsidRPr="00104C8A">
                    <w:rPr>
                      <w:sz w:val="22"/>
                      <w:szCs w:val="22"/>
                    </w:rPr>
                    <w:t>Наличие промышленного 3G\4G модема для организации канала связи ЗС – сервер</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1E1FA" w14:textId="77777777" w:rsidR="00E9375F" w:rsidRPr="00104C8A" w:rsidRDefault="00E9375F" w:rsidP="00A02A29">
                  <w:pPr>
                    <w:spacing w:before="40" w:after="40" w:line="240" w:lineRule="auto"/>
                    <w:ind w:left="-90" w:right="394"/>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7D87141A"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46E23B08"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3B29E2A" w14:textId="77777777" w:rsidR="00E9375F" w:rsidRPr="00104C8A" w:rsidRDefault="00E9375F" w:rsidP="00A02A29">
                  <w:pPr>
                    <w:spacing w:before="40" w:after="40" w:line="240" w:lineRule="auto"/>
                    <w:ind w:left="-90" w:right="394"/>
                    <w:jc w:val="center"/>
                    <w:rPr>
                      <w:sz w:val="22"/>
                      <w:szCs w:val="22"/>
                    </w:rPr>
                  </w:pPr>
                  <w:r w:rsidRPr="00104C8A">
                    <w:rPr>
                      <w:sz w:val="22"/>
                      <w:szCs w:val="22"/>
                    </w:rPr>
                    <w:t>4.4</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166A7957" w14:textId="77777777" w:rsidR="00E9375F" w:rsidRPr="00104C8A" w:rsidRDefault="00E9375F" w:rsidP="00A02A29">
                  <w:pPr>
                    <w:spacing w:before="40" w:after="40" w:line="240" w:lineRule="auto"/>
                    <w:ind w:right="159" w:firstLine="0"/>
                    <w:jc w:val="center"/>
                    <w:rPr>
                      <w:sz w:val="22"/>
                      <w:szCs w:val="22"/>
                    </w:rPr>
                  </w:pPr>
                  <w:proofErr w:type="spellStart"/>
                  <w:r w:rsidRPr="00104C8A">
                    <w:rPr>
                      <w:sz w:val="22"/>
                      <w:szCs w:val="22"/>
                    </w:rPr>
                    <w:t>Обесточенность</w:t>
                  </w:r>
                  <w:proofErr w:type="spellEnd"/>
                  <w:r w:rsidRPr="00104C8A">
                    <w:rPr>
                      <w:sz w:val="22"/>
                      <w:szCs w:val="22"/>
                    </w:rPr>
                    <w:t xml:space="preserve"> зарядных разъемов до момента подключения и после зарядной сессии</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BDCE68" w14:textId="77777777" w:rsidR="00E9375F" w:rsidRPr="00104C8A" w:rsidRDefault="00E9375F" w:rsidP="00A02A29">
                  <w:pPr>
                    <w:spacing w:before="40" w:after="40" w:line="240" w:lineRule="auto"/>
                    <w:ind w:left="-90" w:right="394"/>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45A4306A"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2F6002F4"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FFF8AA7" w14:textId="77777777" w:rsidR="00E9375F" w:rsidRPr="00104C8A" w:rsidRDefault="00E9375F" w:rsidP="00A02A29">
                  <w:pPr>
                    <w:spacing w:before="40" w:after="40" w:line="240" w:lineRule="auto"/>
                    <w:ind w:left="-90" w:right="394"/>
                    <w:jc w:val="center"/>
                    <w:rPr>
                      <w:sz w:val="22"/>
                      <w:szCs w:val="22"/>
                    </w:rPr>
                  </w:pPr>
                  <w:r w:rsidRPr="00104C8A">
                    <w:rPr>
                      <w:sz w:val="22"/>
                      <w:szCs w:val="22"/>
                    </w:rPr>
                    <w:t>4.5</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72653" w14:textId="77777777" w:rsidR="00E9375F" w:rsidRPr="00104C8A" w:rsidRDefault="00E9375F" w:rsidP="00A02A29">
                  <w:pPr>
                    <w:spacing w:before="40" w:after="40" w:line="240" w:lineRule="auto"/>
                    <w:ind w:right="159" w:firstLine="0"/>
                    <w:jc w:val="center"/>
                    <w:rPr>
                      <w:sz w:val="22"/>
                      <w:szCs w:val="22"/>
                    </w:rPr>
                  </w:pPr>
                  <w:r w:rsidRPr="00104C8A">
                    <w:rPr>
                      <w:sz w:val="22"/>
                      <w:szCs w:val="22"/>
                    </w:rPr>
                    <w:t xml:space="preserve">Поддержка протоколов связи </w:t>
                  </w:r>
                  <w:r w:rsidRPr="00104C8A">
                    <w:rPr>
                      <w:sz w:val="22"/>
                      <w:szCs w:val="22"/>
                      <w:lang w:val="en-US"/>
                    </w:rPr>
                    <w:t>OCPP</w:t>
                  </w:r>
                  <w:r w:rsidRPr="00104C8A">
                    <w:rPr>
                      <w:sz w:val="22"/>
                      <w:szCs w:val="22"/>
                    </w:rPr>
                    <w:t xml:space="preserve"> 1.6 и выше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60928" w14:textId="77777777" w:rsidR="00E9375F" w:rsidRPr="00104C8A" w:rsidRDefault="00E9375F" w:rsidP="00A02A29">
                  <w:pPr>
                    <w:spacing w:before="40" w:after="40" w:line="240" w:lineRule="auto"/>
                    <w:ind w:left="-90" w:right="394"/>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219A168E" w14:textId="77777777" w:rsidR="00E9375F" w:rsidRPr="005634F9" w:rsidRDefault="00E9375F" w:rsidP="00A02A29">
                  <w:pPr>
                    <w:spacing w:before="40" w:after="40" w:line="240" w:lineRule="auto"/>
                    <w:ind w:left="-90" w:right="394"/>
                    <w:jc w:val="center"/>
                    <w:rPr>
                      <w:sz w:val="22"/>
                      <w:szCs w:val="22"/>
                    </w:rPr>
                  </w:pPr>
                </w:p>
              </w:tc>
            </w:tr>
            <w:tr w:rsidR="005634F9" w:rsidRPr="005634F9" w14:paraId="61B7C88A" w14:textId="77777777" w:rsidTr="00A02A29">
              <w:trPr>
                <w:gridAfter w:val="1"/>
                <w:wAfter w:w="11" w:type="dxa"/>
                <w:trHeight w:val="247"/>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15E1B6B" w14:textId="77777777" w:rsidR="00E9375F" w:rsidRPr="00104C8A" w:rsidRDefault="00E9375F" w:rsidP="00A02A29">
                  <w:pPr>
                    <w:spacing w:before="40" w:after="40" w:line="240" w:lineRule="auto"/>
                    <w:ind w:left="-90" w:right="394"/>
                    <w:jc w:val="center"/>
                    <w:rPr>
                      <w:sz w:val="22"/>
                      <w:szCs w:val="22"/>
                    </w:rPr>
                  </w:pPr>
                  <w:r w:rsidRPr="00104C8A">
                    <w:rPr>
                      <w:sz w:val="22"/>
                      <w:szCs w:val="22"/>
                    </w:rPr>
                    <w:t>4.6</w:t>
                  </w:r>
                </w:p>
              </w:tc>
              <w:tc>
                <w:tcPr>
                  <w:tcW w:w="3160" w:type="dxa"/>
                  <w:tcBorders>
                    <w:top w:val="single" w:sz="4" w:space="0" w:color="000000"/>
                    <w:left w:val="single" w:sz="4" w:space="0" w:color="000000"/>
                    <w:bottom w:val="single" w:sz="4" w:space="0" w:color="000000"/>
                    <w:right w:val="single" w:sz="4" w:space="0" w:color="000000"/>
                  </w:tcBorders>
                  <w:shd w:val="clear" w:color="auto" w:fill="auto"/>
                </w:tcPr>
                <w:p w14:paraId="624E8401" w14:textId="77777777" w:rsidR="00E9375F" w:rsidRPr="00104C8A" w:rsidRDefault="00E9375F" w:rsidP="00A02A29">
                  <w:pPr>
                    <w:spacing w:before="40" w:after="40" w:line="240" w:lineRule="auto"/>
                    <w:ind w:right="159" w:firstLine="0"/>
                    <w:jc w:val="center"/>
                    <w:rPr>
                      <w:sz w:val="22"/>
                      <w:szCs w:val="22"/>
                    </w:rPr>
                  </w:pPr>
                  <w:r w:rsidRPr="00104C8A">
                    <w:rPr>
                      <w:sz w:val="22"/>
                      <w:szCs w:val="22"/>
                    </w:rPr>
                    <w:t>Встроенный прибор учета электроэнергии постоянного тока</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AF3AD" w14:textId="77777777" w:rsidR="00E9375F" w:rsidRPr="00104C8A" w:rsidRDefault="00E9375F" w:rsidP="00A02A29">
                  <w:pPr>
                    <w:spacing w:before="40" w:after="40" w:line="240" w:lineRule="auto"/>
                    <w:ind w:left="-90" w:right="394"/>
                    <w:jc w:val="center"/>
                    <w:rPr>
                      <w:sz w:val="22"/>
                      <w:szCs w:val="22"/>
                    </w:rPr>
                  </w:pPr>
                  <w:r w:rsidRPr="00104C8A">
                    <w:rPr>
                      <w:bCs/>
                      <w:sz w:val="22"/>
                      <w:szCs w:val="22"/>
                    </w:rPr>
                    <w:t>Да</w:t>
                  </w:r>
                </w:p>
              </w:tc>
              <w:tc>
                <w:tcPr>
                  <w:tcW w:w="237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FD32177"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3B6BA17C" w14:textId="77777777" w:rsidTr="00A02A29">
              <w:trPr>
                <w:gridAfter w:val="1"/>
                <w:wAfter w:w="11" w:type="dxa"/>
                <w:trHeight w:val="247"/>
                <w:jc w:val="center"/>
              </w:trPr>
              <w:tc>
                <w:tcPr>
                  <w:tcW w:w="1780" w:type="dxa"/>
                  <w:tcBorders>
                    <w:left w:val="single" w:sz="4" w:space="0" w:color="000000"/>
                    <w:bottom w:val="single" w:sz="4" w:space="0" w:color="000000"/>
                    <w:right w:val="single" w:sz="4" w:space="0" w:color="000000"/>
                  </w:tcBorders>
                  <w:shd w:val="clear" w:color="auto" w:fill="auto"/>
                </w:tcPr>
                <w:p w14:paraId="62954F24" w14:textId="77777777" w:rsidR="00E9375F" w:rsidRPr="00104C8A" w:rsidRDefault="00E9375F" w:rsidP="00A02A29">
                  <w:pPr>
                    <w:spacing w:before="40" w:after="40" w:line="240" w:lineRule="auto"/>
                    <w:ind w:left="-90" w:right="394"/>
                    <w:jc w:val="center"/>
                    <w:rPr>
                      <w:sz w:val="22"/>
                      <w:szCs w:val="22"/>
                    </w:rPr>
                  </w:pPr>
                  <w:r w:rsidRPr="00104C8A">
                    <w:rPr>
                      <w:sz w:val="22"/>
                      <w:szCs w:val="22"/>
                    </w:rPr>
                    <w:t>4.7</w:t>
                  </w:r>
                </w:p>
              </w:tc>
              <w:tc>
                <w:tcPr>
                  <w:tcW w:w="3160" w:type="dxa"/>
                  <w:tcBorders>
                    <w:left w:val="single" w:sz="4" w:space="0" w:color="000000"/>
                    <w:bottom w:val="single" w:sz="4" w:space="0" w:color="000000"/>
                    <w:right w:val="single" w:sz="4" w:space="0" w:color="000000"/>
                  </w:tcBorders>
                  <w:shd w:val="clear" w:color="auto" w:fill="auto"/>
                </w:tcPr>
                <w:p w14:paraId="1509FF55" w14:textId="77777777" w:rsidR="00E9375F" w:rsidRPr="00104C8A" w:rsidRDefault="00E9375F" w:rsidP="00A02A29">
                  <w:pPr>
                    <w:spacing w:before="40" w:after="40" w:line="240" w:lineRule="auto"/>
                    <w:ind w:right="159" w:firstLine="0"/>
                    <w:jc w:val="center"/>
                    <w:rPr>
                      <w:sz w:val="22"/>
                      <w:szCs w:val="22"/>
                    </w:rPr>
                  </w:pPr>
                  <w:r w:rsidRPr="00104C8A">
                    <w:rPr>
                      <w:sz w:val="22"/>
                      <w:szCs w:val="22"/>
                    </w:rPr>
                    <w:t>Защита от короткого замыкания</w:t>
                  </w:r>
                </w:p>
              </w:tc>
              <w:tc>
                <w:tcPr>
                  <w:tcW w:w="2636" w:type="dxa"/>
                  <w:tcBorders>
                    <w:left w:val="single" w:sz="4" w:space="0" w:color="000000"/>
                    <w:bottom w:val="single" w:sz="4" w:space="0" w:color="000000"/>
                    <w:right w:val="single" w:sz="4" w:space="0" w:color="000000"/>
                  </w:tcBorders>
                  <w:shd w:val="clear" w:color="auto" w:fill="auto"/>
                  <w:vAlign w:val="center"/>
                </w:tcPr>
                <w:p w14:paraId="3B951EE5"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left w:val="single" w:sz="4" w:space="0" w:color="000000"/>
                    <w:bottom w:val="single" w:sz="4" w:space="0" w:color="000000"/>
                    <w:right w:val="single" w:sz="4" w:space="0" w:color="000000"/>
                  </w:tcBorders>
                </w:tcPr>
                <w:p w14:paraId="62CF07D0"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2611DF08" w14:textId="77777777" w:rsidTr="00A02A29">
              <w:trPr>
                <w:gridAfter w:val="1"/>
                <w:wAfter w:w="11" w:type="dxa"/>
                <w:trHeight w:val="247"/>
                <w:jc w:val="center"/>
              </w:trPr>
              <w:tc>
                <w:tcPr>
                  <w:tcW w:w="1780" w:type="dxa"/>
                  <w:tcBorders>
                    <w:left w:val="single" w:sz="4" w:space="0" w:color="000000"/>
                    <w:bottom w:val="single" w:sz="4" w:space="0" w:color="000000"/>
                    <w:right w:val="single" w:sz="4" w:space="0" w:color="000000"/>
                  </w:tcBorders>
                  <w:shd w:val="clear" w:color="auto" w:fill="auto"/>
                </w:tcPr>
                <w:p w14:paraId="2B1EF39B" w14:textId="77777777" w:rsidR="00E9375F" w:rsidRPr="00104C8A" w:rsidRDefault="00E9375F" w:rsidP="00A02A29">
                  <w:pPr>
                    <w:spacing w:before="40" w:after="40" w:line="240" w:lineRule="auto"/>
                    <w:ind w:left="-90" w:right="394"/>
                    <w:jc w:val="center"/>
                    <w:rPr>
                      <w:sz w:val="22"/>
                      <w:szCs w:val="22"/>
                    </w:rPr>
                  </w:pPr>
                  <w:r w:rsidRPr="00104C8A">
                    <w:rPr>
                      <w:sz w:val="22"/>
                      <w:szCs w:val="22"/>
                    </w:rPr>
                    <w:t>4.8</w:t>
                  </w:r>
                </w:p>
              </w:tc>
              <w:tc>
                <w:tcPr>
                  <w:tcW w:w="3160" w:type="dxa"/>
                  <w:tcBorders>
                    <w:left w:val="single" w:sz="4" w:space="0" w:color="000000"/>
                    <w:bottom w:val="single" w:sz="4" w:space="0" w:color="000000"/>
                    <w:right w:val="single" w:sz="4" w:space="0" w:color="000000"/>
                  </w:tcBorders>
                  <w:shd w:val="clear" w:color="auto" w:fill="auto"/>
                </w:tcPr>
                <w:p w14:paraId="5D7447D1" w14:textId="77777777" w:rsidR="00E9375F" w:rsidRPr="00104C8A" w:rsidRDefault="00E9375F" w:rsidP="00A02A29">
                  <w:pPr>
                    <w:spacing w:before="40" w:after="40" w:line="240" w:lineRule="auto"/>
                    <w:ind w:right="159" w:firstLine="0"/>
                    <w:rPr>
                      <w:sz w:val="22"/>
                      <w:szCs w:val="22"/>
                    </w:rPr>
                  </w:pPr>
                  <w:r w:rsidRPr="00104C8A">
                    <w:rPr>
                      <w:sz w:val="22"/>
                      <w:szCs w:val="22"/>
                    </w:rPr>
                    <w:t>Устройства защитного отключения по дифференциальному току, в соответствии ГОСТ Р МЭК 61851-1-2013</w:t>
                  </w:r>
                </w:p>
              </w:tc>
              <w:tc>
                <w:tcPr>
                  <w:tcW w:w="2636" w:type="dxa"/>
                  <w:tcBorders>
                    <w:left w:val="single" w:sz="4" w:space="0" w:color="000000"/>
                    <w:bottom w:val="single" w:sz="4" w:space="0" w:color="000000"/>
                    <w:right w:val="single" w:sz="4" w:space="0" w:color="000000"/>
                  </w:tcBorders>
                  <w:shd w:val="clear" w:color="auto" w:fill="auto"/>
                  <w:vAlign w:val="center"/>
                </w:tcPr>
                <w:p w14:paraId="50F3F3D8"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left w:val="single" w:sz="4" w:space="0" w:color="000000"/>
                    <w:bottom w:val="single" w:sz="4" w:space="0" w:color="000000"/>
                    <w:right w:val="single" w:sz="4" w:space="0" w:color="000000"/>
                  </w:tcBorders>
                </w:tcPr>
                <w:p w14:paraId="39DE73EB"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1DB96F6E" w14:textId="77777777" w:rsidTr="00A02A29">
              <w:trPr>
                <w:gridAfter w:val="1"/>
                <w:wAfter w:w="11" w:type="dxa"/>
                <w:trHeight w:val="247"/>
                <w:jc w:val="center"/>
              </w:trPr>
              <w:tc>
                <w:tcPr>
                  <w:tcW w:w="1780" w:type="dxa"/>
                  <w:tcBorders>
                    <w:left w:val="single" w:sz="4" w:space="0" w:color="000000"/>
                    <w:bottom w:val="single" w:sz="4" w:space="0" w:color="000000"/>
                    <w:right w:val="single" w:sz="4" w:space="0" w:color="000000"/>
                  </w:tcBorders>
                  <w:shd w:val="clear" w:color="auto" w:fill="auto"/>
                </w:tcPr>
                <w:p w14:paraId="16A5F586" w14:textId="77777777" w:rsidR="00E9375F" w:rsidRPr="00104C8A" w:rsidRDefault="00E9375F" w:rsidP="00A02A29">
                  <w:pPr>
                    <w:spacing w:before="40" w:after="40" w:line="240" w:lineRule="auto"/>
                    <w:ind w:left="-90" w:right="394"/>
                    <w:jc w:val="center"/>
                    <w:rPr>
                      <w:sz w:val="22"/>
                      <w:szCs w:val="22"/>
                    </w:rPr>
                  </w:pPr>
                  <w:r w:rsidRPr="00104C8A">
                    <w:rPr>
                      <w:sz w:val="22"/>
                      <w:szCs w:val="22"/>
                    </w:rPr>
                    <w:t>4.9</w:t>
                  </w:r>
                </w:p>
              </w:tc>
              <w:tc>
                <w:tcPr>
                  <w:tcW w:w="3160" w:type="dxa"/>
                  <w:tcBorders>
                    <w:left w:val="single" w:sz="4" w:space="0" w:color="000000"/>
                    <w:bottom w:val="single" w:sz="4" w:space="0" w:color="000000"/>
                    <w:right w:val="single" w:sz="4" w:space="0" w:color="000000"/>
                  </w:tcBorders>
                  <w:shd w:val="clear" w:color="auto" w:fill="auto"/>
                </w:tcPr>
                <w:p w14:paraId="77C8D152" w14:textId="77777777" w:rsidR="00E9375F" w:rsidRPr="00104C8A" w:rsidRDefault="00E9375F" w:rsidP="00A02A29">
                  <w:pPr>
                    <w:spacing w:before="40" w:after="40" w:line="240" w:lineRule="auto"/>
                    <w:ind w:right="159" w:firstLine="0"/>
                    <w:rPr>
                      <w:sz w:val="22"/>
                      <w:szCs w:val="22"/>
                    </w:rPr>
                  </w:pPr>
                  <w:r w:rsidRPr="00104C8A">
                    <w:rPr>
                      <w:sz w:val="22"/>
                      <w:szCs w:val="22"/>
                    </w:rPr>
                    <w:t>Наличие модульного ограничителя перенапряжения на входе и на выходе</w:t>
                  </w:r>
                </w:p>
              </w:tc>
              <w:tc>
                <w:tcPr>
                  <w:tcW w:w="2636" w:type="dxa"/>
                  <w:tcBorders>
                    <w:left w:val="single" w:sz="4" w:space="0" w:color="000000"/>
                    <w:bottom w:val="single" w:sz="4" w:space="0" w:color="000000"/>
                    <w:right w:val="single" w:sz="4" w:space="0" w:color="000000"/>
                  </w:tcBorders>
                  <w:shd w:val="clear" w:color="auto" w:fill="auto"/>
                  <w:vAlign w:val="center"/>
                </w:tcPr>
                <w:p w14:paraId="6E13271B"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left w:val="single" w:sz="4" w:space="0" w:color="000000"/>
                    <w:bottom w:val="single" w:sz="4" w:space="0" w:color="000000"/>
                    <w:right w:val="single" w:sz="4" w:space="0" w:color="000000"/>
                  </w:tcBorders>
                </w:tcPr>
                <w:p w14:paraId="6FD01B6F" w14:textId="77777777" w:rsidR="00E9375F" w:rsidRPr="005634F9" w:rsidRDefault="00E9375F" w:rsidP="00A02A29">
                  <w:pPr>
                    <w:spacing w:before="40" w:after="40" w:line="240" w:lineRule="auto"/>
                    <w:ind w:left="-90" w:right="394"/>
                    <w:jc w:val="center"/>
                    <w:rPr>
                      <w:bCs/>
                      <w:sz w:val="22"/>
                      <w:szCs w:val="22"/>
                    </w:rPr>
                  </w:pPr>
                </w:p>
              </w:tc>
            </w:tr>
            <w:tr w:rsidR="005634F9" w:rsidRPr="005634F9" w14:paraId="7A298CC0" w14:textId="77777777" w:rsidTr="00A02A29">
              <w:trPr>
                <w:gridAfter w:val="1"/>
                <w:wAfter w:w="11" w:type="dxa"/>
                <w:trHeight w:val="645"/>
                <w:jc w:val="center"/>
              </w:trPr>
              <w:tc>
                <w:tcPr>
                  <w:tcW w:w="1780" w:type="dxa"/>
                  <w:tcBorders>
                    <w:left w:val="single" w:sz="4" w:space="0" w:color="000000"/>
                    <w:bottom w:val="single" w:sz="4" w:space="0" w:color="000000"/>
                    <w:right w:val="single" w:sz="4" w:space="0" w:color="000000"/>
                  </w:tcBorders>
                  <w:shd w:val="clear" w:color="auto" w:fill="auto"/>
                </w:tcPr>
                <w:p w14:paraId="6DF49D69" w14:textId="77777777" w:rsidR="00E9375F" w:rsidRPr="00104C8A" w:rsidRDefault="00E9375F" w:rsidP="00A02A29">
                  <w:pPr>
                    <w:spacing w:before="40" w:after="40" w:line="240" w:lineRule="auto"/>
                    <w:ind w:left="-90" w:right="394"/>
                    <w:jc w:val="center"/>
                    <w:rPr>
                      <w:sz w:val="22"/>
                      <w:szCs w:val="22"/>
                      <w:lang w:val="en-US"/>
                    </w:rPr>
                  </w:pPr>
                  <w:r w:rsidRPr="00104C8A">
                    <w:rPr>
                      <w:sz w:val="22"/>
                      <w:szCs w:val="22"/>
                    </w:rPr>
                    <w:t>4.10</w:t>
                  </w:r>
                </w:p>
              </w:tc>
              <w:tc>
                <w:tcPr>
                  <w:tcW w:w="3160" w:type="dxa"/>
                  <w:tcBorders>
                    <w:left w:val="single" w:sz="4" w:space="0" w:color="000000"/>
                    <w:bottom w:val="single" w:sz="4" w:space="0" w:color="000000"/>
                    <w:right w:val="single" w:sz="4" w:space="0" w:color="000000"/>
                  </w:tcBorders>
                  <w:shd w:val="clear" w:color="auto" w:fill="auto"/>
                </w:tcPr>
                <w:p w14:paraId="5C47A5CD" w14:textId="77777777" w:rsidR="00E9375F" w:rsidRPr="00104C8A" w:rsidRDefault="00E9375F" w:rsidP="00A02A29">
                  <w:pPr>
                    <w:spacing w:before="40" w:after="40" w:line="240" w:lineRule="auto"/>
                    <w:ind w:right="159" w:firstLine="0"/>
                    <w:rPr>
                      <w:sz w:val="22"/>
                      <w:szCs w:val="22"/>
                    </w:rPr>
                  </w:pPr>
                  <w:r w:rsidRPr="00104C8A">
                    <w:rPr>
                      <w:sz w:val="22"/>
                      <w:szCs w:val="22"/>
                    </w:rPr>
                    <w:t>Наличие дополнительного принудительного охлаждения силовых модулей</w:t>
                  </w:r>
                </w:p>
              </w:tc>
              <w:tc>
                <w:tcPr>
                  <w:tcW w:w="2636" w:type="dxa"/>
                  <w:tcBorders>
                    <w:left w:val="single" w:sz="4" w:space="0" w:color="000000"/>
                    <w:bottom w:val="single" w:sz="4" w:space="0" w:color="000000"/>
                    <w:right w:val="single" w:sz="4" w:space="0" w:color="000000"/>
                  </w:tcBorders>
                  <w:shd w:val="clear" w:color="auto" w:fill="auto"/>
                  <w:vAlign w:val="center"/>
                </w:tcPr>
                <w:p w14:paraId="43B08F9A" w14:textId="77777777" w:rsidR="00E9375F" w:rsidRPr="00104C8A" w:rsidRDefault="00E9375F" w:rsidP="00A02A29">
                  <w:pPr>
                    <w:spacing w:before="40" w:after="40" w:line="240" w:lineRule="auto"/>
                    <w:ind w:left="-90" w:right="394"/>
                    <w:jc w:val="center"/>
                    <w:rPr>
                      <w:bCs/>
                      <w:sz w:val="22"/>
                      <w:szCs w:val="22"/>
                    </w:rPr>
                  </w:pPr>
                  <w:r w:rsidRPr="00104C8A">
                    <w:rPr>
                      <w:sz w:val="22"/>
                      <w:szCs w:val="22"/>
                    </w:rPr>
                    <w:t>Да</w:t>
                  </w:r>
                </w:p>
              </w:tc>
              <w:tc>
                <w:tcPr>
                  <w:tcW w:w="2379" w:type="dxa"/>
                  <w:tcBorders>
                    <w:left w:val="single" w:sz="4" w:space="0" w:color="000000"/>
                    <w:bottom w:val="single" w:sz="4" w:space="0" w:color="000000"/>
                    <w:right w:val="single" w:sz="4" w:space="0" w:color="000000"/>
                  </w:tcBorders>
                  <w:shd w:val="clear" w:color="auto" w:fill="auto"/>
                </w:tcPr>
                <w:p w14:paraId="6781D086" w14:textId="77777777" w:rsidR="00E9375F" w:rsidRPr="005634F9" w:rsidRDefault="00E9375F" w:rsidP="00A02A29">
                  <w:pPr>
                    <w:spacing w:before="40" w:after="40" w:line="240" w:lineRule="auto"/>
                    <w:ind w:left="-90" w:right="394"/>
                    <w:jc w:val="center"/>
                    <w:rPr>
                      <w:sz w:val="22"/>
                      <w:szCs w:val="22"/>
                    </w:rPr>
                  </w:pPr>
                </w:p>
              </w:tc>
            </w:tr>
            <w:tr w:rsidR="005634F9" w:rsidRPr="005634F9" w14:paraId="6DFB6A5B" w14:textId="77777777" w:rsidTr="00A02A29">
              <w:trPr>
                <w:gridAfter w:val="1"/>
                <w:wAfter w:w="11" w:type="dxa"/>
                <w:trHeight w:val="645"/>
                <w:jc w:val="center"/>
              </w:trPr>
              <w:tc>
                <w:tcPr>
                  <w:tcW w:w="1780" w:type="dxa"/>
                  <w:tcBorders>
                    <w:left w:val="single" w:sz="4" w:space="0" w:color="000000"/>
                    <w:bottom w:val="single" w:sz="4" w:space="0" w:color="000000"/>
                    <w:right w:val="single" w:sz="4" w:space="0" w:color="000000"/>
                  </w:tcBorders>
                  <w:shd w:val="clear" w:color="auto" w:fill="auto"/>
                </w:tcPr>
                <w:p w14:paraId="2709AD6B" w14:textId="77777777" w:rsidR="00E9375F" w:rsidRPr="00104C8A" w:rsidRDefault="00E9375F" w:rsidP="00A02A29">
                  <w:pPr>
                    <w:spacing w:before="40" w:after="40" w:line="240" w:lineRule="auto"/>
                    <w:ind w:left="-90" w:right="394"/>
                    <w:jc w:val="center"/>
                    <w:rPr>
                      <w:sz w:val="22"/>
                      <w:szCs w:val="22"/>
                    </w:rPr>
                  </w:pPr>
                  <w:r w:rsidRPr="00104C8A">
                    <w:rPr>
                      <w:sz w:val="22"/>
                      <w:szCs w:val="22"/>
                    </w:rPr>
                    <w:t>4.11</w:t>
                  </w:r>
                </w:p>
              </w:tc>
              <w:tc>
                <w:tcPr>
                  <w:tcW w:w="3160" w:type="dxa"/>
                  <w:tcBorders>
                    <w:left w:val="single" w:sz="4" w:space="0" w:color="000000"/>
                    <w:bottom w:val="single" w:sz="4" w:space="0" w:color="000000"/>
                    <w:right w:val="single" w:sz="4" w:space="0" w:color="000000"/>
                  </w:tcBorders>
                  <w:shd w:val="clear" w:color="auto" w:fill="auto"/>
                </w:tcPr>
                <w:p w14:paraId="394EAB87" w14:textId="77777777" w:rsidR="00E9375F" w:rsidRPr="00104C8A" w:rsidRDefault="00E9375F" w:rsidP="00A02A29">
                  <w:pPr>
                    <w:spacing w:before="40" w:after="40" w:line="240" w:lineRule="auto"/>
                    <w:ind w:right="159" w:firstLine="0"/>
                    <w:rPr>
                      <w:sz w:val="22"/>
                      <w:szCs w:val="22"/>
                    </w:rPr>
                  </w:pPr>
                  <w:r w:rsidRPr="00104C8A">
                    <w:rPr>
                      <w:sz w:val="22"/>
                      <w:szCs w:val="22"/>
                    </w:rPr>
                    <w:t>Возможность независимого удаленного сброса питания слаботочного оборудования станции</w:t>
                  </w:r>
                </w:p>
              </w:tc>
              <w:tc>
                <w:tcPr>
                  <w:tcW w:w="2636" w:type="dxa"/>
                  <w:tcBorders>
                    <w:left w:val="single" w:sz="4" w:space="0" w:color="000000"/>
                    <w:bottom w:val="single" w:sz="4" w:space="0" w:color="000000"/>
                    <w:right w:val="single" w:sz="4" w:space="0" w:color="000000"/>
                  </w:tcBorders>
                  <w:shd w:val="clear" w:color="auto" w:fill="auto"/>
                  <w:vAlign w:val="center"/>
                </w:tcPr>
                <w:p w14:paraId="1A1722BA"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left w:val="single" w:sz="4" w:space="0" w:color="000000"/>
                    <w:bottom w:val="single" w:sz="4" w:space="0" w:color="000000"/>
                    <w:right w:val="single" w:sz="4" w:space="0" w:color="000000"/>
                  </w:tcBorders>
                  <w:shd w:val="clear" w:color="auto" w:fill="auto"/>
                </w:tcPr>
                <w:p w14:paraId="049BF465" w14:textId="77777777" w:rsidR="00E9375F" w:rsidRPr="005634F9" w:rsidRDefault="00E9375F" w:rsidP="00A02A29">
                  <w:pPr>
                    <w:spacing w:before="40" w:after="40" w:line="240" w:lineRule="auto"/>
                    <w:ind w:left="-90" w:right="394"/>
                    <w:jc w:val="center"/>
                    <w:rPr>
                      <w:sz w:val="22"/>
                      <w:szCs w:val="22"/>
                    </w:rPr>
                  </w:pPr>
                </w:p>
              </w:tc>
            </w:tr>
            <w:tr w:rsidR="005634F9" w:rsidRPr="005634F9" w14:paraId="735F3FFC" w14:textId="77777777" w:rsidTr="00A02A29">
              <w:trPr>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12C1094" w14:textId="77777777" w:rsidR="00E9375F" w:rsidRPr="00104C8A" w:rsidRDefault="00E9375F" w:rsidP="00A02A29">
                  <w:pPr>
                    <w:spacing w:before="40" w:after="40" w:line="240" w:lineRule="auto"/>
                    <w:ind w:left="-90" w:right="394"/>
                    <w:jc w:val="center"/>
                    <w:rPr>
                      <w:b/>
                      <w:bCs/>
                      <w:sz w:val="22"/>
                      <w:szCs w:val="22"/>
                    </w:rPr>
                  </w:pPr>
                  <w:r w:rsidRPr="00104C8A">
                    <w:rPr>
                      <w:b/>
                      <w:bCs/>
                      <w:sz w:val="22"/>
                      <w:szCs w:val="22"/>
                    </w:rPr>
                    <w:t>7.</w:t>
                  </w:r>
                </w:p>
              </w:tc>
              <w:tc>
                <w:tcPr>
                  <w:tcW w:w="5796" w:type="dxa"/>
                  <w:gridSpan w:val="2"/>
                  <w:tcBorders>
                    <w:top w:val="single" w:sz="4" w:space="0" w:color="000000"/>
                    <w:left w:val="single" w:sz="4" w:space="0" w:color="000000"/>
                    <w:bottom w:val="single" w:sz="4" w:space="0" w:color="000000"/>
                    <w:right w:val="single" w:sz="4" w:space="0" w:color="000000"/>
                  </w:tcBorders>
                  <w:shd w:val="clear" w:color="auto" w:fill="auto"/>
                </w:tcPr>
                <w:p w14:paraId="7284F0C7" w14:textId="77777777" w:rsidR="00E9375F" w:rsidRPr="00104C8A" w:rsidRDefault="00E9375F" w:rsidP="00A02A29">
                  <w:pPr>
                    <w:spacing w:before="40" w:after="40" w:line="240" w:lineRule="auto"/>
                    <w:ind w:left="-90" w:right="394"/>
                    <w:jc w:val="center"/>
                    <w:rPr>
                      <w:sz w:val="22"/>
                      <w:szCs w:val="22"/>
                    </w:rPr>
                  </w:pPr>
                  <w:r w:rsidRPr="00104C8A">
                    <w:rPr>
                      <w:b/>
                      <w:bCs/>
                      <w:sz w:val="22"/>
                      <w:szCs w:val="22"/>
                    </w:rPr>
                    <w:t>Номинальные значения климатических факторов внешней среды по ГОСТ 15150-69</w:t>
                  </w:r>
                </w:p>
              </w:tc>
              <w:tc>
                <w:tcPr>
                  <w:tcW w:w="2390" w:type="dxa"/>
                  <w:gridSpan w:val="2"/>
                  <w:tcBorders>
                    <w:top w:val="single" w:sz="4" w:space="0" w:color="000000"/>
                    <w:left w:val="single" w:sz="4" w:space="0" w:color="000000"/>
                    <w:bottom w:val="single" w:sz="4" w:space="0" w:color="000000"/>
                    <w:right w:val="single" w:sz="4" w:space="0" w:color="000000"/>
                  </w:tcBorders>
                </w:tcPr>
                <w:p w14:paraId="7115FB86" w14:textId="77777777" w:rsidR="00E9375F" w:rsidRPr="005634F9" w:rsidRDefault="00E9375F" w:rsidP="00A02A29">
                  <w:pPr>
                    <w:spacing w:before="40" w:after="40" w:line="240" w:lineRule="auto"/>
                    <w:ind w:left="-90" w:right="394"/>
                    <w:jc w:val="center"/>
                    <w:rPr>
                      <w:b/>
                      <w:bCs/>
                      <w:sz w:val="22"/>
                      <w:szCs w:val="22"/>
                    </w:rPr>
                  </w:pPr>
                </w:p>
              </w:tc>
            </w:tr>
            <w:tr w:rsidR="005634F9" w:rsidRPr="005634F9" w14:paraId="7D2B55AA"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8268D93" w14:textId="77777777" w:rsidR="00E9375F" w:rsidRPr="00104C8A" w:rsidRDefault="00E9375F" w:rsidP="00A02A29">
                  <w:pPr>
                    <w:spacing w:before="40" w:after="40" w:line="240" w:lineRule="auto"/>
                    <w:ind w:left="-90" w:right="394"/>
                    <w:jc w:val="center"/>
                    <w:rPr>
                      <w:sz w:val="22"/>
                      <w:szCs w:val="22"/>
                    </w:rPr>
                  </w:pPr>
                  <w:r w:rsidRPr="00104C8A">
                    <w:rPr>
                      <w:sz w:val="22"/>
                      <w:szCs w:val="22"/>
                    </w:rPr>
                    <w:t>7.1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1210F3" w14:textId="77777777" w:rsidR="00E9375F" w:rsidRPr="00104C8A" w:rsidRDefault="00E9375F" w:rsidP="00A02A29">
                  <w:pPr>
                    <w:spacing w:before="40" w:after="40" w:line="240" w:lineRule="auto"/>
                    <w:ind w:right="17" w:firstLine="0"/>
                    <w:rPr>
                      <w:sz w:val="22"/>
                      <w:szCs w:val="22"/>
                    </w:rPr>
                  </w:pPr>
                  <w:r w:rsidRPr="00104C8A">
                    <w:rPr>
                      <w:sz w:val="22"/>
                      <w:szCs w:val="22"/>
                    </w:rPr>
                    <w:t>Верхнее рабочее значение температуры воздуха для внешнего применения, °С, не ниже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11E3B" w14:textId="77777777" w:rsidR="00E9375F" w:rsidRPr="00104C8A" w:rsidRDefault="00E9375F" w:rsidP="00A02A29">
                  <w:pPr>
                    <w:spacing w:before="40" w:after="40" w:line="240" w:lineRule="auto"/>
                    <w:ind w:left="-90" w:right="394"/>
                    <w:jc w:val="center"/>
                    <w:rPr>
                      <w:sz w:val="22"/>
                      <w:szCs w:val="22"/>
                    </w:rPr>
                  </w:pPr>
                  <w:r w:rsidRPr="00104C8A">
                    <w:rPr>
                      <w:sz w:val="22"/>
                      <w:szCs w:val="22"/>
                    </w:rPr>
                    <w:t>+50</w:t>
                  </w:r>
                </w:p>
              </w:tc>
              <w:tc>
                <w:tcPr>
                  <w:tcW w:w="2379" w:type="dxa"/>
                  <w:tcBorders>
                    <w:top w:val="single" w:sz="4" w:space="0" w:color="000000"/>
                    <w:left w:val="single" w:sz="4" w:space="0" w:color="000000"/>
                    <w:bottom w:val="single" w:sz="4" w:space="0" w:color="000000"/>
                    <w:right w:val="single" w:sz="4" w:space="0" w:color="000000"/>
                  </w:tcBorders>
                </w:tcPr>
                <w:p w14:paraId="5B91A31C" w14:textId="77777777" w:rsidR="00E9375F" w:rsidRPr="005634F9" w:rsidRDefault="00E9375F" w:rsidP="00A02A29">
                  <w:pPr>
                    <w:spacing w:before="40" w:after="40" w:line="240" w:lineRule="auto"/>
                    <w:ind w:left="-90" w:right="394"/>
                    <w:jc w:val="center"/>
                    <w:rPr>
                      <w:sz w:val="22"/>
                      <w:szCs w:val="22"/>
                    </w:rPr>
                  </w:pPr>
                </w:p>
              </w:tc>
            </w:tr>
            <w:tr w:rsidR="005634F9" w:rsidRPr="005634F9" w14:paraId="44DF0EFC"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2825B90" w14:textId="77777777" w:rsidR="00E9375F" w:rsidRPr="00104C8A" w:rsidRDefault="00E9375F" w:rsidP="00A02A29">
                  <w:pPr>
                    <w:spacing w:before="40" w:after="40" w:line="240" w:lineRule="auto"/>
                    <w:ind w:left="-90" w:right="394"/>
                    <w:jc w:val="center"/>
                    <w:rPr>
                      <w:sz w:val="22"/>
                      <w:szCs w:val="22"/>
                    </w:rPr>
                  </w:pPr>
                  <w:r w:rsidRPr="00104C8A">
                    <w:rPr>
                      <w:sz w:val="22"/>
                      <w:szCs w:val="22"/>
                    </w:rPr>
                    <w:t>7.2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F6014" w14:textId="77777777" w:rsidR="00E9375F" w:rsidRPr="00104C8A" w:rsidRDefault="00E9375F" w:rsidP="00A02A29">
                  <w:pPr>
                    <w:spacing w:before="40" w:after="40" w:line="240" w:lineRule="auto"/>
                    <w:ind w:right="17" w:firstLine="0"/>
                    <w:rPr>
                      <w:sz w:val="22"/>
                      <w:szCs w:val="22"/>
                    </w:rPr>
                  </w:pPr>
                  <w:r w:rsidRPr="00104C8A">
                    <w:rPr>
                      <w:sz w:val="22"/>
                      <w:szCs w:val="22"/>
                    </w:rPr>
                    <w:t>Нижнее рабочее значение температуры воздуха для внешнего применения, °С, не выше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5C506" w14:textId="77777777" w:rsidR="00E9375F" w:rsidRPr="00104C8A" w:rsidRDefault="00E9375F" w:rsidP="00A02A29">
                  <w:pPr>
                    <w:spacing w:before="40" w:after="40" w:line="240" w:lineRule="auto"/>
                    <w:ind w:left="-90" w:right="394"/>
                    <w:jc w:val="center"/>
                    <w:rPr>
                      <w:sz w:val="22"/>
                      <w:szCs w:val="22"/>
                    </w:rPr>
                  </w:pPr>
                  <w:r w:rsidRPr="00104C8A">
                    <w:rPr>
                      <w:sz w:val="22"/>
                      <w:szCs w:val="22"/>
                    </w:rPr>
                    <w:t>-40</w:t>
                  </w:r>
                </w:p>
              </w:tc>
              <w:tc>
                <w:tcPr>
                  <w:tcW w:w="2379" w:type="dxa"/>
                  <w:tcBorders>
                    <w:top w:val="single" w:sz="4" w:space="0" w:color="000000"/>
                    <w:left w:val="single" w:sz="4" w:space="0" w:color="000000"/>
                    <w:bottom w:val="single" w:sz="4" w:space="0" w:color="000000"/>
                    <w:right w:val="single" w:sz="4" w:space="0" w:color="000000"/>
                  </w:tcBorders>
                </w:tcPr>
                <w:p w14:paraId="433434EC" w14:textId="77777777" w:rsidR="00E9375F" w:rsidRPr="005634F9" w:rsidRDefault="00E9375F" w:rsidP="00A02A29">
                  <w:pPr>
                    <w:spacing w:before="40" w:after="40" w:line="240" w:lineRule="auto"/>
                    <w:ind w:left="-90" w:right="394"/>
                    <w:jc w:val="center"/>
                    <w:rPr>
                      <w:sz w:val="22"/>
                      <w:szCs w:val="22"/>
                    </w:rPr>
                  </w:pPr>
                </w:p>
              </w:tc>
            </w:tr>
            <w:tr w:rsidR="005634F9" w:rsidRPr="005634F9" w14:paraId="48E4A0B8" w14:textId="77777777" w:rsidTr="00A02A29">
              <w:trPr>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3C4EBDCD" w14:textId="77777777" w:rsidR="00E9375F" w:rsidRPr="00104C8A" w:rsidRDefault="00E9375F" w:rsidP="00A02A29">
                  <w:pPr>
                    <w:spacing w:before="40" w:after="40" w:line="240" w:lineRule="auto"/>
                    <w:ind w:left="-90" w:right="394"/>
                    <w:jc w:val="center"/>
                    <w:rPr>
                      <w:b/>
                      <w:bCs/>
                      <w:sz w:val="22"/>
                      <w:szCs w:val="22"/>
                    </w:rPr>
                  </w:pPr>
                  <w:r w:rsidRPr="00104C8A">
                    <w:rPr>
                      <w:b/>
                      <w:bCs/>
                      <w:sz w:val="22"/>
                      <w:szCs w:val="22"/>
                    </w:rPr>
                    <w:t>8.</w:t>
                  </w:r>
                </w:p>
              </w:tc>
              <w:tc>
                <w:tcPr>
                  <w:tcW w:w="5796" w:type="dxa"/>
                  <w:gridSpan w:val="2"/>
                  <w:tcBorders>
                    <w:top w:val="single" w:sz="4" w:space="0" w:color="000000"/>
                    <w:left w:val="single" w:sz="4" w:space="0" w:color="000000"/>
                    <w:bottom w:val="single" w:sz="4" w:space="0" w:color="000000"/>
                    <w:right w:val="single" w:sz="4" w:space="0" w:color="000000"/>
                  </w:tcBorders>
                  <w:shd w:val="clear" w:color="auto" w:fill="auto"/>
                </w:tcPr>
                <w:p w14:paraId="33D43CA9" w14:textId="77777777" w:rsidR="00E9375F" w:rsidRPr="00104C8A" w:rsidRDefault="00E9375F" w:rsidP="00A02A29">
                  <w:pPr>
                    <w:spacing w:before="40" w:after="40" w:line="240" w:lineRule="auto"/>
                    <w:ind w:left="-90" w:right="394"/>
                    <w:jc w:val="center"/>
                    <w:rPr>
                      <w:sz w:val="22"/>
                      <w:szCs w:val="22"/>
                    </w:rPr>
                  </w:pPr>
                  <w:r w:rsidRPr="00104C8A">
                    <w:rPr>
                      <w:b/>
                      <w:bCs/>
                      <w:sz w:val="22"/>
                      <w:szCs w:val="22"/>
                    </w:rPr>
                    <w:t>Комплектность поставки</w:t>
                  </w:r>
                </w:p>
              </w:tc>
              <w:tc>
                <w:tcPr>
                  <w:tcW w:w="2390" w:type="dxa"/>
                  <w:gridSpan w:val="2"/>
                  <w:tcBorders>
                    <w:top w:val="single" w:sz="4" w:space="0" w:color="000000"/>
                    <w:left w:val="single" w:sz="4" w:space="0" w:color="000000"/>
                    <w:bottom w:val="single" w:sz="4" w:space="0" w:color="000000"/>
                    <w:right w:val="single" w:sz="4" w:space="0" w:color="000000"/>
                  </w:tcBorders>
                </w:tcPr>
                <w:p w14:paraId="7027FB67" w14:textId="77777777" w:rsidR="00E9375F" w:rsidRPr="005634F9" w:rsidRDefault="00E9375F" w:rsidP="00A02A29">
                  <w:pPr>
                    <w:spacing w:before="40" w:after="40" w:line="240" w:lineRule="auto"/>
                    <w:ind w:left="-90" w:right="394"/>
                    <w:jc w:val="center"/>
                    <w:rPr>
                      <w:b/>
                      <w:bCs/>
                      <w:sz w:val="22"/>
                      <w:szCs w:val="22"/>
                    </w:rPr>
                  </w:pPr>
                </w:p>
              </w:tc>
            </w:tr>
            <w:tr w:rsidR="005634F9" w:rsidRPr="005634F9" w14:paraId="5E61BAF4"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05F687E4" w14:textId="77777777" w:rsidR="00E9375F" w:rsidRPr="00104C8A" w:rsidRDefault="00E9375F" w:rsidP="00A02A29">
                  <w:pPr>
                    <w:spacing w:before="40" w:after="40" w:line="240" w:lineRule="auto"/>
                    <w:ind w:left="-90" w:right="394"/>
                    <w:jc w:val="center"/>
                    <w:rPr>
                      <w:sz w:val="22"/>
                      <w:szCs w:val="22"/>
                    </w:rPr>
                  </w:pPr>
                  <w:r w:rsidRPr="00104C8A">
                    <w:rPr>
                      <w:sz w:val="22"/>
                      <w:szCs w:val="22"/>
                    </w:rPr>
                    <w:t>8.1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7EF85" w14:textId="77777777" w:rsidR="00E9375F" w:rsidRPr="00104C8A" w:rsidRDefault="00E9375F" w:rsidP="00A02A29">
                  <w:pPr>
                    <w:spacing w:before="40" w:after="40" w:line="240" w:lineRule="auto"/>
                    <w:ind w:right="17" w:firstLine="0"/>
                    <w:rPr>
                      <w:sz w:val="22"/>
                      <w:szCs w:val="22"/>
                    </w:rPr>
                  </w:pPr>
                  <w:proofErr w:type="spellStart"/>
                  <w:r w:rsidRPr="00104C8A">
                    <w:rPr>
                      <w:sz w:val="22"/>
                      <w:szCs w:val="22"/>
                    </w:rPr>
                    <w:t>Электрозарядная</w:t>
                  </w:r>
                  <w:proofErr w:type="spellEnd"/>
                  <w:r w:rsidRPr="00104C8A">
                    <w:rPr>
                      <w:sz w:val="22"/>
                      <w:szCs w:val="22"/>
                    </w:rPr>
                    <w:t xml:space="preserve"> станция в максимальной заводской готовности</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CBC46"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670FA60A" w14:textId="77777777" w:rsidR="00E9375F" w:rsidRPr="005634F9" w:rsidRDefault="00E9375F" w:rsidP="00A02A29">
                  <w:pPr>
                    <w:spacing w:before="40" w:after="40" w:line="240" w:lineRule="auto"/>
                    <w:ind w:left="-90" w:right="394"/>
                    <w:jc w:val="center"/>
                    <w:rPr>
                      <w:sz w:val="22"/>
                      <w:szCs w:val="22"/>
                    </w:rPr>
                  </w:pPr>
                </w:p>
              </w:tc>
            </w:tr>
            <w:tr w:rsidR="005634F9" w:rsidRPr="005634F9" w14:paraId="09DACFB4"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64DFD01" w14:textId="77777777" w:rsidR="00E9375F" w:rsidRPr="00104C8A" w:rsidRDefault="00E9375F" w:rsidP="00A02A29">
                  <w:pPr>
                    <w:spacing w:before="40" w:after="40" w:line="240" w:lineRule="auto"/>
                    <w:ind w:left="-90" w:right="394"/>
                    <w:jc w:val="center"/>
                    <w:rPr>
                      <w:sz w:val="22"/>
                      <w:szCs w:val="22"/>
                    </w:rPr>
                  </w:pPr>
                  <w:r w:rsidRPr="00104C8A">
                    <w:rPr>
                      <w:sz w:val="22"/>
                      <w:szCs w:val="22"/>
                    </w:rPr>
                    <w:t>8.2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FEB73" w14:textId="3B600048" w:rsidR="00E9375F" w:rsidRPr="00104C8A" w:rsidRDefault="00E9375F" w:rsidP="00A02A29">
                  <w:pPr>
                    <w:spacing w:before="40" w:after="40" w:line="240" w:lineRule="auto"/>
                    <w:ind w:right="17" w:firstLine="0"/>
                    <w:rPr>
                      <w:sz w:val="22"/>
                      <w:szCs w:val="22"/>
                    </w:rPr>
                  </w:pPr>
                  <w:r w:rsidRPr="00104C8A">
                    <w:rPr>
                      <w:sz w:val="22"/>
                      <w:szCs w:val="22"/>
                    </w:rPr>
                    <w:t xml:space="preserve">Паспорт ЭЗС на русском языке </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87DB0"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376A736C" w14:textId="77777777" w:rsidR="00E9375F" w:rsidRPr="005634F9" w:rsidRDefault="00E9375F" w:rsidP="00A02A29">
                  <w:pPr>
                    <w:spacing w:before="40" w:after="40" w:line="240" w:lineRule="auto"/>
                    <w:ind w:left="-90" w:right="394"/>
                    <w:jc w:val="center"/>
                    <w:rPr>
                      <w:sz w:val="22"/>
                      <w:szCs w:val="22"/>
                    </w:rPr>
                  </w:pPr>
                </w:p>
              </w:tc>
            </w:tr>
            <w:tr w:rsidR="005634F9" w:rsidRPr="005634F9" w14:paraId="03A73C11"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2A5EDB39" w14:textId="77777777" w:rsidR="00E9375F" w:rsidRPr="00104C8A" w:rsidRDefault="00E9375F" w:rsidP="00A02A29">
                  <w:pPr>
                    <w:spacing w:before="40" w:after="40" w:line="240" w:lineRule="auto"/>
                    <w:ind w:left="-90" w:right="394"/>
                    <w:jc w:val="center"/>
                    <w:rPr>
                      <w:sz w:val="22"/>
                      <w:szCs w:val="22"/>
                    </w:rPr>
                  </w:pPr>
                  <w:r w:rsidRPr="00104C8A">
                    <w:rPr>
                      <w:sz w:val="22"/>
                      <w:szCs w:val="22"/>
                    </w:rPr>
                    <w:t>8.3</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0CE157" w14:textId="77777777" w:rsidR="00E9375F" w:rsidRPr="00104C8A" w:rsidRDefault="00E9375F" w:rsidP="00A02A29">
                  <w:pPr>
                    <w:spacing w:before="40" w:after="40" w:line="240" w:lineRule="auto"/>
                    <w:ind w:right="17" w:firstLine="0"/>
                    <w:rPr>
                      <w:sz w:val="22"/>
                      <w:szCs w:val="22"/>
                    </w:rPr>
                  </w:pPr>
                  <w:r w:rsidRPr="00104C8A">
                    <w:rPr>
                      <w:sz w:val="22"/>
                      <w:szCs w:val="22"/>
                    </w:rPr>
                    <w:t>Руководство по эксплуатации ЭЗС на русском языке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92F5"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686B9E5D" w14:textId="77777777" w:rsidR="00E9375F" w:rsidRPr="005634F9" w:rsidRDefault="00E9375F" w:rsidP="00A02A29">
                  <w:pPr>
                    <w:spacing w:before="40" w:after="40" w:line="240" w:lineRule="auto"/>
                    <w:ind w:left="-90" w:right="394"/>
                    <w:jc w:val="center"/>
                    <w:rPr>
                      <w:sz w:val="22"/>
                      <w:szCs w:val="22"/>
                    </w:rPr>
                  </w:pPr>
                </w:p>
              </w:tc>
            </w:tr>
            <w:tr w:rsidR="005634F9" w:rsidRPr="005634F9" w14:paraId="772BEE99"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41B80954" w14:textId="77777777" w:rsidR="00E9375F" w:rsidRPr="00104C8A" w:rsidRDefault="00E9375F" w:rsidP="00A02A29">
                  <w:pPr>
                    <w:spacing w:before="40" w:after="40" w:line="240" w:lineRule="auto"/>
                    <w:ind w:left="-90" w:right="394"/>
                    <w:jc w:val="center"/>
                    <w:rPr>
                      <w:sz w:val="22"/>
                      <w:szCs w:val="22"/>
                    </w:rPr>
                  </w:pPr>
                  <w:r w:rsidRPr="00104C8A">
                    <w:rPr>
                      <w:sz w:val="22"/>
                      <w:szCs w:val="22"/>
                    </w:rPr>
                    <w:t>8.4</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BB59" w14:textId="77777777" w:rsidR="00E9375F" w:rsidRPr="00104C8A" w:rsidRDefault="00E9375F" w:rsidP="00A02A29">
                  <w:pPr>
                    <w:spacing w:before="40" w:after="40" w:line="240" w:lineRule="auto"/>
                    <w:ind w:right="17" w:firstLine="0"/>
                    <w:rPr>
                      <w:sz w:val="22"/>
                      <w:szCs w:val="22"/>
                    </w:rPr>
                  </w:pPr>
                  <w:r w:rsidRPr="00104C8A">
                    <w:rPr>
                      <w:sz w:val="22"/>
                      <w:szCs w:val="22"/>
                    </w:rPr>
                    <w:t>Руководство по монтажу на русском языке</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022B62"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70473793" w14:textId="77777777" w:rsidR="00E9375F" w:rsidRPr="005634F9" w:rsidRDefault="00E9375F" w:rsidP="00A02A29">
                  <w:pPr>
                    <w:spacing w:before="40" w:after="40" w:line="240" w:lineRule="auto"/>
                    <w:ind w:left="-90" w:right="394"/>
                    <w:jc w:val="center"/>
                    <w:rPr>
                      <w:sz w:val="22"/>
                      <w:szCs w:val="22"/>
                    </w:rPr>
                  </w:pPr>
                </w:p>
              </w:tc>
            </w:tr>
            <w:tr w:rsidR="005634F9" w:rsidRPr="005634F9" w14:paraId="4DB7767B" w14:textId="77777777" w:rsidTr="00A02A29">
              <w:trPr>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6B6D4882" w14:textId="77777777" w:rsidR="00E9375F" w:rsidRPr="00104C8A" w:rsidRDefault="00E9375F" w:rsidP="00A02A29">
                  <w:pPr>
                    <w:spacing w:before="40" w:after="40" w:line="240" w:lineRule="auto"/>
                    <w:ind w:left="-90" w:right="394"/>
                    <w:jc w:val="center"/>
                    <w:rPr>
                      <w:b/>
                      <w:bCs/>
                      <w:sz w:val="22"/>
                      <w:szCs w:val="22"/>
                    </w:rPr>
                  </w:pPr>
                  <w:r w:rsidRPr="00104C8A">
                    <w:rPr>
                      <w:b/>
                      <w:bCs/>
                      <w:sz w:val="22"/>
                      <w:szCs w:val="22"/>
                    </w:rPr>
                    <w:t>9.</w:t>
                  </w:r>
                </w:p>
              </w:tc>
              <w:tc>
                <w:tcPr>
                  <w:tcW w:w="5796" w:type="dxa"/>
                  <w:gridSpan w:val="2"/>
                  <w:tcBorders>
                    <w:top w:val="single" w:sz="4" w:space="0" w:color="000000"/>
                    <w:left w:val="single" w:sz="4" w:space="0" w:color="000000"/>
                    <w:bottom w:val="single" w:sz="4" w:space="0" w:color="000000"/>
                    <w:right w:val="single" w:sz="4" w:space="0" w:color="000000"/>
                  </w:tcBorders>
                  <w:shd w:val="clear" w:color="auto" w:fill="auto"/>
                </w:tcPr>
                <w:p w14:paraId="5A8396D7" w14:textId="77777777" w:rsidR="00E9375F" w:rsidRPr="00104C8A" w:rsidRDefault="00E9375F" w:rsidP="00A02A29">
                  <w:pPr>
                    <w:spacing w:before="40" w:after="40" w:line="240" w:lineRule="auto"/>
                    <w:ind w:left="-90" w:right="394"/>
                    <w:jc w:val="center"/>
                    <w:rPr>
                      <w:sz w:val="22"/>
                      <w:szCs w:val="22"/>
                    </w:rPr>
                  </w:pPr>
                  <w:r w:rsidRPr="00104C8A">
                    <w:rPr>
                      <w:b/>
                      <w:bCs/>
                      <w:sz w:val="22"/>
                      <w:szCs w:val="22"/>
                    </w:rPr>
                    <w:t>Требования по надежности и дата изготовления</w:t>
                  </w:r>
                </w:p>
              </w:tc>
              <w:tc>
                <w:tcPr>
                  <w:tcW w:w="2390" w:type="dxa"/>
                  <w:gridSpan w:val="2"/>
                  <w:tcBorders>
                    <w:top w:val="single" w:sz="4" w:space="0" w:color="000000"/>
                    <w:left w:val="single" w:sz="4" w:space="0" w:color="000000"/>
                    <w:bottom w:val="single" w:sz="4" w:space="0" w:color="000000"/>
                    <w:right w:val="single" w:sz="4" w:space="0" w:color="000000"/>
                  </w:tcBorders>
                </w:tcPr>
                <w:p w14:paraId="053E9A70" w14:textId="77777777" w:rsidR="00E9375F" w:rsidRPr="005634F9" w:rsidRDefault="00E9375F" w:rsidP="00A02A29">
                  <w:pPr>
                    <w:spacing w:before="40" w:after="40" w:line="240" w:lineRule="auto"/>
                    <w:ind w:left="-90" w:right="394"/>
                    <w:jc w:val="center"/>
                    <w:rPr>
                      <w:b/>
                      <w:bCs/>
                      <w:sz w:val="22"/>
                      <w:szCs w:val="22"/>
                    </w:rPr>
                  </w:pPr>
                </w:p>
              </w:tc>
            </w:tr>
            <w:tr w:rsidR="005634F9" w:rsidRPr="005634F9" w14:paraId="73F6CC80"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12492494" w14:textId="77777777" w:rsidR="00E9375F" w:rsidRPr="00104C8A" w:rsidRDefault="00E9375F" w:rsidP="00A02A29">
                  <w:pPr>
                    <w:spacing w:before="40" w:after="40" w:line="240" w:lineRule="auto"/>
                    <w:ind w:left="-90" w:right="394"/>
                    <w:jc w:val="center"/>
                    <w:rPr>
                      <w:sz w:val="22"/>
                      <w:szCs w:val="22"/>
                    </w:rPr>
                  </w:pPr>
                  <w:r w:rsidRPr="00104C8A">
                    <w:rPr>
                      <w:sz w:val="22"/>
                      <w:szCs w:val="22"/>
                    </w:rPr>
                    <w:t>9.1</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CF7B7" w14:textId="77777777" w:rsidR="00E9375F" w:rsidRPr="00104C8A" w:rsidRDefault="00E9375F" w:rsidP="00A02A29">
                  <w:pPr>
                    <w:spacing w:before="40" w:after="40" w:line="240" w:lineRule="auto"/>
                    <w:ind w:right="17" w:firstLine="0"/>
                    <w:rPr>
                      <w:sz w:val="22"/>
                      <w:szCs w:val="22"/>
                    </w:rPr>
                  </w:pPr>
                  <w:r w:rsidRPr="00104C8A">
                    <w:rPr>
                      <w:sz w:val="22"/>
                      <w:szCs w:val="22"/>
                    </w:rPr>
                    <w:t>Срок гарантийного обслуживания с момента ввода в эксплуатацию, месяцев</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7F8ED" w14:textId="45AC398E" w:rsidR="00E9375F" w:rsidRPr="00104C8A" w:rsidRDefault="00104C8A" w:rsidP="00A02A29">
                  <w:pPr>
                    <w:spacing w:before="40" w:after="40" w:line="240" w:lineRule="auto"/>
                    <w:ind w:left="-90" w:right="394"/>
                    <w:jc w:val="center"/>
                    <w:rPr>
                      <w:sz w:val="22"/>
                      <w:szCs w:val="22"/>
                    </w:rPr>
                  </w:pPr>
                  <w:r w:rsidRPr="00104C8A">
                    <w:rPr>
                      <w:sz w:val="22"/>
                      <w:szCs w:val="22"/>
                    </w:rPr>
                    <w:t>24</w:t>
                  </w:r>
                </w:p>
              </w:tc>
              <w:tc>
                <w:tcPr>
                  <w:tcW w:w="2379" w:type="dxa"/>
                  <w:tcBorders>
                    <w:top w:val="single" w:sz="4" w:space="0" w:color="000000"/>
                    <w:left w:val="single" w:sz="4" w:space="0" w:color="000000"/>
                    <w:bottom w:val="single" w:sz="4" w:space="0" w:color="000000"/>
                    <w:right w:val="single" w:sz="4" w:space="0" w:color="000000"/>
                  </w:tcBorders>
                </w:tcPr>
                <w:p w14:paraId="0A6586F3" w14:textId="77777777" w:rsidR="00E9375F" w:rsidRPr="005634F9" w:rsidRDefault="00E9375F" w:rsidP="00A02A29">
                  <w:pPr>
                    <w:spacing w:before="40" w:after="40" w:line="240" w:lineRule="auto"/>
                    <w:ind w:left="-90" w:right="394"/>
                    <w:jc w:val="center"/>
                    <w:rPr>
                      <w:sz w:val="22"/>
                      <w:szCs w:val="22"/>
                      <w:lang w:val="en-US"/>
                    </w:rPr>
                  </w:pPr>
                </w:p>
              </w:tc>
            </w:tr>
            <w:tr w:rsidR="005634F9" w:rsidRPr="005634F9" w14:paraId="066B5DD8" w14:textId="77777777" w:rsidTr="00A02A29">
              <w:trPr>
                <w:gridAfter w:val="1"/>
                <w:wAfter w:w="11" w:type="dxa"/>
                <w:trHeight w:val="330"/>
                <w:jc w:val="center"/>
              </w:trPr>
              <w:tc>
                <w:tcPr>
                  <w:tcW w:w="1780" w:type="dxa"/>
                  <w:tcBorders>
                    <w:top w:val="single" w:sz="4" w:space="0" w:color="000000"/>
                    <w:left w:val="single" w:sz="4" w:space="0" w:color="000000"/>
                    <w:bottom w:val="single" w:sz="4" w:space="0" w:color="000000"/>
                    <w:right w:val="single" w:sz="4" w:space="0" w:color="000000"/>
                  </w:tcBorders>
                  <w:shd w:val="clear" w:color="auto" w:fill="auto"/>
                </w:tcPr>
                <w:p w14:paraId="7A8E3FA2" w14:textId="69E1D7D1" w:rsidR="00E9375F" w:rsidRPr="00104C8A" w:rsidRDefault="00E9375F" w:rsidP="00A02A29">
                  <w:pPr>
                    <w:spacing w:before="40" w:after="40" w:line="240" w:lineRule="auto"/>
                    <w:ind w:left="-90" w:right="394"/>
                    <w:jc w:val="center"/>
                    <w:rPr>
                      <w:sz w:val="22"/>
                      <w:szCs w:val="22"/>
                    </w:rPr>
                  </w:pPr>
                  <w:r w:rsidRPr="00104C8A">
                    <w:rPr>
                      <w:sz w:val="22"/>
                      <w:szCs w:val="22"/>
                    </w:rPr>
                    <w:t>9.</w:t>
                  </w:r>
                  <w:r w:rsidR="00104C8A" w:rsidRPr="00104C8A">
                    <w:rPr>
                      <w:sz w:val="22"/>
                      <w:szCs w:val="22"/>
                    </w:rPr>
                    <w:t>2</w:t>
                  </w:r>
                </w:p>
              </w:tc>
              <w:tc>
                <w:tcPr>
                  <w:tcW w:w="31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2C3478" w14:textId="77777777" w:rsidR="00E9375F" w:rsidRPr="00104C8A" w:rsidRDefault="00E9375F" w:rsidP="00A02A29">
                  <w:pPr>
                    <w:spacing w:before="40" w:after="40" w:line="240" w:lineRule="auto"/>
                    <w:ind w:right="17" w:firstLine="0"/>
                    <w:rPr>
                      <w:sz w:val="22"/>
                      <w:szCs w:val="22"/>
                    </w:rPr>
                  </w:pPr>
                  <w:r w:rsidRPr="00104C8A">
                    <w:rPr>
                      <w:sz w:val="22"/>
                      <w:szCs w:val="22"/>
                    </w:rPr>
                    <w:t>Зарядная станция и ее компоненты должны быть изготовлены в год поставки зарядной станции и ранее не находиться в эксплуатации.</w:t>
                  </w:r>
                </w:p>
              </w:tc>
              <w:tc>
                <w:tcPr>
                  <w:tcW w:w="26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5BAEE" w14:textId="77777777" w:rsidR="00E9375F" w:rsidRPr="00104C8A" w:rsidRDefault="00E9375F" w:rsidP="00A02A29">
                  <w:pPr>
                    <w:spacing w:before="40" w:after="40" w:line="240" w:lineRule="auto"/>
                    <w:ind w:left="-90" w:right="394"/>
                    <w:jc w:val="center"/>
                    <w:rPr>
                      <w:sz w:val="22"/>
                      <w:szCs w:val="22"/>
                    </w:rPr>
                  </w:pPr>
                  <w:r w:rsidRPr="00104C8A">
                    <w:rPr>
                      <w:sz w:val="22"/>
                      <w:szCs w:val="22"/>
                    </w:rPr>
                    <w:t>Да</w:t>
                  </w:r>
                </w:p>
              </w:tc>
              <w:tc>
                <w:tcPr>
                  <w:tcW w:w="2379" w:type="dxa"/>
                  <w:tcBorders>
                    <w:top w:val="single" w:sz="4" w:space="0" w:color="000000"/>
                    <w:left w:val="single" w:sz="4" w:space="0" w:color="000000"/>
                    <w:bottom w:val="single" w:sz="4" w:space="0" w:color="000000"/>
                    <w:right w:val="single" w:sz="4" w:space="0" w:color="000000"/>
                  </w:tcBorders>
                </w:tcPr>
                <w:p w14:paraId="48412669" w14:textId="77777777" w:rsidR="00E9375F" w:rsidRPr="005634F9" w:rsidRDefault="00E9375F" w:rsidP="00A02A29">
                  <w:pPr>
                    <w:spacing w:before="40" w:after="40" w:line="240" w:lineRule="auto"/>
                    <w:ind w:left="-90" w:right="394"/>
                    <w:jc w:val="center"/>
                    <w:rPr>
                      <w:sz w:val="22"/>
                      <w:szCs w:val="22"/>
                    </w:rPr>
                  </w:pPr>
                </w:p>
              </w:tc>
            </w:tr>
          </w:tbl>
          <w:p w14:paraId="22337F14" w14:textId="77777777" w:rsidR="001F1E0D" w:rsidRPr="005634F9" w:rsidRDefault="001F1E0D" w:rsidP="00A74D9F">
            <w:pPr>
              <w:suppressAutoHyphens/>
              <w:spacing w:line="276" w:lineRule="auto"/>
              <w:ind w:firstLine="0"/>
              <w:jc w:val="center"/>
              <w:rPr>
                <w:b/>
                <w:sz w:val="24"/>
                <w:szCs w:val="24"/>
              </w:rPr>
            </w:pPr>
          </w:p>
          <w:p w14:paraId="290E6385" w14:textId="77777777" w:rsidR="00FE0ABA" w:rsidRPr="005634F9" w:rsidRDefault="00FE0ABA" w:rsidP="00FE0ABA">
            <w:pPr>
              <w:spacing w:line="276" w:lineRule="auto"/>
              <w:rPr>
                <w:sz w:val="24"/>
                <w:szCs w:val="24"/>
              </w:rPr>
            </w:pPr>
            <w:r w:rsidRPr="005634F9">
              <w:rPr>
                <w:sz w:val="24"/>
                <w:szCs w:val="24"/>
              </w:rPr>
              <w:t>____________________________________</w:t>
            </w:r>
          </w:p>
          <w:p w14:paraId="280C9B31" w14:textId="42F9A502" w:rsidR="00FE0ABA" w:rsidRPr="005634F9" w:rsidRDefault="00FE0ABA" w:rsidP="00FE0ABA">
            <w:pPr>
              <w:spacing w:line="276" w:lineRule="auto"/>
              <w:ind w:right="3684"/>
              <w:jc w:val="center"/>
              <w:rPr>
                <w:sz w:val="24"/>
                <w:szCs w:val="24"/>
                <w:vertAlign w:val="superscript"/>
              </w:rPr>
            </w:pPr>
            <w:r w:rsidRPr="005634F9">
              <w:rPr>
                <w:sz w:val="24"/>
                <w:szCs w:val="24"/>
                <w:vertAlign w:val="superscript"/>
              </w:rPr>
              <w:t>(подпись, М.П.)</w:t>
            </w:r>
          </w:p>
          <w:p w14:paraId="06AA7149" w14:textId="77777777" w:rsidR="00FE0ABA" w:rsidRPr="005634F9" w:rsidRDefault="00FE0ABA" w:rsidP="00FE0ABA">
            <w:pPr>
              <w:spacing w:line="276" w:lineRule="auto"/>
              <w:rPr>
                <w:sz w:val="24"/>
                <w:szCs w:val="24"/>
              </w:rPr>
            </w:pPr>
            <w:r w:rsidRPr="005634F9">
              <w:rPr>
                <w:sz w:val="24"/>
                <w:szCs w:val="24"/>
              </w:rPr>
              <w:t>_____________________________</w:t>
            </w:r>
          </w:p>
          <w:p w14:paraId="53C89FC3" w14:textId="77777777" w:rsidR="00FE0ABA" w:rsidRPr="005634F9" w:rsidRDefault="00FE0ABA" w:rsidP="00FE0ABA">
            <w:pPr>
              <w:spacing w:line="276" w:lineRule="auto"/>
              <w:ind w:right="3684"/>
              <w:jc w:val="center"/>
              <w:rPr>
                <w:sz w:val="24"/>
                <w:szCs w:val="24"/>
                <w:vertAlign w:val="superscript"/>
              </w:rPr>
            </w:pPr>
            <w:r w:rsidRPr="005634F9">
              <w:rPr>
                <w:sz w:val="24"/>
                <w:szCs w:val="24"/>
                <w:vertAlign w:val="superscript"/>
              </w:rPr>
              <w:t>(фамилия, имя, отчество подписавшего, должность)</w:t>
            </w:r>
          </w:p>
          <w:p w14:paraId="52A5D60D" w14:textId="6B3FF148" w:rsidR="00FE0ABA" w:rsidRPr="005634F9" w:rsidRDefault="00FE0ABA" w:rsidP="00FE0ABA">
            <w:pPr>
              <w:keepNext/>
              <w:spacing w:line="276" w:lineRule="auto"/>
              <w:rPr>
                <w:b/>
                <w:sz w:val="24"/>
                <w:szCs w:val="24"/>
              </w:rPr>
            </w:pPr>
          </w:p>
          <w:p w14:paraId="64C4A359" w14:textId="77777777" w:rsidR="002454DE" w:rsidRPr="005634F9" w:rsidRDefault="002454DE" w:rsidP="00A74D9F">
            <w:pPr>
              <w:pBdr>
                <w:bottom w:val="single" w:sz="4" w:space="1" w:color="auto"/>
              </w:pBdr>
              <w:shd w:val="clear" w:color="auto" w:fill="E0E0E0"/>
              <w:spacing w:line="276" w:lineRule="auto"/>
              <w:ind w:right="21" w:firstLine="0"/>
              <w:jc w:val="center"/>
              <w:rPr>
                <w:b/>
                <w:spacing w:val="36"/>
                <w:sz w:val="24"/>
                <w:szCs w:val="24"/>
              </w:rPr>
            </w:pPr>
            <w:r w:rsidRPr="005634F9">
              <w:rPr>
                <w:b/>
                <w:spacing w:val="36"/>
                <w:sz w:val="24"/>
                <w:szCs w:val="24"/>
              </w:rPr>
              <w:t>конец формы</w:t>
            </w:r>
          </w:p>
          <w:p w14:paraId="66BB73D5" w14:textId="77777777" w:rsidR="002454DE" w:rsidRPr="005634F9" w:rsidRDefault="002454DE" w:rsidP="00373A16">
            <w:pPr>
              <w:pStyle w:val="30"/>
            </w:pPr>
            <w:r w:rsidRPr="005634F9">
              <w:t>Инструкции по заполнению</w:t>
            </w:r>
          </w:p>
          <w:p w14:paraId="61846B0E" w14:textId="58686DF6" w:rsidR="002454DE" w:rsidRPr="005634F9" w:rsidRDefault="002454DE" w:rsidP="00A02A29">
            <w:pPr>
              <w:pStyle w:val="30"/>
              <w:numPr>
                <w:ilvl w:val="3"/>
                <w:numId w:val="32"/>
              </w:numPr>
              <w:tabs>
                <w:tab w:val="clear" w:pos="284"/>
                <w:tab w:val="clear" w:pos="1494"/>
              </w:tabs>
              <w:spacing w:line="240" w:lineRule="auto"/>
              <w:jc w:val="both"/>
              <w:rPr>
                <w:lang w:val="ru-RU"/>
              </w:rPr>
            </w:pPr>
            <w:r w:rsidRPr="005634F9">
              <w:t xml:space="preserve">В техническом предложении описываются все позиции технического задания с учетом предлагаемых условий Договора. </w:t>
            </w:r>
          </w:p>
          <w:p w14:paraId="14AF8C72" w14:textId="0E1691FB" w:rsidR="00A02A29" w:rsidRPr="005634F9" w:rsidRDefault="00A02A29" w:rsidP="00A02A29">
            <w:pPr>
              <w:pStyle w:val="afffe"/>
              <w:numPr>
                <w:ilvl w:val="3"/>
                <w:numId w:val="32"/>
              </w:numPr>
              <w:jc w:val="both"/>
            </w:pPr>
            <w:r w:rsidRPr="005634F9">
              <w:t xml:space="preserve">Участник в </w:t>
            </w:r>
            <w:r w:rsidRPr="005634F9">
              <w:rPr>
                <w:lang w:val="ru-RU"/>
              </w:rPr>
              <w:t>Техническом предложении</w:t>
            </w:r>
            <w:r w:rsidRPr="005634F9">
              <w:t xml:space="preserve"> указывает наименование страны происхождения поставляем</w:t>
            </w:r>
            <w:r w:rsidRPr="005634F9">
              <w:rPr>
                <w:lang w:val="ru-RU"/>
              </w:rPr>
              <w:t>ого</w:t>
            </w:r>
            <w:r w:rsidRPr="005634F9">
              <w:t xml:space="preserve"> товар</w:t>
            </w:r>
            <w:r w:rsidRPr="005634F9">
              <w:rPr>
                <w:lang w:val="ru-RU"/>
              </w:rPr>
              <w:t>а</w:t>
            </w:r>
            <w:r w:rsidRPr="005634F9">
              <w:t xml:space="preserve"> (в соответствии с Общероссийским классификатором стран мира).</w:t>
            </w:r>
          </w:p>
          <w:p w14:paraId="300BD3CD" w14:textId="09F02B6E" w:rsidR="002454DE" w:rsidRPr="005634F9" w:rsidRDefault="002454DE" w:rsidP="00A02A29">
            <w:pPr>
              <w:pStyle w:val="30"/>
              <w:numPr>
                <w:ilvl w:val="3"/>
                <w:numId w:val="32"/>
              </w:numPr>
              <w:tabs>
                <w:tab w:val="clear" w:pos="284"/>
                <w:tab w:val="clear" w:pos="1494"/>
              </w:tabs>
              <w:spacing w:line="240" w:lineRule="auto"/>
              <w:ind w:hanging="773"/>
              <w:jc w:val="both"/>
            </w:pPr>
            <w:r w:rsidRPr="005634F9">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14:paraId="50C91F89" w14:textId="77777777" w:rsidR="002454DE" w:rsidRPr="005634F9" w:rsidRDefault="002454DE" w:rsidP="00A74D9F">
            <w:pPr>
              <w:pStyle w:val="11"/>
              <w:numPr>
                <w:ilvl w:val="0"/>
                <w:numId w:val="0"/>
              </w:numPr>
              <w:spacing w:line="276" w:lineRule="auto"/>
              <w:ind w:left="360" w:hanging="360"/>
              <w:rPr>
                <w:color w:val="auto"/>
              </w:rPr>
            </w:pPr>
          </w:p>
          <w:p w14:paraId="7E32202B" w14:textId="77777777" w:rsidR="005D3612" w:rsidRPr="005634F9" w:rsidRDefault="005D3612" w:rsidP="00A74D9F">
            <w:pPr>
              <w:pStyle w:val="11"/>
              <w:numPr>
                <w:ilvl w:val="0"/>
                <w:numId w:val="0"/>
              </w:numPr>
              <w:spacing w:line="276" w:lineRule="auto"/>
              <w:ind w:left="360" w:hanging="360"/>
              <w:rPr>
                <w:color w:val="auto"/>
              </w:rPr>
            </w:pPr>
          </w:p>
          <w:p w14:paraId="2D46146A" w14:textId="77777777" w:rsidR="002454DE" w:rsidRPr="005634F9" w:rsidRDefault="002454DE" w:rsidP="00A74D9F">
            <w:pPr>
              <w:pStyle w:val="11"/>
              <w:numPr>
                <w:ilvl w:val="0"/>
                <w:numId w:val="0"/>
              </w:numPr>
              <w:spacing w:line="276" w:lineRule="auto"/>
              <w:ind w:left="360" w:hanging="360"/>
              <w:rPr>
                <w:color w:val="auto"/>
                <w:lang w:val="ru-RU"/>
              </w:rPr>
            </w:pPr>
          </w:p>
          <w:p w14:paraId="59FB661F" w14:textId="77777777" w:rsidR="00A02A29" w:rsidRPr="005634F9" w:rsidRDefault="00A02A29" w:rsidP="00A74D9F">
            <w:pPr>
              <w:pStyle w:val="11"/>
              <w:numPr>
                <w:ilvl w:val="0"/>
                <w:numId w:val="0"/>
              </w:numPr>
              <w:spacing w:line="276" w:lineRule="auto"/>
              <w:ind w:left="360" w:hanging="360"/>
              <w:rPr>
                <w:color w:val="auto"/>
                <w:lang w:val="ru-RU"/>
              </w:rPr>
            </w:pPr>
          </w:p>
          <w:p w14:paraId="63C8F22F" w14:textId="77777777" w:rsidR="00A02A29" w:rsidRPr="005634F9" w:rsidRDefault="00A02A29" w:rsidP="00A74D9F">
            <w:pPr>
              <w:pStyle w:val="11"/>
              <w:numPr>
                <w:ilvl w:val="0"/>
                <w:numId w:val="0"/>
              </w:numPr>
              <w:spacing w:line="276" w:lineRule="auto"/>
              <w:ind w:left="360" w:hanging="360"/>
              <w:rPr>
                <w:color w:val="auto"/>
                <w:lang w:val="ru-RU"/>
              </w:rPr>
            </w:pPr>
          </w:p>
          <w:p w14:paraId="0D1CED77" w14:textId="77777777" w:rsidR="00A02A29" w:rsidRPr="005634F9" w:rsidRDefault="00A02A29" w:rsidP="00A74D9F">
            <w:pPr>
              <w:pStyle w:val="11"/>
              <w:numPr>
                <w:ilvl w:val="0"/>
                <w:numId w:val="0"/>
              </w:numPr>
              <w:spacing w:line="276" w:lineRule="auto"/>
              <w:ind w:left="360" w:hanging="360"/>
              <w:rPr>
                <w:color w:val="auto"/>
                <w:lang w:val="ru-RU"/>
              </w:rPr>
            </w:pPr>
          </w:p>
          <w:p w14:paraId="770AF6D8" w14:textId="77777777" w:rsidR="00A02A29" w:rsidRPr="005634F9" w:rsidRDefault="00A02A29" w:rsidP="00A74D9F">
            <w:pPr>
              <w:pStyle w:val="11"/>
              <w:numPr>
                <w:ilvl w:val="0"/>
                <w:numId w:val="0"/>
              </w:numPr>
              <w:spacing w:line="276" w:lineRule="auto"/>
              <w:ind w:left="360" w:hanging="360"/>
              <w:rPr>
                <w:color w:val="auto"/>
                <w:lang w:val="ru-RU"/>
              </w:rPr>
            </w:pPr>
          </w:p>
          <w:p w14:paraId="03F9EA7F" w14:textId="77777777" w:rsidR="00A02A29" w:rsidRPr="005634F9" w:rsidRDefault="00A02A29" w:rsidP="00A74D9F">
            <w:pPr>
              <w:pStyle w:val="11"/>
              <w:numPr>
                <w:ilvl w:val="0"/>
                <w:numId w:val="0"/>
              </w:numPr>
              <w:spacing w:line="276" w:lineRule="auto"/>
              <w:ind w:left="360" w:hanging="360"/>
              <w:rPr>
                <w:color w:val="auto"/>
                <w:lang w:val="ru-RU"/>
              </w:rPr>
            </w:pPr>
          </w:p>
          <w:p w14:paraId="18192EB2" w14:textId="77777777" w:rsidR="00A02A29" w:rsidRPr="005634F9" w:rsidRDefault="00A02A29" w:rsidP="00A74D9F">
            <w:pPr>
              <w:pStyle w:val="11"/>
              <w:numPr>
                <w:ilvl w:val="0"/>
                <w:numId w:val="0"/>
              </w:numPr>
              <w:spacing w:line="276" w:lineRule="auto"/>
              <w:ind w:left="360" w:hanging="360"/>
              <w:rPr>
                <w:color w:val="auto"/>
                <w:lang w:val="ru-RU"/>
              </w:rPr>
            </w:pPr>
          </w:p>
          <w:p w14:paraId="6DE9DEBB" w14:textId="77777777" w:rsidR="00A02A29" w:rsidRPr="005634F9" w:rsidRDefault="00A02A29" w:rsidP="00A74D9F">
            <w:pPr>
              <w:pStyle w:val="11"/>
              <w:numPr>
                <w:ilvl w:val="0"/>
                <w:numId w:val="0"/>
              </w:numPr>
              <w:spacing w:line="276" w:lineRule="auto"/>
              <w:ind w:left="360" w:hanging="360"/>
              <w:rPr>
                <w:color w:val="auto"/>
                <w:lang w:val="ru-RU"/>
              </w:rPr>
            </w:pPr>
          </w:p>
          <w:p w14:paraId="688B4E72" w14:textId="77777777" w:rsidR="00A02A29" w:rsidRPr="005634F9" w:rsidRDefault="00A02A29" w:rsidP="00A74D9F">
            <w:pPr>
              <w:pStyle w:val="11"/>
              <w:numPr>
                <w:ilvl w:val="0"/>
                <w:numId w:val="0"/>
              </w:numPr>
              <w:spacing w:line="276" w:lineRule="auto"/>
              <w:ind w:left="360" w:hanging="360"/>
              <w:rPr>
                <w:color w:val="auto"/>
                <w:lang w:val="ru-RU"/>
              </w:rPr>
            </w:pPr>
          </w:p>
          <w:p w14:paraId="7E1BA83F" w14:textId="77777777" w:rsidR="00A02A29" w:rsidRPr="005634F9" w:rsidRDefault="00A02A29" w:rsidP="00A74D9F">
            <w:pPr>
              <w:pStyle w:val="11"/>
              <w:numPr>
                <w:ilvl w:val="0"/>
                <w:numId w:val="0"/>
              </w:numPr>
              <w:spacing w:line="276" w:lineRule="auto"/>
              <w:ind w:left="360" w:hanging="360"/>
              <w:rPr>
                <w:color w:val="auto"/>
                <w:lang w:val="ru-RU"/>
              </w:rPr>
            </w:pPr>
          </w:p>
          <w:p w14:paraId="32CA3E4A" w14:textId="77777777" w:rsidR="00A02A29" w:rsidRDefault="00A02A29" w:rsidP="00A74D9F">
            <w:pPr>
              <w:pStyle w:val="11"/>
              <w:numPr>
                <w:ilvl w:val="0"/>
                <w:numId w:val="0"/>
              </w:numPr>
              <w:spacing w:line="276" w:lineRule="auto"/>
              <w:ind w:left="360" w:hanging="360"/>
              <w:rPr>
                <w:color w:val="auto"/>
                <w:lang w:val="ru-RU"/>
              </w:rPr>
            </w:pPr>
          </w:p>
          <w:p w14:paraId="538B1BF2" w14:textId="77777777" w:rsidR="00104C8A" w:rsidRDefault="00104C8A" w:rsidP="00A74D9F">
            <w:pPr>
              <w:pStyle w:val="11"/>
              <w:numPr>
                <w:ilvl w:val="0"/>
                <w:numId w:val="0"/>
              </w:numPr>
              <w:spacing w:line="276" w:lineRule="auto"/>
              <w:ind w:left="360" w:hanging="360"/>
              <w:rPr>
                <w:color w:val="auto"/>
                <w:lang w:val="ru-RU"/>
              </w:rPr>
            </w:pPr>
          </w:p>
          <w:p w14:paraId="3570E58E" w14:textId="77777777" w:rsidR="00104C8A" w:rsidRDefault="00104C8A" w:rsidP="00A74D9F">
            <w:pPr>
              <w:pStyle w:val="11"/>
              <w:numPr>
                <w:ilvl w:val="0"/>
                <w:numId w:val="0"/>
              </w:numPr>
              <w:spacing w:line="276" w:lineRule="auto"/>
              <w:ind w:left="360" w:hanging="360"/>
              <w:rPr>
                <w:color w:val="auto"/>
                <w:lang w:val="ru-RU"/>
              </w:rPr>
            </w:pPr>
          </w:p>
          <w:p w14:paraId="2FC220EB" w14:textId="77777777" w:rsidR="00104C8A" w:rsidRDefault="00104C8A" w:rsidP="00A74D9F">
            <w:pPr>
              <w:pStyle w:val="11"/>
              <w:numPr>
                <w:ilvl w:val="0"/>
                <w:numId w:val="0"/>
              </w:numPr>
              <w:spacing w:line="276" w:lineRule="auto"/>
              <w:ind w:left="360" w:hanging="360"/>
              <w:rPr>
                <w:color w:val="auto"/>
                <w:lang w:val="ru-RU"/>
              </w:rPr>
            </w:pPr>
          </w:p>
          <w:p w14:paraId="4F081732" w14:textId="77777777" w:rsidR="00104C8A" w:rsidRDefault="00104C8A" w:rsidP="00A74D9F">
            <w:pPr>
              <w:pStyle w:val="11"/>
              <w:numPr>
                <w:ilvl w:val="0"/>
                <w:numId w:val="0"/>
              </w:numPr>
              <w:spacing w:line="276" w:lineRule="auto"/>
              <w:ind w:left="360" w:hanging="360"/>
              <w:rPr>
                <w:color w:val="auto"/>
                <w:lang w:val="ru-RU"/>
              </w:rPr>
            </w:pPr>
          </w:p>
          <w:p w14:paraId="2457B03D" w14:textId="77777777" w:rsidR="00104C8A" w:rsidRDefault="00104C8A" w:rsidP="00A74D9F">
            <w:pPr>
              <w:pStyle w:val="11"/>
              <w:numPr>
                <w:ilvl w:val="0"/>
                <w:numId w:val="0"/>
              </w:numPr>
              <w:spacing w:line="276" w:lineRule="auto"/>
              <w:ind w:left="360" w:hanging="360"/>
              <w:rPr>
                <w:color w:val="auto"/>
                <w:lang w:val="ru-RU"/>
              </w:rPr>
            </w:pPr>
          </w:p>
          <w:p w14:paraId="475CD7A7" w14:textId="77777777" w:rsidR="00104C8A" w:rsidRDefault="00104C8A" w:rsidP="00A74D9F">
            <w:pPr>
              <w:pStyle w:val="11"/>
              <w:numPr>
                <w:ilvl w:val="0"/>
                <w:numId w:val="0"/>
              </w:numPr>
              <w:spacing w:line="276" w:lineRule="auto"/>
              <w:ind w:left="360" w:hanging="360"/>
              <w:rPr>
                <w:color w:val="auto"/>
                <w:lang w:val="ru-RU"/>
              </w:rPr>
            </w:pPr>
          </w:p>
          <w:p w14:paraId="11D9A660" w14:textId="77777777" w:rsidR="00104C8A" w:rsidRDefault="00104C8A" w:rsidP="00A74D9F">
            <w:pPr>
              <w:pStyle w:val="11"/>
              <w:numPr>
                <w:ilvl w:val="0"/>
                <w:numId w:val="0"/>
              </w:numPr>
              <w:spacing w:line="276" w:lineRule="auto"/>
              <w:ind w:left="360" w:hanging="360"/>
              <w:rPr>
                <w:color w:val="auto"/>
                <w:lang w:val="ru-RU"/>
              </w:rPr>
            </w:pPr>
          </w:p>
          <w:p w14:paraId="0A9D54B8" w14:textId="77777777" w:rsidR="00104C8A" w:rsidRDefault="00104C8A" w:rsidP="00A74D9F">
            <w:pPr>
              <w:pStyle w:val="11"/>
              <w:numPr>
                <w:ilvl w:val="0"/>
                <w:numId w:val="0"/>
              </w:numPr>
              <w:spacing w:line="276" w:lineRule="auto"/>
              <w:ind w:left="360" w:hanging="360"/>
              <w:rPr>
                <w:color w:val="auto"/>
                <w:lang w:val="ru-RU"/>
              </w:rPr>
            </w:pPr>
          </w:p>
          <w:p w14:paraId="1C0E18F0" w14:textId="77777777" w:rsidR="00104C8A" w:rsidRDefault="00104C8A" w:rsidP="00A74D9F">
            <w:pPr>
              <w:pStyle w:val="11"/>
              <w:numPr>
                <w:ilvl w:val="0"/>
                <w:numId w:val="0"/>
              </w:numPr>
              <w:spacing w:line="276" w:lineRule="auto"/>
              <w:ind w:left="360" w:hanging="360"/>
              <w:rPr>
                <w:color w:val="auto"/>
                <w:lang w:val="ru-RU"/>
              </w:rPr>
            </w:pPr>
          </w:p>
          <w:p w14:paraId="0D29364D" w14:textId="77777777" w:rsidR="00104C8A" w:rsidRDefault="00104C8A" w:rsidP="00A74D9F">
            <w:pPr>
              <w:pStyle w:val="11"/>
              <w:numPr>
                <w:ilvl w:val="0"/>
                <w:numId w:val="0"/>
              </w:numPr>
              <w:spacing w:line="276" w:lineRule="auto"/>
              <w:ind w:left="360" w:hanging="360"/>
              <w:rPr>
                <w:color w:val="auto"/>
                <w:lang w:val="ru-RU"/>
              </w:rPr>
            </w:pPr>
          </w:p>
          <w:p w14:paraId="1A9DA0A6" w14:textId="77777777" w:rsidR="00104C8A" w:rsidRDefault="00104C8A" w:rsidP="00A74D9F">
            <w:pPr>
              <w:pStyle w:val="11"/>
              <w:numPr>
                <w:ilvl w:val="0"/>
                <w:numId w:val="0"/>
              </w:numPr>
              <w:spacing w:line="276" w:lineRule="auto"/>
              <w:ind w:left="360" w:hanging="360"/>
              <w:rPr>
                <w:color w:val="auto"/>
                <w:lang w:val="ru-RU"/>
              </w:rPr>
            </w:pPr>
          </w:p>
          <w:p w14:paraId="2FE7C3F2" w14:textId="77777777" w:rsidR="00104C8A" w:rsidRDefault="00104C8A" w:rsidP="00A74D9F">
            <w:pPr>
              <w:pStyle w:val="11"/>
              <w:numPr>
                <w:ilvl w:val="0"/>
                <w:numId w:val="0"/>
              </w:numPr>
              <w:spacing w:line="276" w:lineRule="auto"/>
              <w:ind w:left="360" w:hanging="360"/>
              <w:rPr>
                <w:color w:val="auto"/>
                <w:lang w:val="ru-RU"/>
              </w:rPr>
            </w:pPr>
          </w:p>
          <w:p w14:paraId="77184191" w14:textId="77777777" w:rsidR="00104C8A" w:rsidRDefault="00104C8A" w:rsidP="00A74D9F">
            <w:pPr>
              <w:pStyle w:val="11"/>
              <w:numPr>
                <w:ilvl w:val="0"/>
                <w:numId w:val="0"/>
              </w:numPr>
              <w:spacing w:line="276" w:lineRule="auto"/>
              <w:ind w:left="360" w:hanging="360"/>
              <w:rPr>
                <w:color w:val="auto"/>
                <w:lang w:val="ru-RU"/>
              </w:rPr>
            </w:pPr>
          </w:p>
          <w:p w14:paraId="087B7863" w14:textId="77777777" w:rsidR="00104C8A" w:rsidRDefault="00104C8A" w:rsidP="00A74D9F">
            <w:pPr>
              <w:pStyle w:val="11"/>
              <w:numPr>
                <w:ilvl w:val="0"/>
                <w:numId w:val="0"/>
              </w:numPr>
              <w:spacing w:line="276" w:lineRule="auto"/>
              <w:ind w:left="360" w:hanging="360"/>
              <w:rPr>
                <w:color w:val="auto"/>
                <w:lang w:val="ru-RU"/>
              </w:rPr>
            </w:pPr>
          </w:p>
          <w:p w14:paraId="62FDBDB9" w14:textId="77777777" w:rsidR="00104C8A" w:rsidRPr="005634F9" w:rsidRDefault="00104C8A" w:rsidP="00A74D9F">
            <w:pPr>
              <w:pStyle w:val="11"/>
              <w:numPr>
                <w:ilvl w:val="0"/>
                <w:numId w:val="0"/>
              </w:numPr>
              <w:spacing w:line="276" w:lineRule="auto"/>
              <w:ind w:left="360" w:hanging="360"/>
              <w:rPr>
                <w:color w:val="auto"/>
                <w:lang w:val="ru-RU"/>
              </w:rPr>
            </w:pPr>
          </w:p>
          <w:p w14:paraId="14B818F0" w14:textId="77777777" w:rsidR="00A02A29" w:rsidRPr="005634F9" w:rsidRDefault="00A02A29" w:rsidP="00A74D9F">
            <w:pPr>
              <w:pStyle w:val="11"/>
              <w:numPr>
                <w:ilvl w:val="0"/>
                <w:numId w:val="0"/>
              </w:numPr>
              <w:spacing w:line="276" w:lineRule="auto"/>
              <w:ind w:left="360" w:hanging="360"/>
              <w:rPr>
                <w:color w:val="auto"/>
                <w:lang w:val="ru-RU"/>
              </w:rPr>
            </w:pPr>
          </w:p>
          <w:p w14:paraId="76864B23" w14:textId="77777777" w:rsidR="002454DE" w:rsidRPr="005634F9" w:rsidRDefault="002454DE" w:rsidP="005D3612">
            <w:pPr>
              <w:pStyle w:val="2"/>
              <w:ind w:hanging="111"/>
            </w:pPr>
            <w:bookmarkStart w:id="214" w:name="_Toc175749030"/>
            <w:bookmarkStart w:id="215" w:name="_Toc98254024"/>
            <w:bookmarkStart w:id="216" w:name="_Toc200378408"/>
            <w:bookmarkStart w:id="217" w:name="_Toc200440648"/>
            <w:bookmarkStart w:id="218" w:name="_Toc200441701"/>
            <w:bookmarkStart w:id="219" w:name="_Toc200441852"/>
            <w:bookmarkStart w:id="220" w:name="_Toc200597934"/>
            <w:bookmarkStart w:id="221" w:name="_Toc202243120"/>
            <w:bookmarkStart w:id="222" w:name="_Toc202247507"/>
            <w:bookmarkStart w:id="223" w:name="_Toc345570203"/>
            <w:bookmarkStart w:id="224" w:name="_Toc346098410"/>
            <w:r w:rsidRPr="005634F9">
              <w:t xml:space="preserve"> </w:t>
            </w:r>
            <w:bookmarkStart w:id="225" w:name="_Toc116632212"/>
            <w:r w:rsidRPr="005634F9">
              <w:t>Протокол разногласий по проекту Договора (форма 2)</w:t>
            </w:r>
            <w:bookmarkEnd w:id="214"/>
            <w:bookmarkEnd w:id="215"/>
            <w:bookmarkEnd w:id="216"/>
            <w:bookmarkEnd w:id="217"/>
            <w:bookmarkEnd w:id="218"/>
            <w:bookmarkEnd w:id="219"/>
            <w:bookmarkEnd w:id="220"/>
            <w:bookmarkEnd w:id="221"/>
            <w:bookmarkEnd w:id="222"/>
            <w:bookmarkEnd w:id="223"/>
            <w:bookmarkEnd w:id="224"/>
            <w:bookmarkEnd w:id="225"/>
          </w:p>
          <w:p w14:paraId="18FD61D2" w14:textId="7106DA4F" w:rsidR="002454DE" w:rsidRPr="005634F9" w:rsidRDefault="002454DE" w:rsidP="00373A16">
            <w:pPr>
              <w:pStyle w:val="30"/>
              <w:rPr>
                <w:b/>
              </w:rPr>
            </w:pPr>
            <w:bookmarkStart w:id="226" w:name="_Toc90385119"/>
            <w:bookmarkStart w:id="227" w:name="_Toc175749031"/>
            <w:bookmarkStart w:id="228" w:name="_Toc98254025"/>
            <w:bookmarkStart w:id="229" w:name="_Toc200378409"/>
            <w:bookmarkStart w:id="230" w:name="_Toc200440649"/>
            <w:bookmarkStart w:id="231" w:name="_Toc200441702"/>
            <w:bookmarkStart w:id="232" w:name="_Toc200441853"/>
            <w:bookmarkStart w:id="233" w:name="_Toc200597935"/>
            <w:bookmarkStart w:id="234" w:name="_Toc202243121"/>
            <w:bookmarkStart w:id="235" w:name="_Toc202247508"/>
            <w:bookmarkStart w:id="236" w:name="_Toc241044731"/>
            <w:bookmarkStart w:id="237" w:name="_Toc246838957"/>
            <w:bookmarkStart w:id="238" w:name="_Toc254075232"/>
            <w:bookmarkStart w:id="239" w:name="_Toc272855931"/>
            <w:bookmarkStart w:id="240" w:name="_Toc274728973"/>
            <w:bookmarkStart w:id="241" w:name="_Toc345570204"/>
            <w:bookmarkStart w:id="242" w:name="_Toc346098411"/>
            <w:r w:rsidRPr="005634F9">
              <w:t>Форма Протокола разногласий к проекту Договора</w:t>
            </w:r>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r w:rsidRPr="005634F9">
              <w:t xml:space="preserve"> </w:t>
            </w:r>
          </w:p>
          <w:p w14:paraId="4B9E828A" w14:textId="77777777" w:rsidR="002454DE" w:rsidRPr="005634F9" w:rsidRDefault="002454DE" w:rsidP="00A74D9F">
            <w:pPr>
              <w:spacing w:line="276" w:lineRule="auto"/>
              <w:ind w:firstLine="0"/>
              <w:jc w:val="left"/>
              <w:rPr>
                <w:sz w:val="24"/>
                <w:szCs w:val="24"/>
              </w:rPr>
            </w:pPr>
          </w:p>
          <w:p w14:paraId="1B02CC64" w14:textId="77777777" w:rsidR="002454DE" w:rsidRPr="005634F9" w:rsidRDefault="002454DE" w:rsidP="00A74D9F">
            <w:pPr>
              <w:pBdr>
                <w:top w:val="single" w:sz="4" w:space="1" w:color="auto"/>
              </w:pBdr>
              <w:shd w:val="clear" w:color="auto" w:fill="E0E0E0"/>
              <w:spacing w:line="276" w:lineRule="auto"/>
              <w:ind w:right="21" w:firstLine="0"/>
              <w:jc w:val="center"/>
              <w:rPr>
                <w:b/>
                <w:spacing w:val="36"/>
                <w:sz w:val="24"/>
                <w:szCs w:val="24"/>
              </w:rPr>
            </w:pPr>
            <w:r w:rsidRPr="005634F9">
              <w:rPr>
                <w:b/>
                <w:spacing w:val="36"/>
                <w:sz w:val="24"/>
                <w:szCs w:val="24"/>
              </w:rPr>
              <w:t>начало формы</w:t>
            </w:r>
          </w:p>
          <w:p w14:paraId="5567CD27" w14:textId="77777777" w:rsidR="002454DE" w:rsidRPr="005634F9" w:rsidRDefault="002454DE" w:rsidP="00A74D9F">
            <w:pPr>
              <w:spacing w:line="276" w:lineRule="auto"/>
              <w:ind w:firstLine="0"/>
              <w:jc w:val="left"/>
              <w:rPr>
                <w:sz w:val="24"/>
                <w:szCs w:val="24"/>
              </w:rPr>
            </w:pPr>
          </w:p>
          <w:p w14:paraId="0A362D2F" w14:textId="77777777" w:rsidR="002454DE" w:rsidRPr="005634F9" w:rsidRDefault="002454DE" w:rsidP="00A74D9F">
            <w:pPr>
              <w:spacing w:line="276" w:lineRule="auto"/>
              <w:rPr>
                <w:sz w:val="24"/>
                <w:szCs w:val="24"/>
              </w:rPr>
            </w:pPr>
          </w:p>
          <w:p w14:paraId="5B7019A6" w14:textId="77777777" w:rsidR="002454DE" w:rsidRPr="005634F9" w:rsidRDefault="002454DE" w:rsidP="00A74D9F">
            <w:pPr>
              <w:suppressAutoHyphens/>
              <w:spacing w:line="276" w:lineRule="auto"/>
              <w:ind w:firstLine="0"/>
              <w:jc w:val="center"/>
              <w:rPr>
                <w:b/>
                <w:sz w:val="24"/>
                <w:szCs w:val="24"/>
              </w:rPr>
            </w:pPr>
            <w:r w:rsidRPr="005634F9">
              <w:rPr>
                <w:b/>
                <w:sz w:val="24"/>
                <w:szCs w:val="24"/>
              </w:rPr>
              <w:t>Протокол разногласий к проекту Договора</w:t>
            </w:r>
          </w:p>
          <w:p w14:paraId="4520B885" w14:textId="77777777" w:rsidR="002454DE" w:rsidRPr="005634F9" w:rsidRDefault="002454DE" w:rsidP="00A74D9F">
            <w:pPr>
              <w:pStyle w:val="aff0"/>
              <w:spacing w:line="276" w:lineRule="auto"/>
              <w:jc w:val="center"/>
              <w:rPr>
                <w:b/>
                <w:bCs/>
                <w:sz w:val="24"/>
                <w:lang w:val="ru-RU" w:eastAsia="ru-RU"/>
              </w:rPr>
            </w:pPr>
          </w:p>
          <w:p w14:paraId="0A0BB204" w14:textId="77777777" w:rsidR="002454DE" w:rsidRPr="005634F9" w:rsidRDefault="002454DE" w:rsidP="00A74D9F">
            <w:pPr>
              <w:spacing w:line="276" w:lineRule="auto"/>
              <w:jc w:val="center"/>
              <w:rPr>
                <w:b/>
                <w:bCs/>
                <w:sz w:val="24"/>
                <w:szCs w:val="24"/>
              </w:rPr>
            </w:pPr>
            <w:r w:rsidRPr="005634F9">
              <w:rPr>
                <w:b/>
                <w:sz w:val="24"/>
                <w:szCs w:val="24"/>
              </w:rPr>
              <w:t xml:space="preserve"> «Обязательные» условия Договора</w:t>
            </w:r>
          </w:p>
          <w:tbl>
            <w:tblPr>
              <w:tblW w:w="9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3"/>
              <w:gridCol w:w="2313"/>
              <w:gridCol w:w="2313"/>
              <w:gridCol w:w="2313"/>
              <w:gridCol w:w="2314"/>
            </w:tblGrid>
            <w:tr w:rsidR="005634F9" w:rsidRPr="005634F9" w14:paraId="25F5D42C" w14:textId="77777777" w:rsidTr="001F5242">
              <w:trPr>
                <w:trHeight w:val="921"/>
              </w:trPr>
              <w:tc>
                <w:tcPr>
                  <w:tcW w:w="613" w:type="dxa"/>
                  <w:tcBorders>
                    <w:top w:val="single" w:sz="4" w:space="0" w:color="auto"/>
                    <w:left w:val="single" w:sz="4" w:space="0" w:color="auto"/>
                    <w:bottom w:val="single" w:sz="4" w:space="0" w:color="auto"/>
                    <w:right w:val="single" w:sz="4" w:space="0" w:color="auto"/>
                  </w:tcBorders>
                  <w:vAlign w:val="center"/>
                </w:tcPr>
                <w:p w14:paraId="7DB909CF" w14:textId="77777777" w:rsidR="002454DE" w:rsidRPr="005634F9" w:rsidRDefault="002454DE" w:rsidP="00A74D9F">
                  <w:pPr>
                    <w:pStyle w:val="ae"/>
                    <w:spacing w:line="276" w:lineRule="auto"/>
                    <w:jc w:val="center"/>
                    <w:rPr>
                      <w:sz w:val="18"/>
                      <w:szCs w:val="18"/>
                    </w:rPr>
                  </w:pPr>
                  <w:r w:rsidRPr="005634F9">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3EBA398B" w14:textId="77777777" w:rsidR="002454DE" w:rsidRPr="005634F9" w:rsidRDefault="002454DE" w:rsidP="00A74D9F">
                  <w:pPr>
                    <w:pStyle w:val="ae"/>
                    <w:spacing w:line="276" w:lineRule="auto"/>
                    <w:jc w:val="center"/>
                    <w:rPr>
                      <w:sz w:val="24"/>
                      <w:szCs w:val="24"/>
                    </w:rPr>
                  </w:pPr>
                  <w:r w:rsidRPr="005634F9">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093E6057" w14:textId="77777777" w:rsidR="002454DE" w:rsidRPr="005634F9" w:rsidRDefault="002454DE" w:rsidP="00A74D9F">
                  <w:pPr>
                    <w:pStyle w:val="ae"/>
                    <w:spacing w:line="276" w:lineRule="auto"/>
                    <w:jc w:val="center"/>
                    <w:rPr>
                      <w:sz w:val="24"/>
                      <w:szCs w:val="24"/>
                    </w:rPr>
                  </w:pPr>
                  <w:r w:rsidRPr="005634F9">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3902B116" w14:textId="77777777" w:rsidR="002454DE" w:rsidRPr="005634F9" w:rsidRDefault="002454DE" w:rsidP="00A74D9F">
                  <w:pPr>
                    <w:pStyle w:val="ae"/>
                    <w:spacing w:line="276" w:lineRule="auto"/>
                    <w:jc w:val="center"/>
                    <w:rPr>
                      <w:sz w:val="24"/>
                      <w:szCs w:val="24"/>
                    </w:rPr>
                  </w:pPr>
                  <w:r w:rsidRPr="005634F9">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37507DC6" w14:textId="77777777" w:rsidR="002454DE" w:rsidRPr="005634F9" w:rsidRDefault="002454DE" w:rsidP="00A74D9F">
                  <w:pPr>
                    <w:pStyle w:val="ae"/>
                    <w:spacing w:line="276" w:lineRule="auto"/>
                    <w:jc w:val="center"/>
                    <w:rPr>
                      <w:sz w:val="24"/>
                      <w:szCs w:val="24"/>
                    </w:rPr>
                  </w:pPr>
                  <w:r w:rsidRPr="005634F9">
                    <w:rPr>
                      <w:sz w:val="24"/>
                      <w:szCs w:val="24"/>
                    </w:rPr>
                    <w:t>Примечания, обоснование</w:t>
                  </w:r>
                </w:p>
              </w:tc>
            </w:tr>
            <w:tr w:rsidR="005634F9" w:rsidRPr="005634F9" w14:paraId="0D69F2A8" w14:textId="77777777" w:rsidTr="001F5242">
              <w:trPr>
                <w:trHeight w:val="347"/>
              </w:trPr>
              <w:tc>
                <w:tcPr>
                  <w:tcW w:w="613" w:type="dxa"/>
                  <w:tcBorders>
                    <w:top w:val="single" w:sz="4" w:space="0" w:color="auto"/>
                    <w:left w:val="single" w:sz="4" w:space="0" w:color="auto"/>
                    <w:bottom w:val="single" w:sz="4" w:space="0" w:color="auto"/>
                    <w:right w:val="single" w:sz="4" w:space="0" w:color="auto"/>
                  </w:tcBorders>
                </w:tcPr>
                <w:p w14:paraId="62D95B26" w14:textId="77777777" w:rsidR="002454DE" w:rsidRPr="005634F9" w:rsidRDefault="002454DE" w:rsidP="00A74D9F">
                  <w:pPr>
                    <w:numPr>
                      <w:ilvl w:val="0"/>
                      <w:numId w:val="4"/>
                    </w:numPr>
                    <w:spacing w:line="276"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478A9F5D"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2C109578"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1342D88A"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0679E59A" w14:textId="77777777" w:rsidR="002454DE" w:rsidRPr="005634F9" w:rsidRDefault="002454DE" w:rsidP="00A74D9F">
                  <w:pPr>
                    <w:pStyle w:val="af0"/>
                    <w:spacing w:line="276" w:lineRule="auto"/>
                    <w:rPr>
                      <w:szCs w:val="24"/>
                    </w:rPr>
                  </w:pPr>
                </w:p>
              </w:tc>
            </w:tr>
            <w:tr w:rsidR="005634F9" w:rsidRPr="005634F9" w14:paraId="2FE23EE7" w14:textId="77777777" w:rsidTr="001F5242">
              <w:trPr>
                <w:trHeight w:val="362"/>
              </w:trPr>
              <w:tc>
                <w:tcPr>
                  <w:tcW w:w="613" w:type="dxa"/>
                  <w:tcBorders>
                    <w:top w:val="single" w:sz="4" w:space="0" w:color="auto"/>
                    <w:left w:val="single" w:sz="4" w:space="0" w:color="auto"/>
                    <w:bottom w:val="single" w:sz="4" w:space="0" w:color="auto"/>
                    <w:right w:val="single" w:sz="4" w:space="0" w:color="auto"/>
                  </w:tcBorders>
                </w:tcPr>
                <w:p w14:paraId="348EC2DE" w14:textId="77777777" w:rsidR="002454DE" w:rsidRPr="005634F9" w:rsidRDefault="002454DE" w:rsidP="00A74D9F">
                  <w:pPr>
                    <w:numPr>
                      <w:ilvl w:val="0"/>
                      <w:numId w:val="4"/>
                    </w:numPr>
                    <w:spacing w:line="276"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3D67C16"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36635619"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1BEACB76"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198C2132" w14:textId="77777777" w:rsidR="002454DE" w:rsidRPr="005634F9" w:rsidRDefault="002454DE" w:rsidP="00A74D9F">
                  <w:pPr>
                    <w:pStyle w:val="af0"/>
                    <w:spacing w:line="276" w:lineRule="auto"/>
                    <w:rPr>
                      <w:szCs w:val="24"/>
                    </w:rPr>
                  </w:pPr>
                </w:p>
              </w:tc>
            </w:tr>
            <w:tr w:rsidR="005634F9" w:rsidRPr="005634F9" w14:paraId="5E99B7C7" w14:textId="77777777" w:rsidTr="001F5242">
              <w:trPr>
                <w:trHeight w:val="362"/>
              </w:trPr>
              <w:tc>
                <w:tcPr>
                  <w:tcW w:w="613" w:type="dxa"/>
                  <w:tcBorders>
                    <w:top w:val="single" w:sz="4" w:space="0" w:color="auto"/>
                    <w:left w:val="single" w:sz="4" w:space="0" w:color="auto"/>
                    <w:bottom w:val="single" w:sz="4" w:space="0" w:color="auto"/>
                    <w:right w:val="single" w:sz="4" w:space="0" w:color="auto"/>
                  </w:tcBorders>
                </w:tcPr>
                <w:p w14:paraId="1593DF30" w14:textId="77777777" w:rsidR="002454DE" w:rsidRPr="005634F9" w:rsidRDefault="002454DE" w:rsidP="00A74D9F">
                  <w:pPr>
                    <w:numPr>
                      <w:ilvl w:val="0"/>
                      <w:numId w:val="4"/>
                    </w:numPr>
                    <w:spacing w:line="276"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4E601E9"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66E440CD"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5D96EDA9"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02284989" w14:textId="77777777" w:rsidR="002454DE" w:rsidRPr="005634F9" w:rsidRDefault="002454DE" w:rsidP="00A74D9F">
                  <w:pPr>
                    <w:pStyle w:val="af0"/>
                    <w:spacing w:line="276" w:lineRule="auto"/>
                    <w:rPr>
                      <w:szCs w:val="24"/>
                    </w:rPr>
                  </w:pPr>
                </w:p>
              </w:tc>
            </w:tr>
            <w:tr w:rsidR="005634F9" w:rsidRPr="005634F9" w14:paraId="087E733B" w14:textId="77777777" w:rsidTr="001F5242">
              <w:trPr>
                <w:trHeight w:val="362"/>
              </w:trPr>
              <w:tc>
                <w:tcPr>
                  <w:tcW w:w="613" w:type="dxa"/>
                  <w:tcBorders>
                    <w:top w:val="single" w:sz="4" w:space="0" w:color="auto"/>
                    <w:left w:val="single" w:sz="4" w:space="0" w:color="auto"/>
                    <w:bottom w:val="single" w:sz="4" w:space="0" w:color="auto"/>
                    <w:right w:val="single" w:sz="4" w:space="0" w:color="auto"/>
                  </w:tcBorders>
                </w:tcPr>
                <w:p w14:paraId="4A2C312D" w14:textId="77777777" w:rsidR="002454DE" w:rsidRPr="005634F9" w:rsidRDefault="002454DE" w:rsidP="00A74D9F">
                  <w:pPr>
                    <w:pStyle w:val="af0"/>
                    <w:spacing w:line="276" w:lineRule="auto"/>
                    <w:rPr>
                      <w:szCs w:val="24"/>
                    </w:rPr>
                  </w:pPr>
                  <w:r w:rsidRPr="005634F9">
                    <w:rPr>
                      <w:szCs w:val="24"/>
                    </w:rPr>
                    <w:t>…</w:t>
                  </w:r>
                </w:p>
              </w:tc>
              <w:tc>
                <w:tcPr>
                  <w:tcW w:w="2313" w:type="dxa"/>
                  <w:tcBorders>
                    <w:top w:val="single" w:sz="4" w:space="0" w:color="auto"/>
                    <w:left w:val="single" w:sz="4" w:space="0" w:color="auto"/>
                    <w:bottom w:val="single" w:sz="4" w:space="0" w:color="auto"/>
                    <w:right w:val="single" w:sz="4" w:space="0" w:color="auto"/>
                  </w:tcBorders>
                </w:tcPr>
                <w:p w14:paraId="1C675AB3"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440F4637"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190586DF"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0413D928" w14:textId="77777777" w:rsidR="002454DE" w:rsidRPr="005634F9" w:rsidRDefault="002454DE" w:rsidP="00A74D9F">
                  <w:pPr>
                    <w:pStyle w:val="af0"/>
                    <w:spacing w:line="276" w:lineRule="auto"/>
                    <w:rPr>
                      <w:szCs w:val="24"/>
                    </w:rPr>
                  </w:pPr>
                </w:p>
              </w:tc>
            </w:tr>
          </w:tbl>
          <w:p w14:paraId="76174B8A" w14:textId="77777777" w:rsidR="002454DE" w:rsidRPr="005634F9" w:rsidRDefault="002454DE" w:rsidP="00A74D9F">
            <w:pPr>
              <w:spacing w:line="276" w:lineRule="auto"/>
              <w:jc w:val="center"/>
              <w:rPr>
                <w:b/>
                <w:bCs/>
                <w:sz w:val="24"/>
                <w:szCs w:val="24"/>
              </w:rPr>
            </w:pPr>
            <w:r w:rsidRPr="005634F9">
              <w:rPr>
                <w:b/>
                <w:sz w:val="24"/>
                <w:szCs w:val="24"/>
              </w:rPr>
              <w:t>«Желательные» условия Договора</w:t>
            </w:r>
          </w:p>
          <w:tbl>
            <w:tblPr>
              <w:tblW w:w="98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14"/>
              <w:gridCol w:w="2313"/>
              <w:gridCol w:w="2313"/>
              <w:gridCol w:w="2313"/>
              <w:gridCol w:w="2314"/>
            </w:tblGrid>
            <w:tr w:rsidR="005634F9" w:rsidRPr="005634F9" w14:paraId="0CBDB272" w14:textId="77777777" w:rsidTr="001F5242">
              <w:trPr>
                <w:trHeight w:val="855"/>
              </w:trPr>
              <w:tc>
                <w:tcPr>
                  <w:tcW w:w="614" w:type="dxa"/>
                  <w:tcBorders>
                    <w:top w:val="single" w:sz="4" w:space="0" w:color="auto"/>
                    <w:left w:val="single" w:sz="4" w:space="0" w:color="auto"/>
                    <w:bottom w:val="single" w:sz="4" w:space="0" w:color="auto"/>
                    <w:right w:val="single" w:sz="4" w:space="0" w:color="auto"/>
                  </w:tcBorders>
                  <w:vAlign w:val="center"/>
                </w:tcPr>
                <w:p w14:paraId="76B9D44E" w14:textId="77777777" w:rsidR="002454DE" w:rsidRPr="005634F9" w:rsidRDefault="002454DE" w:rsidP="00A74D9F">
                  <w:pPr>
                    <w:pStyle w:val="ae"/>
                    <w:spacing w:line="276" w:lineRule="auto"/>
                    <w:jc w:val="center"/>
                    <w:rPr>
                      <w:sz w:val="18"/>
                      <w:szCs w:val="18"/>
                    </w:rPr>
                  </w:pPr>
                  <w:r w:rsidRPr="005634F9">
                    <w:rPr>
                      <w:sz w:val="18"/>
                      <w:szCs w:val="18"/>
                    </w:rPr>
                    <w:t>№ п/п</w:t>
                  </w:r>
                </w:p>
              </w:tc>
              <w:tc>
                <w:tcPr>
                  <w:tcW w:w="2313" w:type="dxa"/>
                  <w:tcBorders>
                    <w:top w:val="single" w:sz="4" w:space="0" w:color="auto"/>
                    <w:left w:val="single" w:sz="4" w:space="0" w:color="auto"/>
                    <w:bottom w:val="single" w:sz="4" w:space="0" w:color="auto"/>
                    <w:right w:val="single" w:sz="4" w:space="0" w:color="auto"/>
                  </w:tcBorders>
                  <w:vAlign w:val="center"/>
                </w:tcPr>
                <w:p w14:paraId="5212B92F" w14:textId="77777777" w:rsidR="002454DE" w:rsidRPr="005634F9" w:rsidRDefault="002454DE" w:rsidP="00A74D9F">
                  <w:pPr>
                    <w:pStyle w:val="ae"/>
                    <w:spacing w:line="276" w:lineRule="auto"/>
                    <w:jc w:val="center"/>
                    <w:rPr>
                      <w:sz w:val="24"/>
                      <w:szCs w:val="24"/>
                    </w:rPr>
                  </w:pPr>
                  <w:r w:rsidRPr="005634F9">
                    <w:rPr>
                      <w:sz w:val="24"/>
                      <w:szCs w:val="24"/>
                    </w:rPr>
                    <w:t xml:space="preserve">№ пункта проекта Договора </w:t>
                  </w:r>
                </w:p>
              </w:tc>
              <w:tc>
                <w:tcPr>
                  <w:tcW w:w="2313" w:type="dxa"/>
                  <w:tcBorders>
                    <w:top w:val="single" w:sz="4" w:space="0" w:color="auto"/>
                    <w:left w:val="single" w:sz="4" w:space="0" w:color="auto"/>
                    <w:bottom w:val="single" w:sz="4" w:space="0" w:color="auto"/>
                    <w:right w:val="single" w:sz="4" w:space="0" w:color="auto"/>
                  </w:tcBorders>
                  <w:vAlign w:val="center"/>
                </w:tcPr>
                <w:p w14:paraId="33571BDD" w14:textId="77777777" w:rsidR="002454DE" w:rsidRPr="005634F9" w:rsidRDefault="002454DE" w:rsidP="00A74D9F">
                  <w:pPr>
                    <w:pStyle w:val="ae"/>
                    <w:spacing w:line="276" w:lineRule="auto"/>
                    <w:jc w:val="center"/>
                    <w:rPr>
                      <w:sz w:val="24"/>
                      <w:szCs w:val="24"/>
                    </w:rPr>
                  </w:pPr>
                  <w:r w:rsidRPr="005634F9">
                    <w:rPr>
                      <w:sz w:val="24"/>
                      <w:szCs w:val="24"/>
                    </w:rPr>
                    <w:t>Исходные формулировки</w:t>
                  </w:r>
                </w:p>
              </w:tc>
              <w:tc>
                <w:tcPr>
                  <w:tcW w:w="2313" w:type="dxa"/>
                  <w:tcBorders>
                    <w:top w:val="single" w:sz="4" w:space="0" w:color="auto"/>
                    <w:left w:val="single" w:sz="4" w:space="0" w:color="auto"/>
                    <w:bottom w:val="single" w:sz="4" w:space="0" w:color="auto"/>
                    <w:right w:val="single" w:sz="4" w:space="0" w:color="auto"/>
                  </w:tcBorders>
                  <w:vAlign w:val="center"/>
                </w:tcPr>
                <w:p w14:paraId="2FD4B452" w14:textId="77777777" w:rsidR="002454DE" w:rsidRPr="005634F9" w:rsidRDefault="002454DE" w:rsidP="00A74D9F">
                  <w:pPr>
                    <w:pStyle w:val="ae"/>
                    <w:spacing w:line="276" w:lineRule="auto"/>
                    <w:jc w:val="center"/>
                    <w:rPr>
                      <w:sz w:val="24"/>
                      <w:szCs w:val="24"/>
                    </w:rPr>
                  </w:pPr>
                  <w:r w:rsidRPr="005634F9">
                    <w:rPr>
                      <w:sz w:val="24"/>
                      <w:szCs w:val="24"/>
                    </w:rPr>
                    <w:t>Предложения Участника</w:t>
                  </w:r>
                </w:p>
              </w:tc>
              <w:tc>
                <w:tcPr>
                  <w:tcW w:w="2314" w:type="dxa"/>
                  <w:tcBorders>
                    <w:top w:val="single" w:sz="4" w:space="0" w:color="auto"/>
                    <w:left w:val="single" w:sz="4" w:space="0" w:color="auto"/>
                    <w:bottom w:val="single" w:sz="4" w:space="0" w:color="auto"/>
                    <w:right w:val="single" w:sz="4" w:space="0" w:color="auto"/>
                  </w:tcBorders>
                  <w:vAlign w:val="center"/>
                </w:tcPr>
                <w:p w14:paraId="0E1668C3" w14:textId="77777777" w:rsidR="002454DE" w:rsidRPr="005634F9" w:rsidRDefault="002454DE" w:rsidP="00A74D9F">
                  <w:pPr>
                    <w:pStyle w:val="ae"/>
                    <w:spacing w:line="276" w:lineRule="auto"/>
                    <w:jc w:val="center"/>
                    <w:rPr>
                      <w:sz w:val="24"/>
                      <w:szCs w:val="24"/>
                    </w:rPr>
                  </w:pPr>
                  <w:r w:rsidRPr="005634F9">
                    <w:rPr>
                      <w:sz w:val="24"/>
                      <w:szCs w:val="24"/>
                    </w:rPr>
                    <w:t>Примечания, обоснование</w:t>
                  </w:r>
                </w:p>
              </w:tc>
            </w:tr>
            <w:tr w:rsidR="005634F9" w:rsidRPr="005634F9" w14:paraId="41E9B05F" w14:textId="77777777" w:rsidTr="001F5242">
              <w:trPr>
                <w:trHeight w:val="342"/>
              </w:trPr>
              <w:tc>
                <w:tcPr>
                  <w:tcW w:w="614" w:type="dxa"/>
                  <w:tcBorders>
                    <w:top w:val="single" w:sz="4" w:space="0" w:color="auto"/>
                    <w:left w:val="single" w:sz="4" w:space="0" w:color="auto"/>
                    <w:bottom w:val="single" w:sz="4" w:space="0" w:color="auto"/>
                    <w:right w:val="single" w:sz="4" w:space="0" w:color="auto"/>
                  </w:tcBorders>
                </w:tcPr>
                <w:p w14:paraId="64737C54" w14:textId="77777777" w:rsidR="002454DE" w:rsidRPr="005634F9" w:rsidRDefault="002454DE" w:rsidP="00A74D9F">
                  <w:pPr>
                    <w:numPr>
                      <w:ilvl w:val="0"/>
                      <w:numId w:val="5"/>
                    </w:numPr>
                    <w:spacing w:line="276"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3D759635"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6310341C"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7FAC1399"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0778D756" w14:textId="77777777" w:rsidR="002454DE" w:rsidRPr="005634F9" w:rsidRDefault="002454DE" w:rsidP="00A74D9F">
                  <w:pPr>
                    <w:pStyle w:val="af0"/>
                    <w:spacing w:line="276" w:lineRule="auto"/>
                    <w:rPr>
                      <w:szCs w:val="24"/>
                    </w:rPr>
                  </w:pPr>
                </w:p>
              </w:tc>
            </w:tr>
            <w:tr w:rsidR="005634F9" w:rsidRPr="005634F9" w14:paraId="492D606F" w14:textId="77777777" w:rsidTr="001F5242">
              <w:trPr>
                <w:trHeight w:val="327"/>
              </w:trPr>
              <w:tc>
                <w:tcPr>
                  <w:tcW w:w="614" w:type="dxa"/>
                  <w:tcBorders>
                    <w:top w:val="single" w:sz="4" w:space="0" w:color="auto"/>
                    <w:left w:val="single" w:sz="4" w:space="0" w:color="auto"/>
                    <w:bottom w:val="single" w:sz="4" w:space="0" w:color="auto"/>
                    <w:right w:val="single" w:sz="4" w:space="0" w:color="auto"/>
                  </w:tcBorders>
                </w:tcPr>
                <w:p w14:paraId="3D1FF3D8" w14:textId="77777777" w:rsidR="002454DE" w:rsidRPr="005634F9" w:rsidRDefault="002454DE" w:rsidP="00A74D9F">
                  <w:pPr>
                    <w:numPr>
                      <w:ilvl w:val="0"/>
                      <w:numId w:val="5"/>
                    </w:numPr>
                    <w:spacing w:line="276"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0DDA7C50"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11DFD08C"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52504946"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6D17E808" w14:textId="77777777" w:rsidR="002454DE" w:rsidRPr="005634F9" w:rsidRDefault="002454DE" w:rsidP="00A74D9F">
                  <w:pPr>
                    <w:pStyle w:val="af0"/>
                    <w:spacing w:line="276" w:lineRule="auto"/>
                    <w:rPr>
                      <w:szCs w:val="24"/>
                    </w:rPr>
                  </w:pPr>
                </w:p>
              </w:tc>
            </w:tr>
            <w:tr w:rsidR="005634F9" w:rsidRPr="005634F9" w14:paraId="31003A0C" w14:textId="77777777" w:rsidTr="001F5242">
              <w:trPr>
                <w:trHeight w:val="342"/>
              </w:trPr>
              <w:tc>
                <w:tcPr>
                  <w:tcW w:w="614" w:type="dxa"/>
                  <w:tcBorders>
                    <w:top w:val="single" w:sz="4" w:space="0" w:color="auto"/>
                    <w:left w:val="single" w:sz="4" w:space="0" w:color="auto"/>
                    <w:bottom w:val="single" w:sz="4" w:space="0" w:color="auto"/>
                    <w:right w:val="single" w:sz="4" w:space="0" w:color="auto"/>
                  </w:tcBorders>
                </w:tcPr>
                <w:p w14:paraId="6CD960F5" w14:textId="77777777" w:rsidR="002454DE" w:rsidRPr="005634F9" w:rsidRDefault="002454DE" w:rsidP="00A74D9F">
                  <w:pPr>
                    <w:numPr>
                      <w:ilvl w:val="0"/>
                      <w:numId w:val="5"/>
                    </w:numPr>
                    <w:spacing w:line="276" w:lineRule="auto"/>
                    <w:rPr>
                      <w:sz w:val="24"/>
                      <w:szCs w:val="24"/>
                    </w:rPr>
                  </w:pPr>
                </w:p>
              </w:tc>
              <w:tc>
                <w:tcPr>
                  <w:tcW w:w="2313" w:type="dxa"/>
                  <w:tcBorders>
                    <w:top w:val="single" w:sz="4" w:space="0" w:color="auto"/>
                    <w:left w:val="single" w:sz="4" w:space="0" w:color="auto"/>
                    <w:bottom w:val="single" w:sz="4" w:space="0" w:color="auto"/>
                    <w:right w:val="single" w:sz="4" w:space="0" w:color="auto"/>
                  </w:tcBorders>
                </w:tcPr>
                <w:p w14:paraId="6A6980A7"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6C796500"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0824A525"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00E01E8A" w14:textId="77777777" w:rsidR="002454DE" w:rsidRPr="005634F9" w:rsidRDefault="002454DE" w:rsidP="00A74D9F">
                  <w:pPr>
                    <w:pStyle w:val="af0"/>
                    <w:spacing w:line="276" w:lineRule="auto"/>
                    <w:rPr>
                      <w:szCs w:val="24"/>
                    </w:rPr>
                  </w:pPr>
                </w:p>
              </w:tc>
            </w:tr>
            <w:tr w:rsidR="005634F9" w:rsidRPr="005634F9" w14:paraId="688035C3" w14:textId="77777777" w:rsidTr="001F5242">
              <w:trPr>
                <w:trHeight w:val="342"/>
              </w:trPr>
              <w:tc>
                <w:tcPr>
                  <w:tcW w:w="614" w:type="dxa"/>
                  <w:tcBorders>
                    <w:top w:val="single" w:sz="4" w:space="0" w:color="auto"/>
                    <w:left w:val="single" w:sz="4" w:space="0" w:color="auto"/>
                    <w:bottom w:val="single" w:sz="4" w:space="0" w:color="auto"/>
                    <w:right w:val="single" w:sz="4" w:space="0" w:color="auto"/>
                  </w:tcBorders>
                </w:tcPr>
                <w:p w14:paraId="70BFB4C0" w14:textId="77777777" w:rsidR="002454DE" w:rsidRPr="005634F9" w:rsidRDefault="002454DE" w:rsidP="00A74D9F">
                  <w:pPr>
                    <w:pStyle w:val="af0"/>
                    <w:spacing w:line="276" w:lineRule="auto"/>
                    <w:rPr>
                      <w:szCs w:val="24"/>
                    </w:rPr>
                  </w:pPr>
                  <w:r w:rsidRPr="005634F9">
                    <w:rPr>
                      <w:szCs w:val="24"/>
                    </w:rPr>
                    <w:t>…</w:t>
                  </w:r>
                </w:p>
              </w:tc>
              <w:tc>
                <w:tcPr>
                  <w:tcW w:w="2313" w:type="dxa"/>
                  <w:tcBorders>
                    <w:top w:val="single" w:sz="4" w:space="0" w:color="auto"/>
                    <w:left w:val="single" w:sz="4" w:space="0" w:color="auto"/>
                    <w:bottom w:val="single" w:sz="4" w:space="0" w:color="auto"/>
                    <w:right w:val="single" w:sz="4" w:space="0" w:color="auto"/>
                  </w:tcBorders>
                </w:tcPr>
                <w:p w14:paraId="05861FA7"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05790923" w14:textId="77777777" w:rsidR="002454DE" w:rsidRPr="005634F9" w:rsidRDefault="002454DE" w:rsidP="00A74D9F">
                  <w:pPr>
                    <w:pStyle w:val="af0"/>
                    <w:spacing w:line="276" w:lineRule="auto"/>
                    <w:rPr>
                      <w:szCs w:val="24"/>
                    </w:rPr>
                  </w:pPr>
                </w:p>
              </w:tc>
              <w:tc>
                <w:tcPr>
                  <w:tcW w:w="2313" w:type="dxa"/>
                  <w:tcBorders>
                    <w:top w:val="single" w:sz="4" w:space="0" w:color="auto"/>
                    <w:left w:val="single" w:sz="4" w:space="0" w:color="auto"/>
                    <w:bottom w:val="single" w:sz="4" w:space="0" w:color="auto"/>
                    <w:right w:val="single" w:sz="4" w:space="0" w:color="auto"/>
                  </w:tcBorders>
                </w:tcPr>
                <w:p w14:paraId="0F60316D" w14:textId="77777777" w:rsidR="002454DE" w:rsidRPr="005634F9" w:rsidRDefault="002454DE" w:rsidP="00A74D9F">
                  <w:pPr>
                    <w:pStyle w:val="af0"/>
                    <w:spacing w:line="276" w:lineRule="auto"/>
                    <w:rPr>
                      <w:szCs w:val="24"/>
                    </w:rPr>
                  </w:pPr>
                </w:p>
              </w:tc>
              <w:tc>
                <w:tcPr>
                  <w:tcW w:w="2314" w:type="dxa"/>
                  <w:tcBorders>
                    <w:top w:val="single" w:sz="4" w:space="0" w:color="auto"/>
                    <w:left w:val="single" w:sz="4" w:space="0" w:color="auto"/>
                    <w:bottom w:val="single" w:sz="4" w:space="0" w:color="auto"/>
                    <w:right w:val="single" w:sz="4" w:space="0" w:color="auto"/>
                  </w:tcBorders>
                </w:tcPr>
                <w:p w14:paraId="7854CE6D" w14:textId="77777777" w:rsidR="002454DE" w:rsidRPr="005634F9" w:rsidRDefault="002454DE" w:rsidP="00A74D9F">
                  <w:pPr>
                    <w:pStyle w:val="af0"/>
                    <w:spacing w:line="276" w:lineRule="auto"/>
                    <w:rPr>
                      <w:szCs w:val="24"/>
                    </w:rPr>
                  </w:pPr>
                </w:p>
              </w:tc>
            </w:tr>
          </w:tbl>
          <w:p w14:paraId="199B77F2" w14:textId="77777777" w:rsidR="002454DE" w:rsidRPr="005634F9" w:rsidRDefault="002454DE" w:rsidP="00A74D9F">
            <w:pPr>
              <w:spacing w:line="276" w:lineRule="auto"/>
              <w:rPr>
                <w:sz w:val="24"/>
                <w:szCs w:val="24"/>
              </w:rPr>
            </w:pPr>
          </w:p>
          <w:p w14:paraId="29747746" w14:textId="77777777" w:rsidR="00FE0ABA" w:rsidRPr="005634F9" w:rsidRDefault="00FE0ABA" w:rsidP="00A74D9F">
            <w:pPr>
              <w:spacing w:line="276" w:lineRule="auto"/>
              <w:rPr>
                <w:sz w:val="24"/>
                <w:szCs w:val="24"/>
              </w:rPr>
            </w:pPr>
          </w:p>
          <w:p w14:paraId="0890D761" w14:textId="77777777" w:rsidR="00FE0ABA" w:rsidRPr="005634F9" w:rsidRDefault="00FE0ABA" w:rsidP="00FE0ABA">
            <w:pPr>
              <w:spacing w:line="276" w:lineRule="auto"/>
              <w:rPr>
                <w:sz w:val="24"/>
                <w:szCs w:val="24"/>
              </w:rPr>
            </w:pPr>
            <w:r w:rsidRPr="005634F9">
              <w:rPr>
                <w:sz w:val="24"/>
                <w:szCs w:val="24"/>
              </w:rPr>
              <w:t>____________________________________</w:t>
            </w:r>
          </w:p>
          <w:p w14:paraId="37A36607" w14:textId="6CD8E0BE" w:rsidR="00FE0ABA" w:rsidRPr="005634F9" w:rsidRDefault="00FE0ABA" w:rsidP="00FE0ABA">
            <w:pPr>
              <w:spacing w:line="276" w:lineRule="auto"/>
              <w:ind w:right="3684"/>
              <w:jc w:val="center"/>
              <w:rPr>
                <w:sz w:val="24"/>
                <w:szCs w:val="24"/>
                <w:vertAlign w:val="superscript"/>
              </w:rPr>
            </w:pPr>
            <w:r w:rsidRPr="005634F9">
              <w:rPr>
                <w:sz w:val="24"/>
                <w:szCs w:val="24"/>
                <w:vertAlign w:val="superscript"/>
              </w:rPr>
              <w:t>(подпись, М.П.)</w:t>
            </w:r>
          </w:p>
          <w:p w14:paraId="128DE074" w14:textId="77777777" w:rsidR="00FE0ABA" w:rsidRPr="005634F9" w:rsidRDefault="00FE0ABA" w:rsidP="00FE0ABA">
            <w:pPr>
              <w:spacing w:line="276" w:lineRule="auto"/>
              <w:rPr>
                <w:sz w:val="24"/>
                <w:szCs w:val="24"/>
              </w:rPr>
            </w:pPr>
            <w:r w:rsidRPr="005634F9">
              <w:rPr>
                <w:sz w:val="24"/>
                <w:szCs w:val="24"/>
              </w:rPr>
              <w:t>_____________________________</w:t>
            </w:r>
          </w:p>
          <w:p w14:paraId="67E887AC" w14:textId="77777777" w:rsidR="00FE0ABA" w:rsidRPr="005634F9" w:rsidRDefault="00FE0ABA" w:rsidP="00FE0ABA">
            <w:pPr>
              <w:spacing w:line="276" w:lineRule="auto"/>
              <w:ind w:right="3684"/>
              <w:jc w:val="center"/>
              <w:rPr>
                <w:sz w:val="24"/>
                <w:szCs w:val="24"/>
                <w:vertAlign w:val="superscript"/>
              </w:rPr>
            </w:pPr>
            <w:r w:rsidRPr="005634F9">
              <w:rPr>
                <w:sz w:val="24"/>
                <w:szCs w:val="24"/>
                <w:vertAlign w:val="superscript"/>
              </w:rPr>
              <w:t>(фамилия, имя, отчество подписавшего, должность)</w:t>
            </w:r>
          </w:p>
          <w:p w14:paraId="5EA9C0E7" w14:textId="139643F7" w:rsidR="00FE0ABA" w:rsidRPr="005634F9" w:rsidRDefault="00FE0ABA" w:rsidP="00FE0ABA">
            <w:pPr>
              <w:keepNext/>
              <w:spacing w:line="276" w:lineRule="auto"/>
              <w:ind w:firstLine="0"/>
              <w:rPr>
                <w:b/>
                <w:sz w:val="24"/>
                <w:szCs w:val="24"/>
              </w:rPr>
            </w:pPr>
          </w:p>
          <w:p w14:paraId="36C0412B" w14:textId="77777777" w:rsidR="00FE0ABA" w:rsidRPr="005634F9" w:rsidRDefault="00FE0ABA" w:rsidP="00A74D9F">
            <w:pPr>
              <w:spacing w:line="276" w:lineRule="auto"/>
              <w:rPr>
                <w:sz w:val="24"/>
                <w:szCs w:val="24"/>
              </w:rPr>
            </w:pPr>
          </w:p>
          <w:p w14:paraId="7C554D49" w14:textId="77777777" w:rsidR="002454DE" w:rsidRPr="005634F9" w:rsidRDefault="002454DE" w:rsidP="00A74D9F">
            <w:pPr>
              <w:pBdr>
                <w:bottom w:val="single" w:sz="4" w:space="1" w:color="auto"/>
              </w:pBdr>
              <w:shd w:val="clear" w:color="auto" w:fill="E0E0E0"/>
              <w:spacing w:line="276" w:lineRule="auto"/>
              <w:ind w:right="21" w:firstLine="0"/>
              <w:jc w:val="center"/>
              <w:rPr>
                <w:b/>
                <w:spacing w:val="36"/>
                <w:sz w:val="24"/>
                <w:szCs w:val="24"/>
              </w:rPr>
            </w:pPr>
            <w:r w:rsidRPr="005634F9">
              <w:rPr>
                <w:b/>
                <w:spacing w:val="36"/>
                <w:sz w:val="24"/>
                <w:szCs w:val="24"/>
              </w:rPr>
              <w:t>конец формы</w:t>
            </w:r>
          </w:p>
          <w:p w14:paraId="6F82E992" w14:textId="77777777" w:rsidR="002454DE" w:rsidRPr="005634F9" w:rsidRDefault="002454DE" w:rsidP="00373A16">
            <w:pPr>
              <w:pStyle w:val="30"/>
            </w:pPr>
            <w:bookmarkStart w:id="243" w:name="_Toc175749032"/>
            <w:bookmarkStart w:id="244" w:name="_Toc98254026"/>
            <w:bookmarkStart w:id="245" w:name="_Toc200378410"/>
            <w:bookmarkStart w:id="246" w:name="_Toc200440650"/>
            <w:bookmarkStart w:id="247" w:name="_Toc200441703"/>
            <w:bookmarkStart w:id="248" w:name="_Toc200441854"/>
            <w:bookmarkStart w:id="249" w:name="_Toc200597936"/>
            <w:bookmarkStart w:id="250" w:name="_Toc202243122"/>
            <w:bookmarkStart w:id="251" w:name="_Toc202247509"/>
            <w:bookmarkStart w:id="252" w:name="_Toc241044732"/>
            <w:bookmarkStart w:id="253" w:name="_Toc246838958"/>
            <w:bookmarkStart w:id="254" w:name="_Toc254075233"/>
            <w:bookmarkStart w:id="255" w:name="_Toc272855932"/>
            <w:bookmarkStart w:id="256" w:name="_Toc274728974"/>
            <w:bookmarkStart w:id="257" w:name="_Toc345570205"/>
            <w:bookmarkStart w:id="258" w:name="_Toc346098412"/>
            <w:r w:rsidRPr="005634F9">
              <w:t>Инструкции по заполнению</w:t>
            </w:r>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14:paraId="2BA8B04B" w14:textId="76302078" w:rsidR="002454DE" w:rsidRPr="005634F9" w:rsidRDefault="002454DE" w:rsidP="00BC79DD">
            <w:pPr>
              <w:pStyle w:val="30"/>
              <w:tabs>
                <w:tab w:val="clear" w:pos="284"/>
                <w:tab w:val="clear" w:pos="1494"/>
                <w:tab w:val="left" w:pos="881"/>
              </w:tabs>
              <w:spacing w:after="0" w:line="240" w:lineRule="auto"/>
              <w:ind w:left="172" w:firstLine="709"/>
              <w:jc w:val="both"/>
            </w:pPr>
            <w:r w:rsidRPr="005634F9">
              <w:t xml:space="preserve">  Данная форма заполняется как в случае наличия у Участника требований или предложений по изменению проекта Договора,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017FFD93" w14:textId="77777777" w:rsidR="002454DE" w:rsidRPr="005634F9" w:rsidRDefault="002454DE" w:rsidP="00BC79DD">
            <w:pPr>
              <w:pStyle w:val="30"/>
              <w:tabs>
                <w:tab w:val="clear" w:pos="284"/>
                <w:tab w:val="clear" w:pos="1494"/>
                <w:tab w:val="left" w:pos="881"/>
              </w:tabs>
              <w:spacing w:after="0" w:line="240" w:lineRule="auto"/>
              <w:ind w:left="172" w:firstLine="709"/>
              <w:jc w:val="both"/>
            </w:pPr>
            <w:r w:rsidRPr="005634F9">
              <w:t xml:space="preserve"> В случае наличия у Участника предложений по внесению изменений в проект Договора, Участник должен представить в составе своей Заявки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262F9917" w14:textId="5CB3CEC9" w:rsidR="002454DE" w:rsidRPr="005634F9" w:rsidRDefault="002454DE" w:rsidP="00BC79DD">
            <w:pPr>
              <w:pStyle w:val="30"/>
              <w:tabs>
                <w:tab w:val="clear" w:pos="284"/>
                <w:tab w:val="clear" w:pos="1494"/>
                <w:tab w:val="left" w:pos="881"/>
              </w:tabs>
              <w:spacing w:after="0" w:line="240" w:lineRule="auto"/>
              <w:ind w:left="172" w:firstLine="709"/>
              <w:jc w:val="both"/>
            </w:pPr>
            <w:r w:rsidRPr="005634F9">
              <w:t xml:space="preserve">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w:t>
            </w:r>
            <w:r w:rsidR="006E2A54" w:rsidRPr="005634F9">
              <w:t>Запросу предложений</w:t>
            </w:r>
            <w:r w:rsidRPr="005634F9">
              <w:t xml:space="preserve"> и Заявке Победителя.</w:t>
            </w:r>
          </w:p>
          <w:p w14:paraId="0B10D30A" w14:textId="77777777" w:rsidR="002454DE" w:rsidRPr="005634F9" w:rsidRDefault="002454DE" w:rsidP="002603D5">
            <w:pPr>
              <w:pStyle w:val="30"/>
              <w:spacing w:after="0" w:line="240" w:lineRule="auto"/>
              <w:jc w:val="both"/>
            </w:pPr>
            <w:r w:rsidRPr="005634F9">
              <w:t xml:space="preserve"> В любом случае Участник должен иметь в виду что:</w:t>
            </w:r>
          </w:p>
          <w:p w14:paraId="1F7CD0C8" w14:textId="77777777" w:rsidR="002454DE" w:rsidRPr="005634F9" w:rsidRDefault="002454DE" w:rsidP="00BC79DD">
            <w:pPr>
              <w:pStyle w:val="11"/>
              <w:numPr>
                <w:ilvl w:val="0"/>
                <w:numId w:val="0"/>
              </w:numPr>
              <w:ind w:left="172" w:firstLine="608"/>
              <w:jc w:val="both"/>
              <w:rPr>
                <w:b w:val="0"/>
                <w:bCs/>
                <w:color w:val="auto"/>
              </w:rPr>
            </w:pPr>
            <w:r w:rsidRPr="005634F9">
              <w:rPr>
                <w:b w:val="0"/>
                <w:bCs/>
                <w:color w:val="auto"/>
                <w:lang w:val="ru-RU"/>
              </w:rPr>
              <w:t xml:space="preserve">- </w:t>
            </w:r>
            <w:r w:rsidRPr="005634F9">
              <w:rPr>
                <w:b w:val="0"/>
                <w:bCs/>
                <w:color w:val="auto"/>
              </w:rPr>
              <w:t>если какое-либо из обязательных Договорных предложений и условий, выдвинутых Участником, будет неприемлемо для Заказчика, такая Заявка будет отклонена независимо от содержания технико-коммерческих предложений;</w:t>
            </w:r>
          </w:p>
          <w:p w14:paraId="126255F3" w14:textId="77777777" w:rsidR="002454DE" w:rsidRPr="005634F9" w:rsidRDefault="002454DE" w:rsidP="00BC79DD">
            <w:pPr>
              <w:pStyle w:val="11"/>
              <w:numPr>
                <w:ilvl w:val="0"/>
                <w:numId w:val="0"/>
              </w:numPr>
              <w:ind w:left="172" w:firstLine="608"/>
              <w:jc w:val="both"/>
              <w:rPr>
                <w:b w:val="0"/>
                <w:bCs/>
                <w:color w:val="auto"/>
              </w:rPr>
            </w:pPr>
            <w:r w:rsidRPr="005634F9">
              <w:rPr>
                <w:b w:val="0"/>
                <w:bCs/>
                <w:color w:val="auto"/>
                <w:lang w:val="ru-RU"/>
              </w:rPr>
              <w:t xml:space="preserve">- </w:t>
            </w:r>
            <w:r w:rsidRPr="005634F9">
              <w:rPr>
                <w:b w:val="0"/>
                <w:bCs/>
                <w:color w:val="auto"/>
              </w:rPr>
              <w:t>в любом случае,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494AE614" w14:textId="2766AB83" w:rsidR="002454DE" w:rsidRPr="005634F9" w:rsidRDefault="002454DE" w:rsidP="008B6321">
            <w:pPr>
              <w:pStyle w:val="25"/>
              <w:tabs>
                <w:tab w:val="left" w:pos="851"/>
              </w:tabs>
              <w:spacing w:line="276" w:lineRule="auto"/>
              <w:ind w:firstLine="780"/>
              <w:rPr>
                <w:bCs/>
                <w:szCs w:val="24"/>
              </w:rPr>
            </w:pPr>
          </w:p>
          <w:p w14:paraId="28CE9ABB" w14:textId="1912BF1E" w:rsidR="002603D5" w:rsidRPr="005634F9" w:rsidRDefault="002603D5" w:rsidP="008B6321">
            <w:pPr>
              <w:pStyle w:val="25"/>
              <w:tabs>
                <w:tab w:val="left" w:pos="851"/>
              </w:tabs>
              <w:spacing w:line="276" w:lineRule="auto"/>
              <w:ind w:firstLine="780"/>
              <w:rPr>
                <w:bCs/>
                <w:szCs w:val="24"/>
              </w:rPr>
            </w:pPr>
          </w:p>
          <w:p w14:paraId="7F3AAACD" w14:textId="6466C077" w:rsidR="002603D5" w:rsidRPr="005634F9" w:rsidRDefault="002603D5" w:rsidP="008B6321">
            <w:pPr>
              <w:pStyle w:val="25"/>
              <w:tabs>
                <w:tab w:val="left" w:pos="851"/>
              </w:tabs>
              <w:spacing w:line="276" w:lineRule="auto"/>
              <w:ind w:firstLine="780"/>
              <w:rPr>
                <w:bCs/>
                <w:szCs w:val="24"/>
              </w:rPr>
            </w:pPr>
          </w:p>
          <w:p w14:paraId="54F27D9B" w14:textId="7E29A95E" w:rsidR="002603D5" w:rsidRPr="005634F9" w:rsidRDefault="002603D5" w:rsidP="008B6321">
            <w:pPr>
              <w:pStyle w:val="25"/>
              <w:tabs>
                <w:tab w:val="left" w:pos="851"/>
              </w:tabs>
              <w:spacing w:line="276" w:lineRule="auto"/>
              <w:ind w:firstLine="780"/>
              <w:rPr>
                <w:bCs/>
                <w:szCs w:val="24"/>
              </w:rPr>
            </w:pPr>
          </w:p>
          <w:p w14:paraId="1F5376C8" w14:textId="21B8ABC6" w:rsidR="002603D5" w:rsidRPr="005634F9" w:rsidRDefault="002603D5" w:rsidP="008B6321">
            <w:pPr>
              <w:pStyle w:val="25"/>
              <w:tabs>
                <w:tab w:val="left" w:pos="851"/>
              </w:tabs>
              <w:spacing w:line="276" w:lineRule="auto"/>
              <w:ind w:firstLine="780"/>
              <w:rPr>
                <w:bCs/>
                <w:szCs w:val="24"/>
              </w:rPr>
            </w:pPr>
          </w:p>
          <w:p w14:paraId="44A28812" w14:textId="59475DC9" w:rsidR="002603D5" w:rsidRPr="005634F9" w:rsidRDefault="002603D5" w:rsidP="008B6321">
            <w:pPr>
              <w:pStyle w:val="25"/>
              <w:tabs>
                <w:tab w:val="left" w:pos="851"/>
              </w:tabs>
              <w:spacing w:line="276" w:lineRule="auto"/>
              <w:ind w:firstLine="780"/>
              <w:rPr>
                <w:bCs/>
                <w:szCs w:val="24"/>
              </w:rPr>
            </w:pPr>
          </w:p>
          <w:p w14:paraId="21E5E035" w14:textId="4F2CC704" w:rsidR="002603D5" w:rsidRPr="005634F9" w:rsidRDefault="002603D5" w:rsidP="008B6321">
            <w:pPr>
              <w:pStyle w:val="25"/>
              <w:tabs>
                <w:tab w:val="left" w:pos="851"/>
              </w:tabs>
              <w:spacing w:line="276" w:lineRule="auto"/>
              <w:ind w:firstLine="780"/>
              <w:rPr>
                <w:bCs/>
                <w:szCs w:val="24"/>
              </w:rPr>
            </w:pPr>
          </w:p>
          <w:p w14:paraId="03DBCFD4" w14:textId="75B4DA82" w:rsidR="002603D5" w:rsidRPr="005634F9" w:rsidRDefault="002603D5" w:rsidP="008B6321">
            <w:pPr>
              <w:pStyle w:val="25"/>
              <w:tabs>
                <w:tab w:val="left" w:pos="851"/>
              </w:tabs>
              <w:spacing w:line="276" w:lineRule="auto"/>
              <w:ind w:firstLine="780"/>
              <w:rPr>
                <w:bCs/>
                <w:szCs w:val="24"/>
              </w:rPr>
            </w:pPr>
          </w:p>
          <w:p w14:paraId="362FB346" w14:textId="2DCA6875" w:rsidR="002603D5" w:rsidRPr="005634F9" w:rsidRDefault="002603D5" w:rsidP="008B6321">
            <w:pPr>
              <w:pStyle w:val="25"/>
              <w:tabs>
                <w:tab w:val="left" w:pos="851"/>
              </w:tabs>
              <w:spacing w:line="276" w:lineRule="auto"/>
              <w:ind w:firstLine="780"/>
              <w:rPr>
                <w:bCs/>
                <w:szCs w:val="24"/>
              </w:rPr>
            </w:pPr>
          </w:p>
          <w:p w14:paraId="4916167D" w14:textId="3139C996" w:rsidR="002603D5" w:rsidRPr="005634F9" w:rsidRDefault="002603D5" w:rsidP="008B6321">
            <w:pPr>
              <w:pStyle w:val="25"/>
              <w:tabs>
                <w:tab w:val="left" w:pos="851"/>
              </w:tabs>
              <w:spacing w:line="276" w:lineRule="auto"/>
              <w:ind w:firstLine="780"/>
              <w:rPr>
                <w:bCs/>
                <w:szCs w:val="24"/>
              </w:rPr>
            </w:pPr>
          </w:p>
          <w:p w14:paraId="10F757C3" w14:textId="4098CE01" w:rsidR="002603D5" w:rsidRPr="005634F9" w:rsidRDefault="002603D5" w:rsidP="008B6321">
            <w:pPr>
              <w:pStyle w:val="25"/>
              <w:tabs>
                <w:tab w:val="left" w:pos="851"/>
              </w:tabs>
              <w:spacing w:line="276" w:lineRule="auto"/>
              <w:ind w:firstLine="780"/>
              <w:rPr>
                <w:bCs/>
                <w:szCs w:val="24"/>
              </w:rPr>
            </w:pPr>
          </w:p>
          <w:p w14:paraId="4123C558" w14:textId="32028CFF" w:rsidR="002603D5" w:rsidRPr="005634F9" w:rsidRDefault="002603D5" w:rsidP="008B6321">
            <w:pPr>
              <w:pStyle w:val="25"/>
              <w:tabs>
                <w:tab w:val="left" w:pos="851"/>
              </w:tabs>
              <w:spacing w:line="276" w:lineRule="auto"/>
              <w:ind w:firstLine="780"/>
              <w:rPr>
                <w:bCs/>
                <w:szCs w:val="24"/>
              </w:rPr>
            </w:pPr>
          </w:p>
          <w:p w14:paraId="26E7D121" w14:textId="3633CFF9" w:rsidR="002603D5" w:rsidRPr="005634F9" w:rsidRDefault="002603D5" w:rsidP="008B6321">
            <w:pPr>
              <w:pStyle w:val="25"/>
              <w:tabs>
                <w:tab w:val="left" w:pos="851"/>
              </w:tabs>
              <w:spacing w:line="276" w:lineRule="auto"/>
              <w:ind w:firstLine="780"/>
              <w:rPr>
                <w:bCs/>
                <w:szCs w:val="24"/>
              </w:rPr>
            </w:pPr>
          </w:p>
          <w:p w14:paraId="7CBE629D" w14:textId="5E998C5A" w:rsidR="002603D5" w:rsidRPr="005634F9" w:rsidRDefault="002603D5" w:rsidP="008B6321">
            <w:pPr>
              <w:pStyle w:val="25"/>
              <w:tabs>
                <w:tab w:val="left" w:pos="851"/>
              </w:tabs>
              <w:spacing w:line="276" w:lineRule="auto"/>
              <w:ind w:firstLine="780"/>
              <w:rPr>
                <w:bCs/>
                <w:szCs w:val="24"/>
              </w:rPr>
            </w:pPr>
          </w:p>
          <w:p w14:paraId="43AA32D6" w14:textId="4017812A" w:rsidR="002603D5" w:rsidRPr="005634F9" w:rsidRDefault="002603D5" w:rsidP="008B6321">
            <w:pPr>
              <w:pStyle w:val="25"/>
              <w:tabs>
                <w:tab w:val="left" w:pos="851"/>
              </w:tabs>
              <w:spacing w:line="276" w:lineRule="auto"/>
              <w:ind w:firstLine="780"/>
              <w:rPr>
                <w:bCs/>
                <w:szCs w:val="24"/>
              </w:rPr>
            </w:pPr>
          </w:p>
          <w:p w14:paraId="60C2ECE4" w14:textId="54DE24B4" w:rsidR="002603D5" w:rsidRPr="005634F9" w:rsidRDefault="002603D5" w:rsidP="008B6321">
            <w:pPr>
              <w:pStyle w:val="25"/>
              <w:tabs>
                <w:tab w:val="left" w:pos="851"/>
              </w:tabs>
              <w:spacing w:line="276" w:lineRule="auto"/>
              <w:ind w:firstLine="780"/>
              <w:rPr>
                <w:bCs/>
                <w:szCs w:val="24"/>
              </w:rPr>
            </w:pPr>
          </w:p>
          <w:p w14:paraId="6932FEC1" w14:textId="0E0D376D" w:rsidR="002603D5" w:rsidRPr="005634F9" w:rsidRDefault="002603D5" w:rsidP="008B6321">
            <w:pPr>
              <w:pStyle w:val="25"/>
              <w:tabs>
                <w:tab w:val="left" w:pos="851"/>
              </w:tabs>
              <w:spacing w:line="276" w:lineRule="auto"/>
              <w:ind w:firstLine="780"/>
              <w:rPr>
                <w:bCs/>
                <w:szCs w:val="24"/>
              </w:rPr>
            </w:pPr>
          </w:p>
          <w:p w14:paraId="2C13FCE2" w14:textId="58CB1481" w:rsidR="002603D5" w:rsidRPr="005634F9" w:rsidRDefault="002603D5" w:rsidP="008B6321">
            <w:pPr>
              <w:pStyle w:val="25"/>
              <w:tabs>
                <w:tab w:val="left" w:pos="851"/>
              </w:tabs>
              <w:spacing w:line="276" w:lineRule="auto"/>
              <w:ind w:firstLine="780"/>
              <w:rPr>
                <w:bCs/>
                <w:szCs w:val="24"/>
              </w:rPr>
            </w:pPr>
          </w:p>
          <w:p w14:paraId="01DE83CA" w14:textId="13759E5A" w:rsidR="002603D5" w:rsidRPr="005634F9" w:rsidRDefault="002603D5" w:rsidP="008B6321">
            <w:pPr>
              <w:pStyle w:val="25"/>
              <w:tabs>
                <w:tab w:val="left" w:pos="851"/>
              </w:tabs>
              <w:spacing w:line="276" w:lineRule="auto"/>
              <w:ind w:firstLine="780"/>
              <w:rPr>
                <w:bCs/>
                <w:szCs w:val="24"/>
              </w:rPr>
            </w:pPr>
          </w:p>
          <w:p w14:paraId="2248A815" w14:textId="216D6AEC" w:rsidR="002603D5" w:rsidRPr="005634F9" w:rsidRDefault="002603D5" w:rsidP="008B6321">
            <w:pPr>
              <w:pStyle w:val="25"/>
              <w:tabs>
                <w:tab w:val="left" w:pos="851"/>
              </w:tabs>
              <w:spacing w:line="276" w:lineRule="auto"/>
              <w:ind w:firstLine="780"/>
              <w:rPr>
                <w:bCs/>
                <w:szCs w:val="24"/>
              </w:rPr>
            </w:pPr>
          </w:p>
          <w:p w14:paraId="7DABADCE" w14:textId="45E16382" w:rsidR="002603D5" w:rsidRPr="005634F9" w:rsidRDefault="002603D5" w:rsidP="008B6321">
            <w:pPr>
              <w:pStyle w:val="25"/>
              <w:tabs>
                <w:tab w:val="left" w:pos="851"/>
              </w:tabs>
              <w:spacing w:line="276" w:lineRule="auto"/>
              <w:ind w:firstLine="780"/>
              <w:rPr>
                <w:bCs/>
                <w:szCs w:val="24"/>
              </w:rPr>
            </w:pPr>
          </w:p>
          <w:p w14:paraId="72B349AA" w14:textId="3B99B930" w:rsidR="002603D5" w:rsidRPr="005634F9" w:rsidRDefault="002603D5" w:rsidP="008B6321">
            <w:pPr>
              <w:pStyle w:val="25"/>
              <w:tabs>
                <w:tab w:val="left" w:pos="851"/>
              </w:tabs>
              <w:spacing w:line="276" w:lineRule="auto"/>
              <w:ind w:firstLine="780"/>
              <w:rPr>
                <w:bCs/>
                <w:szCs w:val="24"/>
              </w:rPr>
            </w:pPr>
          </w:p>
          <w:p w14:paraId="1362278E" w14:textId="07759214" w:rsidR="002603D5" w:rsidRPr="005634F9" w:rsidRDefault="002603D5" w:rsidP="008B6321">
            <w:pPr>
              <w:pStyle w:val="25"/>
              <w:tabs>
                <w:tab w:val="left" w:pos="851"/>
              </w:tabs>
              <w:spacing w:line="276" w:lineRule="auto"/>
              <w:ind w:firstLine="780"/>
              <w:rPr>
                <w:bCs/>
                <w:szCs w:val="24"/>
              </w:rPr>
            </w:pPr>
          </w:p>
          <w:p w14:paraId="4471B9E5" w14:textId="0320739C" w:rsidR="002603D5" w:rsidRPr="005634F9" w:rsidRDefault="002603D5" w:rsidP="008B6321">
            <w:pPr>
              <w:pStyle w:val="25"/>
              <w:tabs>
                <w:tab w:val="left" w:pos="851"/>
              </w:tabs>
              <w:spacing w:line="276" w:lineRule="auto"/>
              <w:ind w:firstLine="780"/>
              <w:rPr>
                <w:bCs/>
                <w:szCs w:val="24"/>
              </w:rPr>
            </w:pPr>
          </w:p>
          <w:p w14:paraId="0EFFDFCC" w14:textId="3CA21836" w:rsidR="002603D5" w:rsidRPr="005634F9" w:rsidRDefault="002603D5" w:rsidP="008B6321">
            <w:pPr>
              <w:pStyle w:val="25"/>
              <w:tabs>
                <w:tab w:val="left" w:pos="851"/>
              </w:tabs>
              <w:spacing w:line="276" w:lineRule="auto"/>
              <w:ind w:firstLine="780"/>
              <w:rPr>
                <w:bCs/>
                <w:szCs w:val="24"/>
              </w:rPr>
            </w:pPr>
          </w:p>
          <w:p w14:paraId="69CB1355" w14:textId="77777777" w:rsidR="00A02A29" w:rsidRPr="005634F9" w:rsidRDefault="00A02A29" w:rsidP="008B6321">
            <w:pPr>
              <w:pStyle w:val="25"/>
              <w:tabs>
                <w:tab w:val="left" w:pos="851"/>
              </w:tabs>
              <w:spacing w:line="276" w:lineRule="auto"/>
              <w:ind w:firstLine="780"/>
              <w:rPr>
                <w:bCs/>
                <w:szCs w:val="24"/>
              </w:rPr>
            </w:pPr>
          </w:p>
          <w:p w14:paraId="205A74D4" w14:textId="77777777" w:rsidR="00A02A29" w:rsidRPr="005634F9" w:rsidRDefault="00A02A29" w:rsidP="008B6321">
            <w:pPr>
              <w:pStyle w:val="25"/>
              <w:tabs>
                <w:tab w:val="left" w:pos="851"/>
              </w:tabs>
              <w:spacing w:line="276" w:lineRule="auto"/>
              <w:ind w:firstLine="780"/>
              <w:rPr>
                <w:bCs/>
                <w:szCs w:val="24"/>
              </w:rPr>
            </w:pPr>
          </w:p>
          <w:p w14:paraId="522A3821" w14:textId="77777777" w:rsidR="00A02A29" w:rsidRPr="005634F9" w:rsidRDefault="00A02A29" w:rsidP="008B6321">
            <w:pPr>
              <w:pStyle w:val="25"/>
              <w:tabs>
                <w:tab w:val="left" w:pos="851"/>
              </w:tabs>
              <w:spacing w:line="276" w:lineRule="auto"/>
              <w:ind w:firstLine="780"/>
              <w:rPr>
                <w:bCs/>
                <w:szCs w:val="24"/>
              </w:rPr>
            </w:pPr>
          </w:p>
          <w:p w14:paraId="3187A81C" w14:textId="36484F3D" w:rsidR="002603D5" w:rsidRPr="005634F9" w:rsidRDefault="002603D5" w:rsidP="008B6321">
            <w:pPr>
              <w:pStyle w:val="25"/>
              <w:tabs>
                <w:tab w:val="left" w:pos="851"/>
              </w:tabs>
              <w:spacing w:line="276" w:lineRule="auto"/>
              <w:ind w:firstLine="780"/>
              <w:rPr>
                <w:bCs/>
                <w:szCs w:val="24"/>
              </w:rPr>
            </w:pPr>
          </w:p>
          <w:p w14:paraId="0F149594" w14:textId="77C20662" w:rsidR="002603D5" w:rsidRPr="005634F9" w:rsidRDefault="002603D5" w:rsidP="008B6321">
            <w:pPr>
              <w:pStyle w:val="25"/>
              <w:tabs>
                <w:tab w:val="left" w:pos="851"/>
              </w:tabs>
              <w:spacing w:line="276" w:lineRule="auto"/>
              <w:ind w:firstLine="780"/>
              <w:rPr>
                <w:bCs/>
                <w:szCs w:val="24"/>
              </w:rPr>
            </w:pPr>
          </w:p>
          <w:p w14:paraId="697BE6A5" w14:textId="171EE272" w:rsidR="002603D5" w:rsidRPr="005634F9" w:rsidRDefault="002603D5" w:rsidP="008B6321">
            <w:pPr>
              <w:pStyle w:val="25"/>
              <w:tabs>
                <w:tab w:val="left" w:pos="851"/>
              </w:tabs>
              <w:spacing w:line="276" w:lineRule="auto"/>
              <w:ind w:firstLine="780"/>
              <w:rPr>
                <w:bCs/>
                <w:szCs w:val="24"/>
              </w:rPr>
            </w:pPr>
          </w:p>
          <w:p w14:paraId="0830C0BB" w14:textId="589DE402" w:rsidR="002454DE" w:rsidRPr="005634F9" w:rsidRDefault="002454DE" w:rsidP="005D3612">
            <w:pPr>
              <w:pStyle w:val="2"/>
              <w:ind w:hanging="253"/>
            </w:pPr>
            <w:bookmarkStart w:id="259" w:name="_Toc175749039"/>
            <w:bookmarkStart w:id="260" w:name="_Toc98254033"/>
            <w:bookmarkStart w:id="261" w:name="_Toc200378417"/>
            <w:bookmarkStart w:id="262" w:name="_Toc200440657"/>
            <w:bookmarkStart w:id="263" w:name="_Toc200441710"/>
            <w:bookmarkStart w:id="264" w:name="_Toc200441861"/>
            <w:bookmarkStart w:id="265" w:name="_Toc200597943"/>
            <w:bookmarkStart w:id="266" w:name="_Toc202243129"/>
            <w:bookmarkStart w:id="267" w:name="_Toc202247516"/>
            <w:bookmarkStart w:id="268" w:name="_Toc345570206"/>
            <w:bookmarkStart w:id="269" w:name="_Toc346098413"/>
            <w:bookmarkStart w:id="270" w:name="_Toc116632213"/>
            <w:r w:rsidRPr="005634F9">
              <w:t xml:space="preserve">Анкета Участника (форма </w:t>
            </w:r>
            <w:bookmarkEnd w:id="259"/>
            <w:bookmarkEnd w:id="260"/>
            <w:bookmarkEnd w:id="261"/>
            <w:bookmarkEnd w:id="262"/>
            <w:bookmarkEnd w:id="263"/>
            <w:bookmarkEnd w:id="264"/>
            <w:bookmarkEnd w:id="265"/>
            <w:bookmarkEnd w:id="266"/>
            <w:bookmarkEnd w:id="267"/>
            <w:bookmarkEnd w:id="268"/>
            <w:r w:rsidRPr="005634F9">
              <w:t>3)</w:t>
            </w:r>
            <w:bookmarkEnd w:id="269"/>
            <w:bookmarkEnd w:id="270"/>
          </w:p>
          <w:p w14:paraId="515E6AA6" w14:textId="694BBFC2" w:rsidR="002454DE" w:rsidRPr="005634F9" w:rsidRDefault="002454DE" w:rsidP="00373A16">
            <w:pPr>
              <w:pStyle w:val="30"/>
              <w:rPr>
                <w:b/>
              </w:rPr>
            </w:pPr>
            <w:bookmarkStart w:id="271" w:name="_Toc175749040"/>
            <w:bookmarkStart w:id="272" w:name="_Toc98254034"/>
            <w:bookmarkStart w:id="273" w:name="_Toc200378418"/>
            <w:bookmarkStart w:id="274" w:name="_Toc200440658"/>
            <w:bookmarkStart w:id="275" w:name="_Toc200441711"/>
            <w:bookmarkStart w:id="276" w:name="_Toc200441862"/>
            <w:bookmarkStart w:id="277" w:name="_Toc200597944"/>
            <w:bookmarkStart w:id="278" w:name="_Toc202243130"/>
            <w:bookmarkStart w:id="279" w:name="_Toc202247517"/>
            <w:bookmarkStart w:id="280" w:name="_Toc241044740"/>
            <w:bookmarkStart w:id="281" w:name="_Toc246838966"/>
            <w:bookmarkStart w:id="282" w:name="_Toc254075241"/>
            <w:bookmarkStart w:id="283" w:name="_Toc272855940"/>
            <w:bookmarkStart w:id="284" w:name="_Toc274728982"/>
            <w:bookmarkStart w:id="285" w:name="_Toc345570207"/>
            <w:bookmarkStart w:id="286" w:name="_Toc346098414"/>
            <w:r w:rsidRPr="005634F9">
              <w:t>Форма Анкеты Участника</w:t>
            </w:r>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r w:rsidRPr="005634F9">
              <w:t xml:space="preserve"> </w:t>
            </w:r>
          </w:p>
          <w:p w14:paraId="2E2E3C4C" w14:textId="77777777" w:rsidR="002454DE" w:rsidRPr="005634F9" w:rsidRDefault="002454DE" w:rsidP="00A74D9F">
            <w:pPr>
              <w:pBdr>
                <w:top w:val="single" w:sz="4" w:space="1" w:color="auto"/>
              </w:pBdr>
              <w:shd w:val="clear" w:color="auto" w:fill="E0E0E0"/>
              <w:spacing w:line="276" w:lineRule="auto"/>
              <w:ind w:right="21" w:firstLine="0"/>
              <w:jc w:val="center"/>
              <w:rPr>
                <w:b/>
                <w:spacing w:val="36"/>
                <w:sz w:val="24"/>
                <w:szCs w:val="24"/>
              </w:rPr>
            </w:pPr>
            <w:r w:rsidRPr="005634F9">
              <w:rPr>
                <w:b/>
                <w:spacing w:val="36"/>
                <w:sz w:val="24"/>
                <w:szCs w:val="24"/>
              </w:rPr>
              <w:t>начало формы</w:t>
            </w:r>
          </w:p>
          <w:p w14:paraId="2FB0EAB5" w14:textId="77777777" w:rsidR="002454DE" w:rsidRPr="005634F9" w:rsidRDefault="002454DE" w:rsidP="00A74D9F">
            <w:pPr>
              <w:spacing w:line="276" w:lineRule="auto"/>
              <w:ind w:firstLine="0"/>
              <w:jc w:val="right"/>
              <w:rPr>
                <w:sz w:val="24"/>
                <w:szCs w:val="24"/>
              </w:rPr>
            </w:pPr>
          </w:p>
          <w:p w14:paraId="3128F0BB" w14:textId="77777777" w:rsidR="002454DE" w:rsidRPr="005634F9" w:rsidRDefault="002454DE" w:rsidP="00A74D9F">
            <w:pPr>
              <w:suppressAutoHyphens/>
              <w:spacing w:line="276" w:lineRule="auto"/>
              <w:ind w:firstLine="0"/>
              <w:jc w:val="center"/>
              <w:rPr>
                <w:b/>
                <w:sz w:val="24"/>
                <w:szCs w:val="24"/>
              </w:rPr>
            </w:pPr>
            <w:r w:rsidRPr="005634F9">
              <w:rPr>
                <w:b/>
                <w:sz w:val="24"/>
                <w:szCs w:val="24"/>
              </w:rPr>
              <w:t>Анкета Участника</w:t>
            </w:r>
          </w:p>
          <w:p w14:paraId="0AA7FAA5" w14:textId="77777777" w:rsidR="002454DE" w:rsidRPr="005634F9" w:rsidRDefault="002454DE" w:rsidP="00A74D9F">
            <w:pPr>
              <w:spacing w:line="276" w:lineRule="auto"/>
              <w:ind w:firstLine="0"/>
              <w:rPr>
                <w:sz w:val="24"/>
                <w:szCs w:val="24"/>
              </w:rPr>
            </w:pPr>
            <w:r w:rsidRPr="005634F9">
              <w:rPr>
                <w:sz w:val="24"/>
                <w:szCs w:val="24"/>
              </w:rPr>
              <w:t>Наименование и адрес Участника: _________________________________</w:t>
            </w:r>
          </w:p>
          <w:p w14:paraId="69475512" w14:textId="77777777" w:rsidR="002454DE" w:rsidRPr="005634F9" w:rsidRDefault="002454DE" w:rsidP="00A74D9F">
            <w:pPr>
              <w:spacing w:line="276" w:lineRule="auto"/>
              <w:rPr>
                <w:sz w:val="24"/>
                <w:szCs w:val="24"/>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5336"/>
              <w:gridCol w:w="3484"/>
            </w:tblGrid>
            <w:tr w:rsidR="005634F9" w:rsidRPr="005634F9" w14:paraId="647C0382" w14:textId="77777777" w:rsidTr="001F5242">
              <w:trPr>
                <w:cantSplit/>
                <w:trHeight w:val="240"/>
                <w:tblHeader/>
              </w:trPr>
              <w:tc>
                <w:tcPr>
                  <w:tcW w:w="720" w:type="dxa"/>
                  <w:vAlign w:val="center"/>
                </w:tcPr>
                <w:p w14:paraId="7097782A" w14:textId="77777777" w:rsidR="002454DE" w:rsidRPr="005634F9" w:rsidRDefault="002454DE" w:rsidP="00A74D9F">
                  <w:pPr>
                    <w:pStyle w:val="ae"/>
                    <w:spacing w:line="276" w:lineRule="auto"/>
                    <w:jc w:val="center"/>
                    <w:rPr>
                      <w:sz w:val="18"/>
                      <w:szCs w:val="18"/>
                    </w:rPr>
                  </w:pPr>
                  <w:r w:rsidRPr="005634F9">
                    <w:rPr>
                      <w:sz w:val="18"/>
                      <w:szCs w:val="18"/>
                    </w:rPr>
                    <w:t>№ п/п</w:t>
                  </w:r>
                </w:p>
              </w:tc>
              <w:tc>
                <w:tcPr>
                  <w:tcW w:w="5336" w:type="dxa"/>
                  <w:vAlign w:val="center"/>
                </w:tcPr>
                <w:p w14:paraId="7DE9E149" w14:textId="77777777" w:rsidR="002454DE" w:rsidRPr="005634F9" w:rsidRDefault="002454DE" w:rsidP="00A74D9F">
                  <w:pPr>
                    <w:pStyle w:val="ae"/>
                    <w:spacing w:line="276" w:lineRule="auto"/>
                    <w:jc w:val="center"/>
                    <w:rPr>
                      <w:sz w:val="24"/>
                      <w:szCs w:val="24"/>
                    </w:rPr>
                  </w:pPr>
                  <w:r w:rsidRPr="005634F9">
                    <w:rPr>
                      <w:sz w:val="24"/>
                      <w:szCs w:val="24"/>
                    </w:rPr>
                    <w:t>Наименование</w:t>
                  </w:r>
                </w:p>
              </w:tc>
              <w:tc>
                <w:tcPr>
                  <w:tcW w:w="3484" w:type="dxa"/>
                  <w:vAlign w:val="center"/>
                </w:tcPr>
                <w:p w14:paraId="10749B71" w14:textId="77777777" w:rsidR="002454DE" w:rsidRPr="005634F9" w:rsidRDefault="002454DE" w:rsidP="00A74D9F">
                  <w:pPr>
                    <w:pStyle w:val="ae"/>
                    <w:spacing w:line="276" w:lineRule="auto"/>
                    <w:jc w:val="center"/>
                    <w:rPr>
                      <w:sz w:val="24"/>
                      <w:szCs w:val="24"/>
                    </w:rPr>
                  </w:pPr>
                  <w:r w:rsidRPr="005634F9">
                    <w:rPr>
                      <w:sz w:val="24"/>
                      <w:szCs w:val="24"/>
                    </w:rPr>
                    <w:t>Сведения об Участнике</w:t>
                  </w:r>
                </w:p>
              </w:tc>
            </w:tr>
            <w:tr w:rsidR="005634F9" w:rsidRPr="005634F9" w14:paraId="5ADBB778" w14:textId="77777777" w:rsidTr="001F5242">
              <w:trPr>
                <w:cantSplit/>
              </w:trPr>
              <w:tc>
                <w:tcPr>
                  <w:tcW w:w="720" w:type="dxa"/>
                </w:tcPr>
                <w:p w14:paraId="049F7AAE"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753220A0" w14:textId="77777777" w:rsidR="002454DE" w:rsidRPr="005634F9" w:rsidRDefault="002454DE" w:rsidP="002603D5">
                  <w:pPr>
                    <w:pStyle w:val="af0"/>
                    <w:spacing w:before="0" w:after="0"/>
                    <w:rPr>
                      <w:szCs w:val="24"/>
                    </w:rPr>
                  </w:pPr>
                  <w:r w:rsidRPr="005634F9">
                    <w:rPr>
                      <w:szCs w:val="24"/>
                    </w:rPr>
                    <w:t>Организационно-правовая форма и фирменное наименование Участника</w:t>
                  </w:r>
                </w:p>
              </w:tc>
              <w:tc>
                <w:tcPr>
                  <w:tcW w:w="3484" w:type="dxa"/>
                </w:tcPr>
                <w:p w14:paraId="1F1A9BE7" w14:textId="77777777" w:rsidR="002454DE" w:rsidRPr="005634F9" w:rsidRDefault="002454DE" w:rsidP="00A74D9F">
                  <w:pPr>
                    <w:pStyle w:val="af0"/>
                    <w:spacing w:line="276" w:lineRule="auto"/>
                    <w:rPr>
                      <w:szCs w:val="24"/>
                    </w:rPr>
                  </w:pPr>
                </w:p>
              </w:tc>
            </w:tr>
            <w:tr w:rsidR="005634F9" w:rsidRPr="005634F9" w14:paraId="5BCE01CE" w14:textId="77777777" w:rsidTr="001F5242">
              <w:trPr>
                <w:cantSplit/>
              </w:trPr>
              <w:tc>
                <w:tcPr>
                  <w:tcW w:w="720" w:type="dxa"/>
                </w:tcPr>
                <w:p w14:paraId="3A1A6C88"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22C27380" w14:textId="77777777" w:rsidR="002454DE" w:rsidRPr="005634F9" w:rsidRDefault="002454DE" w:rsidP="002603D5">
                  <w:pPr>
                    <w:pStyle w:val="af0"/>
                    <w:spacing w:before="0" w:after="0"/>
                    <w:rPr>
                      <w:szCs w:val="24"/>
                    </w:rPr>
                  </w:pPr>
                  <w:r w:rsidRPr="005634F9">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484" w:type="dxa"/>
                </w:tcPr>
                <w:p w14:paraId="18D5C407" w14:textId="77777777" w:rsidR="002454DE" w:rsidRPr="005634F9" w:rsidRDefault="002454DE" w:rsidP="00A74D9F">
                  <w:pPr>
                    <w:pStyle w:val="af0"/>
                    <w:spacing w:line="276" w:lineRule="auto"/>
                    <w:rPr>
                      <w:szCs w:val="24"/>
                    </w:rPr>
                  </w:pPr>
                </w:p>
              </w:tc>
            </w:tr>
            <w:tr w:rsidR="005634F9" w:rsidRPr="005634F9" w14:paraId="2F6155AD" w14:textId="77777777" w:rsidTr="001F5242">
              <w:trPr>
                <w:cantSplit/>
              </w:trPr>
              <w:tc>
                <w:tcPr>
                  <w:tcW w:w="720" w:type="dxa"/>
                </w:tcPr>
                <w:p w14:paraId="09281DB2"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6307F1AE" w14:textId="77777777" w:rsidR="002454DE" w:rsidRPr="005634F9" w:rsidRDefault="002454DE" w:rsidP="002603D5">
                  <w:pPr>
                    <w:pStyle w:val="af0"/>
                    <w:spacing w:before="0" w:after="0"/>
                    <w:rPr>
                      <w:szCs w:val="24"/>
                    </w:rPr>
                  </w:pPr>
                  <w:r w:rsidRPr="005634F9">
                    <w:rPr>
                      <w:szCs w:val="24"/>
                    </w:rPr>
                    <w:t>Свидетельство о внесении в Единый государственный реестр юридических лиц (дата и номер, кем выдано)</w:t>
                  </w:r>
                </w:p>
              </w:tc>
              <w:tc>
                <w:tcPr>
                  <w:tcW w:w="3484" w:type="dxa"/>
                </w:tcPr>
                <w:p w14:paraId="42CF8D02" w14:textId="77777777" w:rsidR="002454DE" w:rsidRPr="005634F9" w:rsidRDefault="002454DE" w:rsidP="00A74D9F">
                  <w:pPr>
                    <w:pStyle w:val="af0"/>
                    <w:spacing w:line="276" w:lineRule="auto"/>
                    <w:rPr>
                      <w:szCs w:val="24"/>
                    </w:rPr>
                  </w:pPr>
                </w:p>
              </w:tc>
            </w:tr>
            <w:tr w:rsidR="005634F9" w:rsidRPr="005634F9" w14:paraId="63F79E5E" w14:textId="77777777" w:rsidTr="001F5242">
              <w:trPr>
                <w:cantSplit/>
              </w:trPr>
              <w:tc>
                <w:tcPr>
                  <w:tcW w:w="720" w:type="dxa"/>
                </w:tcPr>
                <w:p w14:paraId="4420A06B"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32B70928" w14:textId="77777777" w:rsidR="002454DE" w:rsidRPr="005634F9" w:rsidRDefault="002454DE" w:rsidP="002603D5">
                  <w:pPr>
                    <w:pStyle w:val="af0"/>
                    <w:spacing w:before="0" w:after="0"/>
                    <w:rPr>
                      <w:szCs w:val="24"/>
                    </w:rPr>
                  </w:pPr>
                  <w:r w:rsidRPr="005634F9">
                    <w:rPr>
                      <w:szCs w:val="24"/>
                    </w:rPr>
                    <w:t>ИНН, КПП, ОГРН</w:t>
                  </w:r>
                </w:p>
              </w:tc>
              <w:tc>
                <w:tcPr>
                  <w:tcW w:w="3484" w:type="dxa"/>
                </w:tcPr>
                <w:p w14:paraId="32E706AB" w14:textId="77777777" w:rsidR="002454DE" w:rsidRPr="005634F9" w:rsidRDefault="002454DE" w:rsidP="00A74D9F">
                  <w:pPr>
                    <w:pStyle w:val="af0"/>
                    <w:spacing w:line="276" w:lineRule="auto"/>
                    <w:rPr>
                      <w:szCs w:val="24"/>
                    </w:rPr>
                  </w:pPr>
                </w:p>
              </w:tc>
            </w:tr>
            <w:tr w:rsidR="005634F9" w:rsidRPr="005634F9" w14:paraId="1B6CB94E" w14:textId="77777777" w:rsidTr="001F5242">
              <w:trPr>
                <w:cantSplit/>
                <w:trHeight w:val="306"/>
              </w:trPr>
              <w:tc>
                <w:tcPr>
                  <w:tcW w:w="720" w:type="dxa"/>
                </w:tcPr>
                <w:p w14:paraId="2D836A98"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259D1905" w14:textId="77777777" w:rsidR="002454DE" w:rsidRPr="005634F9" w:rsidRDefault="002454DE" w:rsidP="002603D5">
                  <w:pPr>
                    <w:pStyle w:val="af0"/>
                    <w:spacing w:before="0" w:after="0"/>
                    <w:rPr>
                      <w:szCs w:val="24"/>
                    </w:rPr>
                  </w:pPr>
                  <w:r w:rsidRPr="005634F9">
                    <w:rPr>
                      <w:szCs w:val="24"/>
                    </w:rPr>
                    <w:t>ОКОПФ, ОКПО, ОКТМО</w:t>
                  </w:r>
                </w:p>
              </w:tc>
              <w:tc>
                <w:tcPr>
                  <w:tcW w:w="3484" w:type="dxa"/>
                </w:tcPr>
                <w:p w14:paraId="16D59974" w14:textId="77777777" w:rsidR="002454DE" w:rsidRPr="005634F9" w:rsidRDefault="002454DE" w:rsidP="00A74D9F">
                  <w:pPr>
                    <w:pStyle w:val="af0"/>
                    <w:spacing w:line="276" w:lineRule="auto"/>
                    <w:rPr>
                      <w:szCs w:val="24"/>
                    </w:rPr>
                  </w:pPr>
                </w:p>
              </w:tc>
            </w:tr>
            <w:tr w:rsidR="005634F9" w:rsidRPr="005634F9" w14:paraId="42961003" w14:textId="77777777" w:rsidTr="001F5242">
              <w:trPr>
                <w:cantSplit/>
              </w:trPr>
              <w:tc>
                <w:tcPr>
                  <w:tcW w:w="720" w:type="dxa"/>
                </w:tcPr>
                <w:p w14:paraId="350DA7B9"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67E83B7F" w14:textId="77777777" w:rsidR="002454DE" w:rsidRPr="005634F9" w:rsidRDefault="002454DE" w:rsidP="002603D5">
                  <w:pPr>
                    <w:pStyle w:val="af0"/>
                    <w:spacing w:before="0" w:after="0"/>
                    <w:rPr>
                      <w:szCs w:val="24"/>
                    </w:rPr>
                  </w:pPr>
                  <w:r w:rsidRPr="005634F9">
                    <w:rPr>
                      <w:szCs w:val="24"/>
                    </w:rPr>
                    <w:t>Юридический адрес</w:t>
                  </w:r>
                </w:p>
              </w:tc>
              <w:tc>
                <w:tcPr>
                  <w:tcW w:w="3484" w:type="dxa"/>
                </w:tcPr>
                <w:p w14:paraId="533F686D" w14:textId="77777777" w:rsidR="002454DE" w:rsidRPr="005634F9" w:rsidRDefault="002454DE" w:rsidP="00A74D9F">
                  <w:pPr>
                    <w:pStyle w:val="af0"/>
                    <w:spacing w:line="276" w:lineRule="auto"/>
                    <w:rPr>
                      <w:szCs w:val="24"/>
                    </w:rPr>
                  </w:pPr>
                </w:p>
              </w:tc>
            </w:tr>
            <w:tr w:rsidR="005634F9" w:rsidRPr="005634F9" w14:paraId="7765522A" w14:textId="77777777" w:rsidTr="001F5242">
              <w:trPr>
                <w:cantSplit/>
              </w:trPr>
              <w:tc>
                <w:tcPr>
                  <w:tcW w:w="720" w:type="dxa"/>
                </w:tcPr>
                <w:p w14:paraId="11F12AF2"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6C092FF2" w14:textId="77777777" w:rsidR="002454DE" w:rsidRPr="005634F9" w:rsidRDefault="002454DE" w:rsidP="002603D5">
                  <w:pPr>
                    <w:pStyle w:val="af0"/>
                    <w:spacing w:before="0" w:after="0"/>
                    <w:rPr>
                      <w:szCs w:val="24"/>
                    </w:rPr>
                  </w:pPr>
                  <w:r w:rsidRPr="005634F9">
                    <w:rPr>
                      <w:szCs w:val="24"/>
                    </w:rPr>
                    <w:t>Почтовый адрес</w:t>
                  </w:r>
                </w:p>
              </w:tc>
              <w:tc>
                <w:tcPr>
                  <w:tcW w:w="3484" w:type="dxa"/>
                </w:tcPr>
                <w:p w14:paraId="3781534C" w14:textId="77777777" w:rsidR="002454DE" w:rsidRPr="005634F9" w:rsidRDefault="002454DE" w:rsidP="00A74D9F">
                  <w:pPr>
                    <w:pStyle w:val="af0"/>
                    <w:spacing w:line="276" w:lineRule="auto"/>
                    <w:rPr>
                      <w:szCs w:val="24"/>
                    </w:rPr>
                  </w:pPr>
                </w:p>
              </w:tc>
            </w:tr>
            <w:tr w:rsidR="005634F9" w:rsidRPr="005634F9" w14:paraId="00A52356" w14:textId="77777777" w:rsidTr="001F5242">
              <w:trPr>
                <w:cantSplit/>
              </w:trPr>
              <w:tc>
                <w:tcPr>
                  <w:tcW w:w="720" w:type="dxa"/>
                </w:tcPr>
                <w:p w14:paraId="050E0102"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05496500" w14:textId="77777777" w:rsidR="002454DE" w:rsidRPr="005634F9" w:rsidRDefault="002454DE" w:rsidP="002603D5">
                  <w:pPr>
                    <w:pStyle w:val="af0"/>
                    <w:spacing w:before="0" w:after="0"/>
                    <w:rPr>
                      <w:szCs w:val="24"/>
                    </w:rPr>
                  </w:pPr>
                  <w:r w:rsidRPr="005634F9">
                    <w:rPr>
                      <w:szCs w:val="24"/>
                    </w:rPr>
                    <w:t>Фактический адрес</w:t>
                  </w:r>
                </w:p>
              </w:tc>
              <w:tc>
                <w:tcPr>
                  <w:tcW w:w="3484" w:type="dxa"/>
                </w:tcPr>
                <w:p w14:paraId="6BB4581C" w14:textId="77777777" w:rsidR="002454DE" w:rsidRPr="005634F9" w:rsidRDefault="002454DE" w:rsidP="00A74D9F">
                  <w:pPr>
                    <w:pStyle w:val="af0"/>
                    <w:spacing w:line="276" w:lineRule="auto"/>
                    <w:rPr>
                      <w:szCs w:val="24"/>
                    </w:rPr>
                  </w:pPr>
                </w:p>
              </w:tc>
            </w:tr>
            <w:tr w:rsidR="005634F9" w:rsidRPr="005634F9" w14:paraId="2D2D8ECE" w14:textId="77777777" w:rsidTr="001F5242">
              <w:trPr>
                <w:cantSplit/>
              </w:trPr>
              <w:tc>
                <w:tcPr>
                  <w:tcW w:w="720" w:type="dxa"/>
                </w:tcPr>
                <w:p w14:paraId="5A4942C7"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4793B066" w14:textId="77777777" w:rsidR="002454DE" w:rsidRPr="005634F9" w:rsidRDefault="002454DE" w:rsidP="002603D5">
                  <w:pPr>
                    <w:pStyle w:val="af0"/>
                    <w:spacing w:before="0" w:after="0"/>
                    <w:rPr>
                      <w:szCs w:val="24"/>
                    </w:rPr>
                  </w:pPr>
                  <w:r w:rsidRPr="005634F9">
                    <w:rPr>
                      <w:szCs w:val="24"/>
                    </w:rPr>
                    <w:t>Филиалы: перечислить наименования и почтовые адреса</w:t>
                  </w:r>
                </w:p>
              </w:tc>
              <w:tc>
                <w:tcPr>
                  <w:tcW w:w="3484" w:type="dxa"/>
                </w:tcPr>
                <w:p w14:paraId="07E311C6" w14:textId="77777777" w:rsidR="002454DE" w:rsidRPr="005634F9" w:rsidRDefault="002454DE" w:rsidP="00A74D9F">
                  <w:pPr>
                    <w:pStyle w:val="af0"/>
                    <w:spacing w:line="276" w:lineRule="auto"/>
                    <w:rPr>
                      <w:szCs w:val="24"/>
                    </w:rPr>
                  </w:pPr>
                </w:p>
              </w:tc>
            </w:tr>
            <w:tr w:rsidR="005634F9" w:rsidRPr="005634F9" w14:paraId="2B1CB36A" w14:textId="77777777" w:rsidTr="001F5242">
              <w:trPr>
                <w:cantSplit/>
              </w:trPr>
              <w:tc>
                <w:tcPr>
                  <w:tcW w:w="720" w:type="dxa"/>
                </w:tcPr>
                <w:p w14:paraId="47CC3F51"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01A5CF09" w14:textId="77777777" w:rsidR="002454DE" w:rsidRPr="005634F9" w:rsidRDefault="002454DE" w:rsidP="002603D5">
                  <w:pPr>
                    <w:pStyle w:val="af0"/>
                    <w:spacing w:before="0" w:after="0"/>
                    <w:rPr>
                      <w:szCs w:val="24"/>
                    </w:rPr>
                  </w:pPr>
                  <w:r w:rsidRPr="005634F9">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484" w:type="dxa"/>
                </w:tcPr>
                <w:p w14:paraId="5104401F" w14:textId="77777777" w:rsidR="002454DE" w:rsidRPr="005634F9" w:rsidRDefault="002454DE" w:rsidP="00A74D9F">
                  <w:pPr>
                    <w:pStyle w:val="af0"/>
                    <w:spacing w:line="276" w:lineRule="auto"/>
                    <w:rPr>
                      <w:szCs w:val="24"/>
                    </w:rPr>
                  </w:pPr>
                </w:p>
              </w:tc>
            </w:tr>
            <w:tr w:rsidR="005634F9" w:rsidRPr="005634F9" w14:paraId="32887A63" w14:textId="77777777" w:rsidTr="001F5242">
              <w:trPr>
                <w:cantSplit/>
              </w:trPr>
              <w:tc>
                <w:tcPr>
                  <w:tcW w:w="720" w:type="dxa"/>
                </w:tcPr>
                <w:p w14:paraId="071BB9C3"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4DB20F8F" w14:textId="77777777" w:rsidR="002454DE" w:rsidRPr="005634F9" w:rsidRDefault="002454DE" w:rsidP="002603D5">
                  <w:pPr>
                    <w:pStyle w:val="af0"/>
                    <w:spacing w:before="0" w:after="0"/>
                    <w:rPr>
                      <w:szCs w:val="24"/>
                    </w:rPr>
                  </w:pPr>
                  <w:r w:rsidRPr="005634F9">
                    <w:rPr>
                      <w:szCs w:val="24"/>
                    </w:rPr>
                    <w:t>Телефоны Участника (с указанием кода города)</w:t>
                  </w:r>
                </w:p>
              </w:tc>
              <w:tc>
                <w:tcPr>
                  <w:tcW w:w="3484" w:type="dxa"/>
                </w:tcPr>
                <w:p w14:paraId="430BB0BF" w14:textId="77777777" w:rsidR="002454DE" w:rsidRPr="005634F9" w:rsidRDefault="002454DE" w:rsidP="00A74D9F">
                  <w:pPr>
                    <w:pStyle w:val="af0"/>
                    <w:spacing w:line="276" w:lineRule="auto"/>
                    <w:rPr>
                      <w:szCs w:val="24"/>
                    </w:rPr>
                  </w:pPr>
                </w:p>
              </w:tc>
            </w:tr>
            <w:tr w:rsidR="005634F9" w:rsidRPr="005634F9" w14:paraId="6629348D" w14:textId="77777777" w:rsidTr="001F5242">
              <w:trPr>
                <w:cantSplit/>
                <w:trHeight w:val="116"/>
              </w:trPr>
              <w:tc>
                <w:tcPr>
                  <w:tcW w:w="720" w:type="dxa"/>
                </w:tcPr>
                <w:p w14:paraId="38CBEA21"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01E1B661" w14:textId="77777777" w:rsidR="002454DE" w:rsidRPr="005634F9" w:rsidRDefault="002454DE" w:rsidP="002603D5">
                  <w:pPr>
                    <w:pStyle w:val="af0"/>
                    <w:spacing w:before="0" w:after="0"/>
                    <w:rPr>
                      <w:szCs w:val="24"/>
                    </w:rPr>
                  </w:pPr>
                  <w:r w:rsidRPr="005634F9">
                    <w:rPr>
                      <w:szCs w:val="24"/>
                    </w:rPr>
                    <w:t>Факс Участника (с указанием кода города)</w:t>
                  </w:r>
                </w:p>
              </w:tc>
              <w:tc>
                <w:tcPr>
                  <w:tcW w:w="3484" w:type="dxa"/>
                </w:tcPr>
                <w:p w14:paraId="4B1E582B" w14:textId="77777777" w:rsidR="002454DE" w:rsidRPr="005634F9" w:rsidRDefault="002454DE" w:rsidP="00A74D9F">
                  <w:pPr>
                    <w:pStyle w:val="af0"/>
                    <w:spacing w:line="276" w:lineRule="auto"/>
                    <w:rPr>
                      <w:szCs w:val="24"/>
                    </w:rPr>
                  </w:pPr>
                </w:p>
              </w:tc>
            </w:tr>
            <w:tr w:rsidR="005634F9" w:rsidRPr="005634F9" w14:paraId="29659FDB" w14:textId="77777777" w:rsidTr="001F5242">
              <w:trPr>
                <w:cantSplit/>
              </w:trPr>
              <w:tc>
                <w:tcPr>
                  <w:tcW w:w="720" w:type="dxa"/>
                </w:tcPr>
                <w:p w14:paraId="55D1E847"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70C8CA93" w14:textId="77777777" w:rsidR="002454DE" w:rsidRPr="005634F9" w:rsidRDefault="002454DE" w:rsidP="002603D5">
                  <w:pPr>
                    <w:pStyle w:val="af0"/>
                    <w:spacing w:before="0" w:after="0"/>
                    <w:rPr>
                      <w:szCs w:val="24"/>
                    </w:rPr>
                  </w:pPr>
                  <w:r w:rsidRPr="005634F9">
                    <w:rPr>
                      <w:szCs w:val="24"/>
                    </w:rPr>
                    <w:t>Адрес электронной почты Участника</w:t>
                  </w:r>
                </w:p>
              </w:tc>
              <w:tc>
                <w:tcPr>
                  <w:tcW w:w="3484" w:type="dxa"/>
                </w:tcPr>
                <w:p w14:paraId="621060FC" w14:textId="77777777" w:rsidR="002454DE" w:rsidRPr="005634F9" w:rsidRDefault="002454DE" w:rsidP="00A74D9F">
                  <w:pPr>
                    <w:pStyle w:val="af0"/>
                    <w:spacing w:line="276" w:lineRule="auto"/>
                    <w:rPr>
                      <w:szCs w:val="24"/>
                    </w:rPr>
                  </w:pPr>
                </w:p>
              </w:tc>
            </w:tr>
            <w:tr w:rsidR="005634F9" w:rsidRPr="005634F9" w14:paraId="50857F42" w14:textId="77777777" w:rsidTr="001F5242">
              <w:trPr>
                <w:cantSplit/>
              </w:trPr>
              <w:tc>
                <w:tcPr>
                  <w:tcW w:w="720" w:type="dxa"/>
                  <w:tcBorders>
                    <w:top w:val="single" w:sz="4" w:space="0" w:color="auto"/>
                    <w:left w:val="single" w:sz="4" w:space="0" w:color="auto"/>
                    <w:bottom w:val="single" w:sz="4" w:space="0" w:color="auto"/>
                    <w:right w:val="single" w:sz="4" w:space="0" w:color="auto"/>
                  </w:tcBorders>
                </w:tcPr>
                <w:p w14:paraId="3AB25526" w14:textId="77777777" w:rsidR="002454DE" w:rsidRPr="005634F9" w:rsidRDefault="002454DE" w:rsidP="00A74D9F">
                  <w:pPr>
                    <w:numPr>
                      <w:ilvl w:val="0"/>
                      <w:numId w:val="2"/>
                    </w:numPr>
                    <w:spacing w:after="60" w:line="276" w:lineRule="auto"/>
                    <w:jc w:val="left"/>
                    <w:rPr>
                      <w:sz w:val="24"/>
                      <w:szCs w:val="24"/>
                    </w:rPr>
                  </w:pPr>
                </w:p>
              </w:tc>
              <w:tc>
                <w:tcPr>
                  <w:tcW w:w="5336" w:type="dxa"/>
                  <w:tcBorders>
                    <w:top w:val="single" w:sz="4" w:space="0" w:color="auto"/>
                    <w:left w:val="single" w:sz="4" w:space="0" w:color="auto"/>
                    <w:bottom w:val="single" w:sz="4" w:space="0" w:color="auto"/>
                    <w:right w:val="single" w:sz="4" w:space="0" w:color="auto"/>
                  </w:tcBorders>
                </w:tcPr>
                <w:p w14:paraId="66795C4F" w14:textId="77777777" w:rsidR="002454DE" w:rsidRPr="005634F9" w:rsidRDefault="002454DE" w:rsidP="002603D5">
                  <w:pPr>
                    <w:pStyle w:val="af0"/>
                    <w:spacing w:before="0" w:after="0"/>
                    <w:rPr>
                      <w:szCs w:val="24"/>
                    </w:rPr>
                  </w:pPr>
                  <w:r w:rsidRPr="005634F9">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484" w:type="dxa"/>
                  <w:tcBorders>
                    <w:top w:val="single" w:sz="4" w:space="0" w:color="auto"/>
                    <w:left w:val="single" w:sz="4" w:space="0" w:color="auto"/>
                    <w:bottom w:val="single" w:sz="4" w:space="0" w:color="auto"/>
                    <w:right w:val="single" w:sz="4" w:space="0" w:color="auto"/>
                  </w:tcBorders>
                </w:tcPr>
                <w:p w14:paraId="58D723CE" w14:textId="77777777" w:rsidR="002454DE" w:rsidRPr="005634F9" w:rsidRDefault="002454DE" w:rsidP="00A74D9F">
                  <w:pPr>
                    <w:pStyle w:val="af0"/>
                    <w:spacing w:line="276" w:lineRule="auto"/>
                    <w:rPr>
                      <w:szCs w:val="24"/>
                    </w:rPr>
                  </w:pPr>
                </w:p>
              </w:tc>
            </w:tr>
            <w:tr w:rsidR="005634F9" w:rsidRPr="005634F9" w14:paraId="740212AF" w14:textId="77777777" w:rsidTr="001F5242">
              <w:trPr>
                <w:cantSplit/>
              </w:trPr>
              <w:tc>
                <w:tcPr>
                  <w:tcW w:w="720" w:type="dxa"/>
                  <w:tcBorders>
                    <w:top w:val="single" w:sz="4" w:space="0" w:color="auto"/>
                    <w:left w:val="single" w:sz="4" w:space="0" w:color="auto"/>
                    <w:bottom w:val="single" w:sz="4" w:space="0" w:color="auto"/>
                    <w:right w:val="single" w:sz="4" w:space="0" w:color="auto"/>
                  </w:tcBorders>
                </w:tcPr>
                <w:p w14:paraId="2C6FF69F" w14:textId="77777777" w:rsidR="002454DE" w:rsidRPr="005634F9" w:rsidRDefault="002454DE" w:rsidP="00A74D9F">
                  <w:pPr>
                    <w:numPr>
                      <w:ilvl w:val="0"/>
                      <w:numId w:val="2"/>
                    </w:numPr>
                    <w:spacing w:after="60" w:line="276" w:lineRule="auto"/>
                    <w:jc w:val="left"/>
                    <w:rPr>
                      <w:sz w:val="24"/>
                      <w:szCs w:val="24"/>
                    </w:rPr>
                  </w:pPr>
                </w:p>
              </w:tc>
              <w:tc>
                <w:tcPr>
                  <w:tcW w:w="5336" w:type="dxa"/>
                  <w:tcBorders>
                    <w:top w:val="single" w:sz="4" w:space="0" w:color="auto"/>
                    <w:left w:val="single" w:sz="4" w:space="0" w:color="auto"/>
                    <w:bottom w:val="single" w:sz="4" w:space="0" w:color="auto"/>
                    <w:right w:val="single" w:sz="4" w:space="0" w:color="auto"/>
                  </w:tcBorders>
                </w:tcPr>
                <w:p w14:paraId="5E54FDF6" w14:textId="77777777" w:rsidR="002454DE" w:rsidRPr="005634F9" w:rsidRDefault="002454DE" w:rsidP="002603D5">
                  <w:pPr>
                    <w:pStyle w:val="af0"/>
                    <w:spacing w:before="0" w:after="0"/>
                    <w:rPr>
                      <w:szCs w:val="24"/>
                    </w:rPr>
                  </w:pPr>
                  <w:r w:rsidRPr="005634F9">
                    <w:rPr>
                      <w:szCs w:val="24"/>
                    </w:rPr>
                    <w:t>Фамилия, Имя и Отчество главного бухгалтера Участника</w:t>
                  </w:r>
                </w:p>
              </w:tc>
              <w:tc>
                <w:tcPr>
                  <w:tcW w:w="3484" w:type="dxa"/>
                  <w:tcBorders>
                    <w:top w:val="single" w:sz="4" w:space="0" w:color="auto"/>
                    <w:left w:val="single" w:sz="4" w:space="0" w:color="auto"/>
                    <w:bottom w:val="single" w:sz="4" w:space="0" w:color="auto"/>
                    <w:right w:val="single" w:sz="4" w:space="0" w:color="auto"/>
                  </w:tcBorders>
                </w:tcPr>
                <w:p w14:paraId="7D9FBC27" w14:textId="77777777" w:rsidR="002454DE" w:rsidRPr="005634F9" w:rsidRDefault="002454DE" w:rsidP="00A74D9F">
                  <w:pPr>
                    <w:pStyle w:val="af0"/>
                    <w:spacing w:line="276" w:lineRule="auto"/>
                    <w:rPr>
                      <w:szCs w:val="24"/>
                    </w:rPr>
                  </w:pPr>
                </w:p>
              </w:tc>
            </w:tr>
            <w:tr w:rsidR="005634F9" w:rsidRPr="005634F9" w14:paraId="2B626845" w14:textId="77777777" w:rsidTr="001F5242">
              <w:trPr>
                <w:cantSplit/>
              </w:trPr>
              <w:tc>
                <w:tcPr>
                  <w:tcW w:w="720" w:type="dxa"/>
                </w:tcPr>
                <w:p w14:paraId="0E93C0C8" w14:textId="77777777" w:rsidR="002454DE" w:rsidRPr="005634F9" w:rsidRDefault="002454DE" w:rsidP="00A74D9F">
                  <w:pPr>
                    <w:numPr>
                      <w:ilvl w:val="0"/>
                      <w:numId w:val="2"/>
                    </w:numPr>
                    <w:spacing w:after="60" w:line="276" w:lineRule="auto"/>
                    <w:jc w:val="left"/>
                    <w:rPr>
                      <w:sz w:val="24"/>
                      <w:szCs w:val="24"/>
                    </w:rPr>
                  </w:pPr>
                </w:p>
              </w:tc>
              <w:tc>
                <w:tcPr>
                  <w:tcW w:w="5336" w:type="dxa"/>
                </w:tcPr>
                <w:p w14:paraId="55578036" w14:textId="77777777" w:rsidR="002454DE" w:rsidRPr="005634F9" w:rsidRDefault="002454DE" w:rsidP="002603D5">
                  <w:pPr>
                    <w:pStyle w:val="af0"/>
                    <w:spacing w:before="0" w:after="0"/>
                    <w:rPr>
                      <w:szCs w:val="24"/>
                    </w:rPr>
                  </w:pPr>
                  <w:r w:rsidRPr="005634F9">
                    <w:rPr>
                      <w:szCs w:val="24"/>
                    </w:rPr>
                    <w:t>Фамилия, Имя и Отчество ответственного лица Участника с указанием должности и контактного телефона</w:t>
                  </w:r>
                </w:p>
              </w:tc>
              <w:tc>
                <w:tcPr>
                  <w:tcW w:w="3484" w:type="dxa"/>
                </w:tcPr>
                <w:p w14:paraId="18DE835E" w14:textId="77777777" w:rsidR="002454DE" w:rsidRPr="005634F9" w:rsidRDefault="002454DE" w:rsidP="00A74D9F">
                  <w:pPr>
                    <w:pStyle w:val="af0"/>
                    <w:spacing w:line="276" w:lineRule="auto"/>
                    <w:rPr>
                      <w:szCs w:val="24"/>
                    </w:rPr>
                  </w:pPr>
                </w:p>
              </w:tc>
            </w:tr>
          </w:tbl>
          <w:p w14:paraId="7946DE9A" w14:textId="77777777" w:rsidR="002454DE" w:rsidRPr="005634F9" w:rsidRDefault="002454DE" w:rsidP="00A74D9F">
            <w:pPr>
              <w:spacing w:line="276" w:lineRule="auto"/>
              <w:rPr>
                <w:sz w:val="24"/>
                <w:szCs w:val="24"/>
              </w:rPr>
            </w:pPr>
            <w:r w:rsidRPr="005634F9">
              <w:rPr>
                <w:sz w:val="24"/>
                <w:szCs w:val="24"/>
              </w:rPr>
              <w:t>____________________________________</w:t>
            </w:r>
          </w:p>
          <w:p w14:paraId="2ED6BB59" w14:textId="77777777" w:rsidR="002454DE" w:rsidRPr="005634F9" w:rsidRDefault="002454DE" w:rsidP="00A74D9F">
            <w:pPr>
              <w:spacing w:line="276" w:lineRule="auto"/>
              <w:ind w:right="3684"/>
              <w:jc w:val="center"/>
              <w:rPr>
                <w:sz w:val="24"/>
                <w:szCs w:val="24"/>
                <w:vertAlign w:val="superscript"/>
              </w:rPr>
            </w:pPr>
            <w:r w:rsidRPr="005634F9">
              <w:rPr>
                <w:sz w:val="24"/>
                <w:szCs w:val="24"/>
                <w:vertAlign w:val="superscript"/>
              </w:rPr>
              <w:t>(подпись)</w:t>
            </w:r>
          </w:p>
          <w:p w14:paraId="7EDE137B" w14:textId="4DCA1C82" w:rsidR="002454DE" w:rsidRPr="005634F9" w:rsidRDefault="002454DE" w:rsidP="00A74D9F">
            <w:pPr>
              <w:spacing w:line="276" w:lineRule="auto"/>
              <w:rPr>
                <w:sz w:val="24"/>
                <w:szCs w:val="24"/>
              </w:rPr>
            </w:pPr>
            <w:r w:rsidRPr="005634F9">
              <w:rPr>
                <w:sz w:val="24"/>
                <w:szCs w:val="24"/>
              </w:rPr>
              <w:t>_____________________________</w:t>
            </w:r>
          </w:p>
          <w:p w14:paraId="289E40D5" w14:textId="77777777" w:rsidR="002454DE" w:rsidRPr="005634F9" w:rsidRDefault="002454DE" w:rsidP="00A74D9F">
            <w:pPr>
              <w:spacing w:line="276" w:lineRule="auto"/>
              <w:ind w:right="3684"/>
              <w:jc w:val="center"/>
              <w:rPr>
                <w:sz w:val="24"/>
                <w:szCs w:val="24"/>
                <w:vertAlign w:val="superscript"/>
              </w:rPr>
            </w:pPr>
            <w:r w:rsidRPr="005634F9">
              <w:rPr>
                <w:sz w:val="24"/>
                <w:szCs w:val="24"/>
                <w:vertAlign w:val="superscript"/>
              </w:rPr>
              <w:t>(фамилия, имя, отчество подписавшего, должность)</w:t>
            </w:r>
          </w:p>
          <w:p w14:paraId="5A29FBA0" w14:textId="77777777" w:rsidR="002454DE" w:rsidRPr="005634F9" w:rsidRDefault="002454DE" w:rsidP="00A74D9F">
            <w:pPr>
              <w:keepNext/>
              <w:spacing w:line="276" w:lineRule="auto"/>
              <w:rPr>
                <w:b/>
                <w:sz w:val="24"/>
                <w:szCs w:val="24"/>
              </w:rPr>
            </w:pPr>
            <w:r w:rsidRPr="005634F9">
              <w:rPr>
                <w:b/>
                <w:sz w:val="24"/>
                <w:szCs w:val="24"/>
              </w:rPr>
              <w:t>М.П.</w:t>
            </w:r>
          </w:p>
          <w:p w14:paraId="17A71792" w14:textId="77777777" w:rsidR="002454DE" w:rsidRPr="005634F9" w:rsidRDefault="002454DE" w:rsidP="00A74D9F">
            <w:pPr>
              <w:pBdr>
                <w:bottom w:val="single" w:sz="4" w:space="1" w:color="auto"/>
              </w:pBdr>
              <w:shd w:val="clear" w:color="auto" w:fill="E0E0E0"/>
              <w:spacing w:line="276" w:lineRule="auto"/>
              <w:ind w:right="21" w:firstLine="0"/>
              <w:jc w:val="center"/>
              <w:rPr>
                <w:b/>
                <w:spacing w:val="36"/>
                <w:sz w:val="24"/>
                <w:szCs w:val="24"/>
              </w:rPr>
            </w:pPr>
            <w:r w:rsidRPr="005634F9">
              <w:rPr>
                <w:b/>
                <w:spacing w:val="36"/>
                <w:sz w:val="24"/>
                <w:szCs w:val="24"/>
              </w:rPr>
              <w:t>конец формы</w:t>
            </w:r>
          </w:p>
          <w:p w14:paraId="00400BD8" w14:textId="77777777" w:rsidR="002454DE" w:rsidRPr="005634F9" w:rsidRDefault="002454DE" w:rsidP="00A74D9F">
            <w:pPr>
              <w:keepNext/>
              <w:spacing w:line="276" w:lineRule="auto"/>
              <w:rPr>
                <w:b/>
                <w:sz w:val="24"/>
                <w:szCs w:val="24"/>
              </w:rPr>
            </w:pPr>
          </w:p>
          <w:p w14:paraId="3412FBBE" w14:textId="77777777" w:rsidR="002454DE" w:rsidRPr="005634F9" w:rsidRDefault="002454DE" w:rsidP="00373A16">
            <w:pPr>
              <w:pStyle w:val="30"/>
              <w:rPr>
                <w:b/>
              </w:rPr>
            </w:pPr>
            <w:bookmarkStart w:id="287" w:name="_Toc175749041"/>
            <w:bookmarkStart w:id="288" w:name="_Toc98254035"/>
            <w:bookmarkStart w:id="289" w:name="_Toc200378419"/>
            <w:bookmarkStart w:id="290" w:name="_Toc200440659"/>
            <w:bookmarkStart w:id="291" w:name="_Toc200441712"/>
            <w:bookmarkStart w:id="292" w:name="_Toc200441863"/>
            <w:bookmarkStart w:id="293" w:name="_Toc200597945"/>
            <w:bookmarkStart w:id="294" w:name="_Toc202243131"/>
            <w:bookmarkStart w:id="295" w:name="_Toc202247518"/>
            <w:bookmarkStart w:id="296" w:name="_Toc241044741"/>
            <w:bookmarkStart w:id="297" w:name="_Toc246838967"/>
            <w:bookmarkStart w:id="298" w:name="_Toc254075242"/>
            <w:bookmarkStart w:id="299" w:name="_Toc272855941"/>
            <w:bookmarkStart w:id="300" w:name="_Toc274728983"/>
            <w:bookmarkStart w:id="301" w:name="_Toc345570208"/>
            <w:bookmarkStart w:id="302" w:name="_Toc346098415"/>
            <w:r w:rsidRPr="005634F9">
              <w:t>Инструкции по заполнению</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p>
          <w:p w14:paraId="43068436" w14:textId="3E1675DB" w:rsidR="002454DE" w:rsidRPr="005634F9" w:rsidRDefault="002454DE" w:rsidP="002603D5">
            <w:pPr>
              <w:pStyle w:val="4"/>
              <w:spacing w:line="240" w:lineRule="auto"/>
              <w:ind w:left="1135" w:hanging="851"/>
              <w:rPr>
                <w:b/>
              </w:rPr>
            </w:pPr>
            <w:r w:rsidRPr="005634F9">
              <w:t xml:space="preserve">  Участник указывает свое фирменное наименование (в т.ч. организационно-правовую форму) и свой адрес.</w:t>
            </w:r>
          </w:p>
          <w:p w14:paraId="6C0ADE1C" w14:textId="77777777" w:rsidR="002454DE" w:rsidRPr="005634F9" w:rsidRDefault="002454DE" w:rsidP="002603D5">
            <w:pPr>
              <w:pStyle w:val="4"/>
              <w:spacing w:line="240" w:lineRule="auto"/>
              <w:ind w:left="1135" w:hanging="851"/>
              <w:rPr>
                <w:b/>
              </w:rPr>
            </w:pPr>
            <w:r w:rsidRPr="005634F9">
              <w:t xml:space="preserve"> Участники должны заполнить приведенную выше таблицу по всем позициям. В случае отсутствия каких-либо данных указать слово «нет».</w:t>
            </w:r>
          </w:p>
          <w:p w14:paraId="77F7D7D9" w14:textId="77777777" w:rsidR="002454DE" w:rsidRPr="005634F9" w:rsidRDefault="002454DE" w:rsidP="002603D5">
            <w:pPr>
              <w:pStyle w:val="4"/>
              <w:spacing w:line="240" w:lineRule="auto"/>
              <w:ind w:left="1135" w:hanging="851"/>
              <w:rPr>
                <w:b/>
              </w:rPr>
            </w:pPr>
            <w:r w:rsidRPr="005634F9">
              <w:t xml:space="preserve"> В графе 9 «Банковские реквизиты…» указываются реквизиты, которые будут использованы при заключении Договора.</w:t>
            </w:r>
          </w:p>
          <w:p w14:paraId="7A208D73" w14:textId="77777777" w:rsidR="002454DE" w:rsidRPr="005634F9" w:rsidRDefault="002454DE" w:rsidP="00A74D9F">
            <w:pPr>
              <w:pStyle w:val="11"/>
              <w:numPr>
                <w:ilvl w:val="0"/>
                <w:numId w:val="0"/>
              </w:numPr>
              <w:spacing w:line="276" w:lineRule="auto"/>
              <w:ind w:left="360" w:hanging="360"/>
              <w:rPr>
                <w:color w:val="auto"/>
                <w:lang w:val="ru-RU" w:eastAsia="ru-RU"/>
              </w:rPr>
            </w:pPr>
          </w:p>
          <w:p w14:paraId="4DDF6B17" w14:textId="77777777" w:rsidR="002454DE" w:rsidRPr="005634F9" w:rsidRDefault="002454DE" w:rsidP="00A74D9F">
            <w:pPr>
              <w:pBdr>
                <w:bottom w:val="single" w:sz="4" w:space="1" w:color="auto"/>
              </w:pBdr>
              <w:shd w:val="clear" w:color="auto" w:fill="E0E0E0"/>
              <w:spacing w:line="276" w:lineRule="auto"/>
              <w:ind w:right="21" w:firstLine="0"/>
              <w:jc w:val="center"/>
              <w:rPr>
                <w:b/>
                <w:spacing w:val="36"/>
                <w:sz w:val="24"/>
                <w:szCs w:val="24"/>
              </w:rPr>
            </w:pPr>
          </w:p>
          <w:p w14:paraId="0F1C2401" w14:textId="77777777" w:rsidR="002454DE" w:rsidRPr="005634F9" w:rsidRDefault="002454DE" w:rsidP="00A74D9F">
            <w:pPr>
              <w:pStyle w:val="aff5"/>
              <w:tabs>
                <w:tab w:val="left" w:pos="1260"/>
              </w:tabs>
              <w:autoSpaceDE w:val="0"/>
              <w:autoSpaceDN w:val="0"/>
              <w:adjustRightInd w:val="0"/>
              <w:spacing w:after="100" w:afterAutospacing="1" w:line="276" w:lineRule="auto"/>
              <w:ind w:left="1353" w:firstLine="0"/>
              <w:outlineLvl w:val="1"/>
              <w:rPr>
                <w:b/>
                <w:sz w:val="24"/>
                <w:szCs w:val="24"/>
                <w:lang w:val="ru-RU" w:eastAsia="ru-RU"/>
              </w:rPr>
            </w:pPr>
          </w:p>
          <w:p w14:paraId="22764236" w14:textId="77777777" w:rsidR="002454DE" w:rsidRPr="005634F9" w:rsidRDefault="002454DE" w:rsidP="00A74D9F">
            <w:pPr>
              <w:spacing w:line="276" w:lineRule="auto"/>
            </w:pPr>
          </w:p>
        </w:tc>
      </w:tr>
    </w:tbl>
    <w:p w14:paraId="7825E99F" w14:textId="5E4F7DE7" w:rsidR="005735E3" w:rsidRDefault="005735E3" w:rsidP="00A74D9F">
      <w:pPr>
        <w:spacing w:line="276" w:lineRule="auto"/>
        <w:ind w:firstLine="0"/>
        <w:rPr>
          <w:sz w:val="24"/>
          <w:szCs w:val="24"/>
        </w:rPr>
      </w:pPr>
    </w:p>
    <w:p w14:paraId="2A9DE6D4" w14:textId="06AD19AD" w:rsidR="002603D5" w:rsidRDefault="002603D5" w:rsidP="00A74D9F">
      <w:pPr>
        <w:spacing w:line="276" w:lineRule="auto"/>
        <w:ind w:firstLine="0"/>
        <w:rPr>
          <w:sz w:val="24"/>
          <w:szCs w:val="24"/>
        </w:rPr>
      </w:pPr>
    </w:p>
    <w:p w14:paraId="39BEC057" w14:textId="65E58FD0" w:rsidR="002603D5" w:rsidRDefault="002603D5" w:rsidP="00A74D9F">
      <w:pPr>
        <w:spacing w:line="276" w:lineRule="auto"/>
        <w:ind w:firstLine="0"/>
        <w:rPr>
          <w:sz w:val="24"/>
          <w:szCs w:val="24"/>
        </w:rPr>
      </w:pPr>
    </w:p>
    <w:p w14:paraId="32CAFFF8" w14:textId="30CAAC07" w:rsidR="002603D5" w:rsidRDefault="002603D5" w:rsidP="00A74D9F">
      <w:pPr>
        <w:spacing w:line="276" w:lineRule="auto"/>
        <w:ind w:firstLine="0"/>
        <w:rPr>
          <w:sz w:val="24"/>
          <w:szCs w:val="24"/>
        </w:rPr>
      </w:pPr>
    </w:p>
    <w:p w14:paraId="6A3667B3" w14:textId="44353217" w:rsidR="002603D5" w:rsidRDefault="002603D5" w:rsidP="00A74D9F">
      <w:pPr>
        <w:spacing w:line="276" w:lineRule="auto"/>
        <w:ind w:firstLine="0"/>
        <w:rPr>
          <w:sz w:val="24"/>
          <w:szCs w:val="24"/>
        </w:rPr>
      </w:pPr>
    </w:p>
    <w:p w14:paraId="47CF840E" w14:textId="7F09F5E8" w:rsidR="002603D5" w:rsidRDefault="002603D5" w:rsidP="00A74D9F">
      <w:pPr>
        <w:spacing w:line="276" w:lineRule="auto"/>
        <w:ind w:firstLine="0"/>
        <w:rPr>
          <w:sz w:val="24"/>
          <w:szCs w:val="24"/>
        </w:rPr>
      </w:pPr>
    </w:p>
    <w:p w14:paraId="3C2BC9E8" w14:textId="76ED903C" w:rsidR="002603D5" w:rsidRDefault="002603D5" w:rsidP="00A74D9F">
      <w:pPr>
        <w:spacing w:line="276" w:lineRule="auto"/>
        <w:ind w:firstLine="0"/>
        <w:rPr>
          <w:sz w:val="24"/>
          <w:szCs w:val="24"/>
        </w:rPr>
      </w:pPr>
    </w:p>
    <w:p w14:paraId="12C34E87" w14:textId="69A846EA" w:rsidR="002603D5" w:rsidRDefault="002603D5" w:rsidP="00A74D9F">
      <w:pPr>
        <w:spacing w:line="276" w:lineRule="auto"/>
        <w:ind w:firstLine="0"/>
        <w:rPr>
          <w:sz w:val="24"/>
          <w:szCs w:val="24"/>
        </w:rPr>
      </w:pPr>
    </w:p>
    <w:p w14:paraId="77B56FD9" w14:textId="0690C6CE" w:rsidR="002603D5" w:rsidRDefault="002603D5" w:rsidP="00A74D9F">
      <w:pPr>
        <w:spacing w:line="276" w:lineRule="auto"/>
        <w:ind w:firstLine="0"/>
        <w:rPr>
          <w:sz w:val="24"/>
          <w:szCs w:val="24"/>
        </w:rPr>
      </w:pPr>
    </w:p>
    <w:p w14:paraId="7B2780C2" w14:textId="35838DF6" w:rsidR="002603D5" w:rsidRDefault="002603D5" w:rsidP="00A74D9F">
      <w:pPr>
        <w:spacing w:line="276" w:lineRule="auto"/>
        <w:ind w:firstLine="0"/>
        <w:rPr>
          <w:sz w:val="24"/>
          <w:szCs w:val="24"/>
        </w:rPr>
      </w:pPr>
    </w:p>
    <w:p w14:paraId="12E9D709" w14:textId="2FEB1E61" w:rsidR="002603D5" w:rsidRDefault="002603D5" w:rsidP="00A74D9F">
      <w:pPr>
        <w:spacing w:line="276" w:lineRule="auto"/>
        <w:ind w:firstLine="0"/>
        <w:rPr>
          <w:sz w:val="24"/>
          <w:szCs w:val="24"/>
        </w:rPr>
      </w:pPr>
    </w:p>
    <w:p w14:paraId="69F94C39" w14:textId="1BEE1082" w:rsidR="002603D5" w:rsidRDefault="002603D5" w:rsidP="00A74D9F">
      <w:pPr>
        <w:spacing w:line="276" w:lineRule="auto"/>
        <w:ind w:firstLine="0"/>
        <w:rPr>
          <w:sz w:val="24"/>
          <w:szCs w:val="24"/>
        </w:rPr>
      </w:pPr>
    </w:p>
    <w:p w14:paraId="16FC10FD" w14:textId="5F247181" w:rsidR="002603D5" w:rsidRDefault="002603D5" w:rsidP="00A74D9F">
      <w:pPr>
        <w:spacing w:line="276" w:lineRule="auto"/>
        <w:ind w:firstLine="0"/>
        <w:rPr>
          <w:sz w:val="24"/>
          <w:szCs w:val="24"/>
        </w:rPr>
      </w:pPr>
    </w:p>
    <w:p w14:paraId="14235987" w14:textId="2B2E4698" w:rsidR="002603D5" w:rsidRDefault="002603D5" w:rsidP="00A74D9F">
      <w:pPr>
        <w:spacing w:line="276" w:lineRule="auto"/>
        <w:ind w:firstLine="0"/>
        <w:rPr>
          <w:sz w:val="24"/>
          <w:szCs w:val="24"/>
        </w:rPr>
      </w:pPr>
    </w:p>
    <w:p w14:paraId="2956F1B0" w14:textId="0782B6D2" w:rsidR="002603D5" w:rsidRDefault="002603D5" w:rsidP="00A74D9F">
      <w:pPr>
        <w:spacing w:line="276" w:lineRule="auto"/>
        <w:ind w:firstLine="0"/>
        <w:rPr>
          <w:sz w:val="24"/>
          <w:szCs w:val="24"/>
        </w:rPr>
      </w:pPr>
    </w:p>
    <w:p w14:paraId="3CAC4D83" w14:textId="39266F69" w:rsidR="002603D5" w:rsidRDefault="002603D5" w:rsidP="00A74D9F">
      <w:pPr>
        <w:spacing w:line="276" w:lineRule="auto"/>
        <w:ind w:firstLine="0"/>
        <w:rPr>
          <w:sz w:val="24"/>
          <w:szCs w:val="24"/>
        </w:rPr>
      </w:pPr>
    </w:p>
    <w:p w14:paraId="128CDA4D" w14:textId="409F7691" w:rsidR="002603D5" w:rsidRDefault="002603D5" w:rsidP="00A74D9F">
      <w:pPr>
        <w:spacing w:line="276" w:lineRule="auto"/>
        <w:ind w:firstLine="0"/>
        <w:rPr>
          <w:sz w:val="24"/>
          <w:szCs w:val="24"/>
        </w:rPr>
      </w:pPr>
    </w:p>
    <w:p w14:paraId="4094742A" w14:textId="1A3940C8" w:rsidR="002603D5" w:rsidRDefault="002603D5" w:rsidP="00A74D9F">
      <w:pPr>
        <w:spacing w:line="276" w:lineRule="auto"/>
        <w:ind w:firstLine="0"/>
        <w:rPr>
          <w:sz w:val="24"/>
          <w:szCs w:val="24"/>
        </w:rPr>
      </w:pPr>
    </w:p>
    <w:p w14:paraId="2177041C" w14:textId="6DE57CA3" w:rsidR="002603D5" w:rsidRDefault="002603D5" w:rsidP="00A74D9F">
      <w:pPr>
        <w:spacing w:line="276" w:lineRule="auto"/>
        <w:ind w:firstLine="0"/>
        <w:rPr>
          <w:sz w:val="24"/>
          <w:szCs w:val="24"/>
        </w:rPr>
      </w:pPr>
    </w:p>
    <w:p w14:paraId="17EB6A96" w14:textId="3D64A93A" w:rsidR="002603D5" w:rsidRDefault="002603D5" w:rsidP="00A74D9F">
      <w:pPr>
        <w:spacing w:line="276" w:lineRule="auto"/>
        <w:ind w:firstLine="0"/>
        <w:rPr>
          <w:sz w:val="24"/>
          <w:szCs w:val="24"/>
        </w:rPr>
      </w:pPr>
    </w:p>
    <w:p w14:paraId="59BCDA67" w14:textId="3D13946F" w:rsidR="002603D5" w:rsidRDefault="002603D5" w:rsidP="00A74D9F">
      <w:pPr>
        <w:spacing w:line="276" w:lineRule="auto"/>
        <w:ind w:firstLine="0"/>
        <w:rPr>
          <w:sz w:val="24"/>
          <w:szCs w:val="24"/>
        </w:rPr>
      </w:pPr>
    </w:p>
    <w:p w14:paraId="33323932" w14:textId="28C908F5" w:rsidR="002603D5" w:rsidRDefault="002603D5" w:rsidP="00A74D9F">
      <w:pPr>
        <w:spacing w:line="276" w:lineRule="auto"/>
        <w:ind w:firstLine="0"/>
        <w:rPr>
          <w:sz w:val="24"/>
          <w:szCs w:val="24"/>
        </w:rPr>
      </w:pPr>
    </w:p>
    <w:p w14:paraId="43697805" w14:textId="402E2990" w:rsidR="002603D5" w:rsidRDefault="002603D5" w:rsidP="00A74D9F">
      <w:pPr>
        <w:spacing w:line="276" w:lineRule="auto"/>
        <w:ind w:firstLine="0"/>
        <w:rPr>
          <w:sz w:val="24"/>
          <w:szCs w:val="24"/>
        </w:rPr>
      </w:pPr>
    </w:p>
    <w:p w14:paraId="45FD59AC" w14:textId="2365E597" w:rsidR="002603D5" w:rsidRDefault="002603D5" w:rsidP="00A74D9F">
      <w:pPr>
        <w:spacing w:line="276" w:lineRule="auto"/>
        <w:ind w:firstLine="0"/>
        <w:rPr>
          <w:sz w:val="24"/>
          <w:szCs w:val="24"/>
        </w:rPr>
      </w:pPr>
    </w:p>
    <w:p w14:paraId="17259DFC" w14:textId="192A9501" w:rsidR="002603D5" w:rsidRDefault="002603D5" w:rsidP="00A74D9F">
      <w:pPr>
        <w:spacing w:line="276" w:lineRule="auto"/>
        <w:ind w:firstLine="0"/>
        <w:rPr>
          <w:sz w:val="24"/>
          <w:szCs w:val="24"/>
        </w:rPr>
      </w:pPr>
    </w:p>
    <w:p w14:paraId="11A313A5" w14:textId="383550F9" w:rsidR="002603D5" w:rsidRDefault="002603D5" w:rsidP="00A74D9F">
      <w:pPr>
        <w:spacing w:line="276" w:lineRule="auto"/>
        <w:ind w:firstLine="0"/>
        <w:rPr>
          <w:sz w:val="24"/>
          <w:szCs w:val="24"/>
        </w:rPr>
      </w:pPr>
    </w:p>
    <w:p w14:paraId="7070247D" w14:textId="1934CCEB" w:rsidR="002603D5" w:rsidRDefault="002603D5" w:rsidP="00A74D9F">
      <w:pPr>
        <w:spacing w:line="276" w:lineRule="auto"/>
        <w:ind w:firstLine="0"/>
        <w:rPr>
          <w:sz w:val="24"/>
          <w:szCs w:val="24"/>
        </w:rPr>
      </w:pPr>
    </w:p>
    <w:p w14:paraId="19A61071" w14:textId="12D173F4" w:rsidR="002603D5" w:rsidRDefault="002603D5" w:rsidP="00A74D9F">
      <w:pPr>
        <w:spacing w:line="276" w:lineRule="auto"/>
        <w:ind w:firstLine="0"/>
        <w:rPr>
          <w:sz w:val="24"/>
          <w:szCs w:val="24"/>
        </w:rPr>
      </w:pPr>
    </w:p>
    <w:p w14:paraId="085A1443" w14:textId="02C7FFCC" w:rsidR="002603D5" w:rsidRDefault="002603D5" w:rsidP="00A74D9F">
      <w:pPr>
        <w:spacing w:line="276" w:lineRule="auto"/>
        <w:ind w:firstLine="0"/>
        <w:rPr>
          <w:sz w:val="24"/>
          <w:szCs w:val="24"/>
        </w:rPr>
      </w:pPr>
    </w:p>
    <w:p w14:paraId="4DACE417" w14:textId="7CB71BEC" w:rsidR="002603D5" w:rsidRDefault="002603D5" w:rsidP="00A74D9F">
      <w:pPr>
        <w:spacing w:line="276" w:lineRule="auto"/>
        <w:ind w:firstLine="0"/>
        <w:rPr>
          <w:sz w:val="24"/>
          <w:szCs w:val="24"/>
        </w:rPr>
      </w:pPr>
    </w:p>
    <w:p w14:paraId="17B72E37" w14:textId="77777777" w:rsidR="002603D5" w:rsidRDefault="002603D5" w:rsidP="00A74D9F">
      <w:pPr>
        <w:spacing w:line="276" w:lineRule="auto"/>
        <w:ind w:firstLine="0"/>
        <w:rPr>
          <w:sz w:val="24"/>
          <w:szCs w:val="24"/>
        </w:rPr>
      </w:pPr>
    </w:p>
    <w:p w14:paraId="618077EA" w14:textId="207C07AB" w:rsidR="005735E3" w:rsidRPr="00E5568E" w:rsidRDefault="005735E3" w:rsidP="000B28F3">
      <w:pPr>
        <w:pStyle w:val="2"/>
      </w:pPr>
      <w:r w:rsidRPr="00E5568E">
        <w:t xml:space="preserve">Коммерческое предложение (форма </w:t>
      </w:r>
      <w:r w:rsidR="005A296D" w:rsidRPr="00E5568E">
        <w:t>4</w:t>
      </w:r>
      <w:r w:rsidRPr="00E5568E">
        <w:t>)</w:t>
      </w:r>
    </w:p>
    <w:p w14:paraId="422311E2" w14:textId="1165E466" w:rsidR="007A58B9" w:rsidRDefault="005735E3" w:rsidP="002534CD">
      <w:pPr>
        <w:pStyle w:val="30"/>
        <w:ind w:left="0" w:firstLine="227"/>
      </w:pPr>
      <w:r w:rsidRPr="00E5568E">
        <w:t>Форма коммерческого предложения</w:t>
      </w:r>
      <w:r>
        <w:t xml:space="preserve"> </w:t>
      </w:r>
      <w:r w:rsidR="002534CD">
        <w:rPr>
          <w:lang w:val="ru-RU"/>
        </w:rPr>
        <w:t xml:space="preserve">(Участник может использовать свою форму коммерческого предложения) </w:t>
      </w:r>
    </w:p>
    <w:p w14:paraId="4873F735" w14:textId="77777777" w:rsidR="005735E3" w:rsidRPr="00AB787F" w:rsidRDefault="005735E3" w:rsidP="00A74D9F">
      <w:pPr>
        <w:pBdr>
          <w:top w:val="single" w:sz="4" w:space="1" w:color="auto"/>
        </w:pBdr>
        <w:shd w:val="clear" w:color="auto" w:fill="E0E0E0"/>
        <w:spacing w:line="276" w:lineRule="auto"/>
        <w:ind w:right="21" w:firstLine="0"/>
        <w:jc w:val="center"/>
        <w:rPr>
          <w:b/>
          <w:color w:val="000000"/>
          <w:sz w:val="24"/>
          <w:szCs w:val="24"/>
        </w:rPr>
      </w:pPr>
      <w:r w:rsidRPr="00AB787F">
        <w:rPr>
          <w:b/>
          <w:color w:val="000000"/>
          <w:sz w:val="24"/>
          <w:szCs w:val="24"/>
        </w:rPr>
        <w:t>начало формы</w:t>
      </w:r>
    </w:p>
    <w:p w14:paraId="23DF977A" w14:textId="77777777" w:rsidR="005735E3" w:rsidRPr="00AB787F" w:rsidRDefault="005735E3" w:rsidP="00A74D9F">
      <w:pPr>
        <w:spacing w:line="276" w:lineRule="auto"/>
        <w:ind w:firstLine="0"/>
        <w:jc w:val="left"/>
        <w:rPr>
          <w:sz w:val="24"/>
          <w:szCs w:val="24"/>
        </w:rPr>
      </w:pPr>
    </w:p>
    <w:p w14:paraId="53C2FA63" w14:textId="77777777" w:rsidR="005735E3" w:rsidRPr="00AB787F" w:rsidRDefault="005735E3" w:rsidP="00A74D9F">
      <w:pPr>
        <w:spacing w:line="276" w:lineRule="auto"/>
        <w:rPr>
          <w:sz w:val="24"/>
          <w:szCs w:val="24"/>
        </w:rPr>
      </w:pPr>
    </w:p>
    <w:p w14:paraId="7A0C8459" w14:textId="77777777" w:rsidR="005735E3" w:rsidRPr="00AB787F" w:rsidRDefault="005735E3" w:rsidP="00A74D9F">
      <w:pPr>
        <w:spacing w:line="276" w:lineRule="auto"/>
        <w:ind w:firstLine="0"/>
        <w:jc w:val="center"/>
        <w:rPr>
          <w:b/>
          <w:sz w:val="24"/>
          <w:szCs w:val="24"/>
        </w:rPr>
      </w:pPr>
      <w:r w:rsidRPr="00AB787F">
        <w:rPr>
          <w:b/>
          <w:sz w:val="24"/>
          <w:szCs w:val="24"/>
        </w:rPr>
        <w:t>Коммерческое предложение</w:t>
      </w:r>
    </w:p>
    <w:p w14:paraId="4D3E491C" w14:textId="0307EA8F" w:rsidR="005735E3" w:rsidRPr="00AB787F" w:rsidRDefault="005735E3" w:rsidP="00A74D9F">
      <w:pPr>
        <w:spacing w:before="120" w:after="120" w:line="276" w:lineRule="auto"/>
        <w:ind w:firstLine="0"/>
        <w:rPr>
          <w:color w:val="000000"/>
          <w:sz w:val="24"/>
          <w:szCs w:val="24"/>
        </w:rPr>
      </w:pPr>
      <w:r w:rsidRPr="00AB787F">
        <w:rPr>
          <w:color w:val="000000"/>
          <w:sz w:val="24"/>
          <w:szCs w:val="24"/>
        </w:rPr>
        <w:t>Наименование и адрес Участника: _________________________________</w:t>
      </w:r>
    </w:p>
    <w:p w14:paraId="69879DE5" w14:textId="2425D2C8" w:rsidR="005735E3" w:rsidRPr="00AB787F" w:rsidRDefault="005735E3" w:rsidP="00A74D9F">
      <w:pPr>
        <w:keepNext/>
        <w:suppressAutoHyphens/>
        <w:spacing w:line="276" w:lineRule="auto"/>
        <w:ind w:firstLine="0"/>
        <w:jc w:val="left"/>
        <w:rPr>
          <w:b/>
          <w:sz w:val="24"/>
          <w:szCs w:val="24"/>
        </w:rPr>
      </w:pPr>
      <w:r w:rsidRPr="00AB787F">
        <w:rPr>
          <w:b/>
          <w:sz w:val="24"/>
          <w:szCs w:val="24"/>
        </w:rPr>
        <w:t xml:space="preserve">Таблица-1. Расчет стоимости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2268"/>
        <w:gridCol w:w="709"/>
        <w:gridCol w:w="1701"/>
        <w:gridCol w:w="1276"/>
        <w:gridCol w:w="1417"/>
        <w:gridCol w:w="2126"/>
      </w:tblGrid>
      <w:tr w:rsidR="005634F9" w:rsidRPr="00C04B26" w14:paraId="66846234" w14:textId="77777777" w:rsidTr="005634F9">
        <w:trPr>
          <w:trHeight w:val="1873"/>
        </w:trPr>
        <w:tc>
          <w:tcPr>
            <w:tcW w:w="704" w:type="dxa"/>
            <w:vAlign w:val="center"/>
          </w:tcPr>
          <w:p w14:paraId="798C2F5D" w14:textId="77777777" w:rsidR="005634F9" w:rsidRPr="00A02A29" w:rsidRDefault="005634F9" w:rsidP="004D5BC9">
            <w:pPr>
              <w:pStyle w:val="ae"/>
              <w:spacing w:line="276" w:lineRule="auto"/>
              <w:jc w:val="center"/>
              <w:rPr>
                <w:sz w:val="20"/>
              </w:rPr>
            </w:pPr>
            <w:r w:rsidRPr="00A02A29">
              <w:rPr>
                <w:sz w:val="20"/>
              </w:rPr>
              <w:t>№ п/п</w:t>
            </w:r>
          </w:p>
        </w:tc>
        <w:tc>
          <w:tcPr>
            <w:tcW w:w="2268" w:type="dxa"/>
            <w:vAlign w:val="center"/>
          </w:tcPr>
          <w:p w14:paraId="12020790" w14:textId="7A3CFD7D" w:rsidR="005634F9" w:rsidRPr="00A02A29" w:rsidRDefault="005634F9" w:rsidP="004D5BC9">
            <w:pPr>
              <w:pStyle w:val="ae"/>
              <w:spacing w:line="276" w:lineRule="auto"/>
              <w:jc w:val="center"/>
              <w:rPr>
                <w:sz w:val="20"/>
              </w:rPr>
            </w:pPr>
            <w:r w:rsidRPr="00A02A29">
              <w:rPr>
                <w:sz w:val="20"/>
              </w:rPr>
              <w:t>Наименование</w:t>
            </w:r>
            <w:r w:rsidRPr="00A02A29">
              <w:rPr>
                <w:sz w:val="20"/>
                <w:lang w:val="en-US"/>
              </w:rPr>
              <w:t xml:space="preserve"> </w:t>
            </w:r>
            <w:r w:rsidRPr="00A02A29">
              <w:rPr>
                <w:sz w:val="20"/>
              </w:rPr>
              <w:t>товара</w:t>
            </w:r>
          </w:p>
        </w:tc>
        <w:tc>
          <w:tcPr>
            <w:tcW w:w="709" w:type="dxa"/>
            <w:vAlign w:val="center"/>
          </w:tcPr>
          <w:p w14:paraId="72E8CDB1" w14:textId="77777777" w:rsidR="005634F9" w:rsidRPr="00A02A29" w:rsidRDefault="005634F9" w:rsidP="004D5BC9">
            <w:pPr>
              <w:pStyle w:val="ae"/>
              <w:spacing w:line="276" w:lineRule="auto"/>
              <w:jc w:val="center"/>
              <w:rPr>
                <w:sz w:val="20"/>
              </w:rPr>
            </w:pPr>
            <w:r w:rsidRPr="00A02A29">
              <w:rPr>
                <w:sz w:val="20"/>
              </w:rPr>
              <w:t>Ед. изм.</w:t>
            </w:r>
          </w:p>
        </w:tc>
        <w:tc>
          <w:tcPr>
            <w:tcW w:w="1701" w:type="dxa"/>
          </w:tcPr>
          <w:p w14:paraId="6BC585F3" w14:textId="77777777" w:rsidR="005634F9" w:rsidRDefault="005634F9" w:rsidP="004D5BC9">
            <w:pPr>
              <w:pStyle w:val="ae"/>
              <w:spacing w:line="276" w:lineRule="auto"/>
              <w:jc w:val="center"/>
              <w:rPr>
                <w:sz w:val="20"/>
                <w:lang w:eastAsia="en-US"/>
              </w:rPr>
            </w:pPr>
          </w:p>
          <w:p w14:paraId="3D0F33D0" w14:textId="6EF5EE58" w:rsidR="005634F9" w:rsidRPr="005634F9" w:rsidRDefault="005634F9" w:rsidP="004D5BC9">
            <w:pPr>
              <w:pStyle w:val="ae"/>
              <w:spacing w:line="276" w:lineRule="auto"/>
              <w:jc w:val="center"/>
              <w:rPr>
                <w:sz w:val="20"/>
              </w:rPr>
            </w:pPr>
            <w:r w:rsidRPr="005634F9">
              <w:rPr>
                <w:sz w:val="20"/>
                <w:lang w:eastAsia="en-US"/>
              </w:rPr>
              <w:t>Производитель, страна происхождения (в соответствии с ОКСМ)</w:t>
            </w:r>
          </w:p>
        </w:tc>
        <w:tc>
          <w:tcPr>
            <w:tcW w:w="1276" w:type="dxa"/>
            <w:vAlign w:val="center"/>
          </w:tcPr>
          <w:p w14:paraId="5E430F0F" w14:textId="1153206A" w:rsidR="005634F9" w:rsidRPr="00A02A29" w:rsidRDefault="005634F9" w:rsidP="004D5BC9">
            <w:pPr>
              <w:pStyle w:val="ae"/>
              <w:spacing w:line="276" w:lineRule="auto"/>
              <w:jc w:val="center"/>
              <w:rPr>
                <w:sz w:val="20"/>
              </w:rPr>
            </w:pPr>
            <w:r w:rsidRPr="00A02A29">
              <w:rPr>
                <w:sz w:val="20"/>
              </w:rPr>
              <w:t>Цена за ед.  без НДС, руб.</w:t>
            </w:r>
          </w:p>
        </w:tc>
        <w:tc>
          <w:tcPr>
            <w:tcW w:w="1417" w:type="dxa"/>
            <w:vAlign w:val="center"/>
          </w:tcPr>
          <w:p w14:paraId="4DA59B80" w14:textId="447F26D0" w:rsidR="005634F9" w:rsidRPr="00A02A29" w:rsidRDefault="005634F9" w:rsidP="004D5BC9">
            <w:pPr>
              <w:pStyle w:val="ae"/>
              <w:spacing w:line="276" w:lineRule="auto"/>
              <w:jc w:val="center"/>
              <w:rPr>
                <w:sz w:val="20"/>
              </w:rPr>
            </w:pPr>
            <w:r w:rsidRPr="00A02A29">
              <w:rPr>
                <w:sz w:val="20"/>
              </w:rPr>
              <w:t>Общая стоимость, руб., без НДС</w:t>
            </w:r>
          </w:p>
        </w:tc>
        <w:tc>
          <w:tcPr>
            <w:tcW w:w="2126" w:type="dxa"/>
            <w:vAlign w:val="center"/>
          </w:tcPr>
          <w:p w14:paraId="146E4CC8" w14:textId="77777777" w:rsidR="005634F9" w:rsidRPr="00A02A29" w:rsidRDefault="005634F9" w:rsidP="004D5BC9">
            <w:pPr>
              <w:pStyle w:val="ae"/>
              <w:spacing w:line="276" w:lineRule="auto"/>
              <w:jc w:val="center"/>
              <w:rPr>
                <w:sz w:val="20"/>
              </w:rPr>
            </w:pPr>
            <w:r w:rsidRPr="00A02A29">
              <w:rPr>
                <w:sz w:val="20"/>
              </w:rPr>
              <w:t>Общая стоимость с НДС, руб.</w:t>
            </w:r>
          </w:p>
        </w:tc>
      </w:tr>
      <w:tr w:rsidR="005634F9" w:rsidRPr="00BD35DD" w14:paraId="22EB46A8" w14:textId="77777777" w:rsidTr="005634F9">
        <w:trPr>
          <w:trHeight w:val="387"/>
        </w:trPr>
        <w:tc>
          <w:tcPr>
            <w:tcW w:w="704" w:type="dxa"/>
          </w:tcPr>
          <w:p w14:paraId="7FB86504" w14:textId="77777777" w:rsidR="005634F9" w:rsidRPr="00A02A29" w:rsidRDefault="005634F9" w:rsidP="004D5BC9">
            <w:pPr>
              <w:numPr>
                <w:ilvl w:val="0"/>
                <w:numId w:val="15"/>
              </w:numPr>
              <w:spacing w:line="276" w:lineRule="auto"/>
              <w:rPr>
                <w:sz w:val="20"/>
              </w:rPr>
            </w:pPr>
          </w:p>
        </w:tc>
        <w:tc>
          <w:tcPr>
            <w:tcW w:w="2268" w:type="dxa"/>
          </w:tcPr>
          <w:p w14:paraId="60083B85" w14:textId="77777777" w:rsidR="005634F9" w:rsidRPr="00A02A29" w:rsidRDefault="005634F9" w:rsidP="004D5BC9">
            <w:pPr>
              <w:pStyle w:val="af0"/>
              <w:spacing w:line="276" w:lineRule="auto"/>
              <w:rPr>
                <w:sz w:val="20"/>
              </w:rPr>
            </w:pPr>
          </w:p>
        </w:tc>
        <w:tc>
          <w:tcPr>
            <w:tcW w:w="709" w:type="dxa"/>
          </w:tcPr>
          <w:p w14:paraId="36E03AE7" w14:textId="77777777" w:rsidR="005634F9" w:rsidRPr="00A02A29" w:rsidRDefault="005634F9" w:rsidP="004D5BC9">
            <w:pPr>
              <w:pStyle w:val="af0"/>
              <w:spacing w:line="276" w:lineRule="auto"/>
              <w:rPr>
                <w:sz w:val="20"/>
              </w:rPr>
            </w:pPr>
          </w:p>
        </w:tc>
        <w:tc>
          <w:tcPr>
            <w:tcW w:w="1701" w:type="dxa"/>
          </w:tcPr>
          <w:p w14:paraId="36AAFCE8" w14:textId="77777777" w:rsidR="005634F9" w:rsidRPr="00A02A29" w:rsidRDefault="005634F9" w:rsidP="004D5BC9">
            <w:pPr>
              <w:pStyle w:val="af0"/>
              <w:spacing w:line="276" w:lineRule="auto"/>
              <w:rPr>
                <w:sz w:val="20"/>
              </w:rPr>
            </w:pPr>
          </w:p>
        </w:tc>
        <w:tc>
          <w:tcPr>
            <w:tcW w:w="1276" w:type="dxa"/>
          </w:tcPr>
          <w:p w14:paraId="6D3111D0" w14:textId="0B4379F9" w:rsidR="005634F9" w:rsidRPr="00A02A29" w:rsidRDefault="005634F9" w:rsidP="004D5BC9">
            <w:pPr>
              <w:pStyle w:val="af0"/>
              <w:spacing w:line="276" w:lineRule="auto"/>
              <w:rPr>
                <w:sz w:val="20"/>
              </w:rPr>
            </w:pPr>
          </w:p>
        </w:tc>
        <w:tc>
          <w:tcPr>
            <w:tcW w:w="1417" w:type="dxa"/>
          </w:tcPr>
          <w:p w14:paraId="0E853986" w14:textId="77777777" w:rsidR="005634F9" w:rsidRPr="00A02A29" w:rsidRDefault="005634F9" w:rsidP="004D5BC9">
            <w:pPr>
              <w:pStyle w:val="af0"/>
              <w:spacing w:line="276" w:lineRule="auto"/>
              <w:rPr>
                <w:sz w:val="20"/>
              </w:rPr>
            </w:pPr>
          </w:p>
        </w:tc>
        <w:tc>
          <w:tcPr>
            <w:tcW w:w="2126" w:type="dxa"/>
          </w:tcPr>
          <w:p w14:paraId="1C9F361A" w14:textId="77777777" w:rsidR="005634F9" w:rsidRPr="00A02A29" w:rsidRDefault="005634F9" w:rsidP="004D5BC9">
            <w:pPr>
              <w:pStyle w:val="af0"/>
              <w:spacing w:line="276" w:lineRule="auto"/>
              <w:rPr>
                <w:sz w:val="20"/>
              </w:rPr>
            </w:pPr>
          </w:p>
        </w:tc>
      </w:tr>
      <w:tr w:rsidR="005634F9" w:rsidRPr="00BD35DD" w14:paraId="77D2878E" w14:textId="77777777" w:rsidTr="005634F9">
        <w:trPr>
          <w:trHeight w:val="371"/>
        </w:trPr>
        <w:tc>
          <w:tcPr>
            <w:tcW w:w="704" w:type="dxa"/>
          </w:tcPr>
          <w:p w14:paraId="37027240" w14:textId="77777777" w:rsidR="005634F9" w:rsidRPr="00A02A29" w:rsidRDefault="005634F9" w:rsidP="004D5BC9">
            <w:pPr>
              <w:numPr>
                <w:ilvl w:val="0"/>
                <w:numId w:val="15"/>
              </w:numPr>
              <w:spacing w:line="276" w:lineRule="auto"/>
              <w:rPr>
                <w:sz w:val="20"/>
              </w:rPr>
            </w:pPr>
          </w:p>
        </w:tc>
        <w:tc>
          <w:tcPr>
            <w:tcW w:w="2268" w:type="dxa"/>
          </w:tcPr>
          <w:p w14:paraId="73E5C535" w14:textId="77777777" w:rsidR="005634F9" w:rsidRPr="00A02A29" w:rsidRDefault="005634F9" w:rsidP="004D5BC9">
            <w:pPr>
              <w:pStyle w:val="af0"/>
              <w:spacing w:line="276" w:lineRule="auto"/>
              <w:rPr>
                <w:sz w:val="20"/>
              </w:rPr>
            </w:pPr>
          </w:p>
        </w:tc>
        <w:tc>
          <w:tcPr>
            <w:tcW w:w="709" w:type="dxa"/>
          </w:tcPr>
          <w:p w14:paraId="50CB78CA" w14:textId="77777777" w:rsidR="005634F9" w:rsidRPr="00A02A29" w:rsidRDefault="005634F9" w:rsidP="004D5BC9">
            <w:pPr>
              <w:pStyle w:val="af0"/>
              <w:spacing w:line="276" w:lineRule="auto"/>
              <w:rPr>
                <w:sz w:val="20"/>
              </w:rPr>
            </w:pPr>
          </w:p>
        </w:tc>
        <w:tc>
          <w:tcPr>
            <w:tcW w:w="1701" w:type="dxa"/>
          </w:tcPr>
          <w:p w14:paraId="35BF5FBB" w14:textId="77777777" w:rsidR="005634F9" w:rsidRPr="00A02A29" w:rsidRDefault="005634F9" w:rsidP="004D5BC9">
            <w:pPr>
              <w:pStyle w:val="af0"/>
              <w:spacing w:line="276" w:lineRule="auto"/>
              <w:rPr>
                <w:sz w:val="20"/>
              </w:rPr>
            </w:pPr>
          </w:p>
        </w:tc>
        <w:tc>
          <w:tcPr>
            <w:tcW w:w="1276" w:type="dxa"/>
          </w:tcPr>
          <w:p w14:paraId="11C3BF96" w14:textId="58B513A4" w:rsidR="005634F9" w:rsidRPr="00A02A29" w:rsidRDefault="005634F9" w:rsidP="004D5BC9">
            <w:pPr>
              <w:pStyle w:val="af0"/>
              <w:spacing w:line="276" w:lineRule="auto"/>
              <w:rPr>
                <w:sz w:val="20"/>
              </w:rPr>
            </w:pPr>
          </w:p>
        </w:tc>
        <w:tc>
          <w:tcPr>
            <w:tcW w:w="1417" w:type="dxa"/>
          </w:tcPr>
          <w:p w14:paraId="1D999983" w14:textId="77777777" w:rsidR="005634F9" w:rsidRPr="00A02A29" w:rsidRDefault="005634F9" w:rsidP="004D5BC9">
            <w:pPr>
              <w:pStyle w:val="af0"/>
              <w:spacing w:line="276" w:lineRule="auto"/>
              <w:rPr>
                <w:sz w:val="20"/>
              </w:rPr>
            </w:pPr>
          </w:p>
        </w:tc>
        <w:tc>
          <w:tcPr>
            <w:tcW w:w="2126" w:type="dxa"/>
          </w:tcPr>
          <w:p w14:paraId="0FD19F22" w14:textId="77777777" w:rsidR="005634F9" w:rsidRPr="00A02A29" w:rsidRDefault="005634F9" w:rsidP="004D5BC9">
            <w:pPr>
              <w:pStyle w:val="af0"/>
              <w:spacing w:line="276" w:lineRule="auto"/>
              <w:rPr>
                <w:sz w:val="20"/>
              </w:rPr>
            </w:pPr>
          </w:p>
        </w:tc>
      </w:tr>
      <w:tr w:rsidR="005634F9" w:rsidRPr="00BD35DD" w14:paraId="5F9F2500" w14:textId="77777777" w:rsidTr="005634F9">
        <w:trPr>
          <w:trHeight w:val="387"/>
        </w:trPr>
        <w:tc>
          <w:tcPr>
            <w:tcW w:w="704" w:type="dxa"/>
          </w:tcPr>
          <w:p w14:paraId="62A7593B" w14:textId="77777777" w:rsidR="005634F9" w:rsidRPr="00A02A29" w:rsidRDefault="005634F9" w:rsidP="004D5BC9">
            <w:pPr>
              <w:numPr>
                <w:ilvl w:val="0"/>
                <w:numId w:val="15"/>
              </w:numPr>
              <w:spacing w:line="276" w:lineRule="auto"/>
              <w:rPr>
                <w:sz w:val="20"/>
              </w:rPr>
            </w:pPr>
          </w:p>
        </w:tc>
        <w:tc>
          <w:tcPr>
            <w:tcW w:w="2268" w:type="dxa"/>
          </w:tcPr>
          <w:p w14:paraId="49171602" w14:textId="77777777" w:rsidR="005634F9" w:rsidRPr="00A02A29" w:rsidRDefault="005634F9" w:rsidP="004D5BC9">
            <w:pPr>
              <w:pStyle w:val="af0"/>
              <w:spacing w:line="276" w:lineRule="auto"/>
              <w:rPr>
                <w:sz w:val="20"/>
              </w:rPr>
            </w:pPr>
          </w:p>
        </w:tc>
        <w:tc>
          <w:tcPr>
            <w:tcW w:w="709" w:type="dxa"/>
          </w:tcPr>
          <w:p w14:paraId="15B421F2" w14:textId="77777777" w:rsidR="005634F9" w:rsidRPr="00A02A29" w:rsidRDefault="005634F9" w:rsidP="004D5BC9">
            <w:pPr>
              <w:pStyle w:val="af0"/>
              <w:spacing w:line="276" w:lineRule="auto"/>
              <w:rPr>
                <w:sz w:val="20"/>
              </w:rPr>
            </w:pPr>
          </w:p>
        </w:tc>
        <w:tc>
          <w:tcPr>
            <w:tcW w:w="1701" w:type="dxa"/>
          </w:tcPr>
          <w:p w14:paraId="68BE4960" w14:textId="77777777" w:rsidR="005634F9" w:rsidRPr="00A02A29" w:rsidRDefault="005634F9" w:rsidP="004D5BC9">
            <w:pPr>
              <w:pStyle w:val="af0"/>
              <w:spacing w:line="276" w:lineRule="auto"/>
              <w:rPr>
                <w:sz w:val="20"/>
              </w:rPr>
            </w:pPr>
          </w:p>
        </w:tc>
        <w:tc>
          <w:tcPr>
            <w:tcW w:w="1276" w:type="dxa"/>
          </w:tcPr>
          <w:p w14:paraId="68D2D58C" w14:textId="09C86B05" w:rsidR="005634F9" w:rsidRPr="00A02A29" w:rsidRDefault="005634F9" w:rsidP="004D5BC9">
            <w:pPr>
              <w:pStyle w:val="af0"/>
              <w:spacing w:line="276" w:lineRule="auto"/>
              <w:rPr>
                <w:sz w:val="20"/>
              </w:rPr>
            </w:pPr>
          </w:p>
        </w:tc>
        <w:tc>
          <w:tcPr>
            <w:tcW w:w="1417" w:type="dxa"/>
          </w:tcPr>
          <w:p w14:paraId="7B574355" w14:textId="77777777" w:rsidR="005634F9" w:rsidRPr="00A02A29" w:rsidRDefault="005634F9" w:rsidP="004D5BC9">
            <w:pPr>
              <w:pStyle w:val="af0"/>
              <w:spacing w:line="276" w:lineRule="auto"/>
              <w:rPr>
                <w:sz w:val="20"/>
              </w:rPr>
            </w:pPr>
          </w:p>
        </w:tc>
        <w:tc>
          <w:tcPr>
            <w:tcW w:w="2126" w:type="dxa"/>
          </w:tcPr>
          <w:p w14:paraId="058F2585" w14:textId="77777777" w:rsidR="005634F9" w:rsidRPr="00A02A29" w:rsidRDefault="005634F9" w:rsidP="004D5BC9">
            <w:pPr>
              <w:pStyle w:val="af0"/>
              <w:spacing w:line="276" w:lineRule="auto"/>
              <w:rPr>
                <w:sz w:val="20"/>
              </w:rPr>
            </w:pPr>
          </w:p>
        </w:tc>
      </w:tr>
      <w:tr w:rsidR="005634F9" w:rsidRPr="00BD35DD" w14:paraId="758F2178" w14:textId="77777777" w:rsidTr="005634F9">
        <w:trPr>
          <w:trHeight w:val="371"/>
        </w:trPr>
        <w:tc>
          <w:tcPr>
            <w:tcW w:w="704" w:type="dxa"/>
          </w:tcPr>
          <w:p w14:paraId="775B47FD" w14:textId="77777777" w:rsidR="005634F9" w:rsidRPr="00A02A29" w:rsidRDefault="005634F9" w:rsidP="004D5BC9">
            <w:pPr>
              <w:pStyle w:val="af0"/>
              <w:spacing w:line="276" w:lineRule="auto"/>
              <w:rPr>
                <w:sz w:val="20"/>
              </w:rPr>
            </w:pPr>
            <w:r w:rsidRPr="00A02A29">
              <w:rPr>
                <w:sz w:val="20"/>
              </w:rPr>
              <w:t>…</w:t>
            </w:r>
          </w:p>
        </w:tc>
        <w:tc>
          <w:tcPr>
            <w:tcW w:w="2268" w:type="dxa"/>
          </w:tcPr>
          <w:p w14:paraId="03E5B0B2" w14:textId="77777777" w:rsidR="005634F9" w:rsidRPr="00A02A29" w:rsidRDefault="005634F9" w:rsidP="004D5BC9">
            <w:pPr>
              <w:pStyle w:val="af0"/>
              <w:spacing w:line="276" w:lineRule="auto"/>
              <w:rPr>
                <w:sz w:val="20"/>
              </w:rPr>
            </w:pPr>
          </w:p>
        </w:tc>
        <w:tc>
          <w:tcPr>
            <w:tcW w:w="709" w:type="dxa"/>
          </w:tcPr>
          <w:p w14:paraId="1DB852D7" w14:textId="77777777" w:rsidR="005634F9" w:rsidRPr="00A02A29" w:rsidRDefault="005634F9" w:rsidP="004D5BC9">
            <w:pPr>
              <w:pStyle w:val="af0"/>
              <w:spacing w:line="276" w:lineRule="auto"/>
              <w:rPr>
                <w:sz w:val="20"/>
              </w:rPr>
            </w:pPr>
          </w:p>
        </w:tc>
        <w:tc>
          <w:tcPr>
            <w:tcW w:w="1701" w:type="dxa"/>
          </w:tcPr>
          <w:p w14:paraId="303E4FC6" w14:textId="77777777" w:rsidR="005634F9" w:rsidRPr="00A02A29" w:rsidRDefault="005634F9" w:rsidP="004D5BC9">
            <w:pPr>
              <w:pStyle w:val="af0"/>
              <w:spacing w:line="276" w:lineRule="auto"/>
              <w:rPr>
                <w:sz w:val="20"/>
              </w:rPr>
            </w:pPr>
          </w:p>
        </w:tc>
        <w:tc>
          <w:tcPr>
            <w:tcW w:w="1276" w:type="dxa"/>
          </w:tcPr>
          <w:p w14:paraId="3F78F134" w14:textId="6711C84E" w:rsidR="005634F9" w:rsidRPr="00A02A29" w:rsidRDefault="005634F9" w:rsidP="004D5BC9">
            <w:pPr>
              <w:pStyle w:val="af0"/>
              <w:spacing w:line="276" w:lineRule="auto"/>
              <w:rPr>
                <w:sz w:val="20"/>
              </w:rPr>
            </w:pPr>
          </w:p>
        </w:tc>
        <w:tc>
          <w:tcPr>
            <w:tcW w:w="1417" w:type="dxa"/>
          </w:tcPr>
          <w:p w14:paraId="1DCA339B" w14:textId="77777777" w:rsidR="005634F9" w:rsidRPr="00A02A29" w:rsidRDefault="005634F9" w:rsidP="004D5BC9">
            <w:pPr>
              <w:pStyle w:val="af0"/>
              <w:spacing w:line="276" w:lineRule="auto"/>
              <w:rPr>
                <w:sz w:val="20"/>
              </w:rPr>
            </w:pPr>
          </w:p>
        </w:tc>
        <w:tc>
          <w:tcPr>
            <w:tcW w:w="2126" w:type="dxa"/>
          </w:tcPr>
          <w:p w14:paraId="06B1FEF8" w14:textId="77777777" w:rsidR="005634F9" w:rsidRPr="00A02A29" w:rsidRDefault="005634F9" w:rsidP="004D5BC9">
            <w:pPr>
              <w:pStyle w:val="af0"/>
              <w:spacing w:line="276" w:lineRule="auto"/>
              <w:rPr>
                <w:sz w:val="20"/>
              </w:rPr>
            </w:pPr>
          </w:p>
        </w:tc>
      </w:tr>
      <w:tr w:rsidR="005634F9" w:rsidRPr="00BD35DD" w14:paraId="7AD5B136" w14:textId="77777777" w:rsidTr="005634F9">
        <w:trPr>
          <w:trHeight w:val="371"/>
        </w:trPr>
        <w:tc>
          <w:tcPr>
            <w:tcW w:w="2972" w:type="dxa"/>
            <w:gridSpan w:val="2"/>
          </w:tcPr>
          <w:p w14:paraId="0F03ED56" w14:textId="77777777" w:rsidR="005634F9" w:rsidRPr="00BD35DD" w:rsidRDefault="005634F9" w:rsidP="004D5BC9">
            <w:pPr>
              <w:pStyle w:val="af0"/>
              <w:spacing w:line="276" w:lineRule="auto"/>
              <w:jc w:val="center"/>
              <w:rPr>
                <w:b/>
                <w:sz w:val="22"/>
                <w:szCs w:val="22"/>
              </w:rPr>
            </w:pPr>
            <w:r w:rsidRPr="00BD35DD">
              <w:rPr>
                <w:b/>
                <w:sz w:val="22"/>
                <w:szCs w:val="22"/>
              </w:rPr>
              <w:t>ИТОГО</w:t>
            </w:r>
          </w:p>
        </w:tc>
        <w:tc>
          <w:tcPr>
            <w:tcW w:w="709" w:type="dxa"/>
          </w:tcPr>
          <w:p w14:paraId="24B4AFB8" w14:textId="77777777" w:rsidR="005634F9" w:rsidRPr="00BD35DD" w:rsidRDefault="005634F9" w:rsidP="004D5BC9">
            <w:pPr>
              <w:pStyle w:val="af0"/>
              <w:spacing w:line="276" w:lineRule="auto"/>
              <w:jc w:val="center"/>
              <w:rPr>
                <w:b/>
                <w:sz w:val="22"/>
                <w:szCs w:val="22"/>
              </w:rPr>
            </w:pPr>
            <w:r w:rsidRPr="00BD35DD">
              <w:rPr>
                <w:b/>
                <w:sz w:val="22"/>
                <w:szCs w:val="22"/>
              </w:rPr>
              <w:t>х</w:t>
            </w:r>
          </w:p>
        </w:tc>
        <w:tc>
          <w:tcPr>
            <w:tcW w:w="1701" w:type="dxa"/>
          </w:tcPr>
          <w:p w14:paraId="18ED8E05" w14:textId="77777777" w:rsidR="005634F9" w:rsidRPr="00BD35DD" w:rsidRDefault="005634F9" w:rsidP="004D5BC9">
            <w:pPr>
              <w:pStyle w:val="af0"/>
              <w:spacing w:line="276" w:lineRule="auto"/>
              <w:jc w:val="center"/>
              <w:rPr>
                <w:b/>
                <w:sz w:val="22"/>
                <w:szCs w:val="22"/>
              </w:rPr>
            </w:pPr>
          </w:p>
        </w:tc>
        <w:tc>
          <w:tcPr>
            <w:tcW w:w="1276" w:type="dxa"/>
          </w:tcPr>
          <w:p w14:paraId="3FB55C58" w14:textId="618726EF" w:rsidR="005634F9" w:rsidRPr="00BD35DD" w:rsidRDefault="005634F9" w:rsidP="004D5BC9">
            <w:pPr>
              <w:pStyle w:val="af0"/>
              <w:spacing w:line="276" w:lineRule="auto"/>
              <w:jc w:val="center"/>
              <w:rPr>
                <w:b/>
                <w:sz w:val="22"/>
                <w:szCs w:val="22"/>
              </w:rPr>
            </w:pPr>
            <w:r w:rsidRPr="00BD35DD">
              <w:rPr>
                <w:b/>
                <w:sz w:val="22"/>
                <w:szCs w:val="22"/>
              </w:rPr>
              <w:t>х</w:t>
            </w:r>
          </w:p>
        </w:tc>
        <w:tc>
          <w:tcPr>
            <w:tcW w:w="1417" w:type="dxa"/>
          </w:tcPr>
          <w:p w14:paraId="2BA46A32" w14:textId="77777777" w:rsidR="005634F9" w:rsidRPr="00BD35DD" w:rsidRDefault="005634F9" w:rsidP="004D5BC9">
            <w:pPr>
              <w:pStyle w:val="af0"/>
              <w:spacing w:line="276" w:lineRule="auto"/>
              <w:jc w:val="center"/>
              <w:rPr>
                <w:b/>
                <w:sz w:val="22"/>
                <w:szCs w:val="22"/>
              </w:rPr>
            </w:pPr>
            <w:r w:rsidRPr="00BD35DD">
              <w:rPr>
                <w:b/>
                <w:sz w:val="22"/>
                <w:szCs w:val="22"/>
              </w:rPr>
              <w:t>х</w:t>
            </w:r>
          </w:p>
        </w:tc>
        <w:tc>
          <w:tcPr>
            <w:tcW w:w="2126" w:type="dxa"/>
          </w:tcPr>
          <w:p w14:paraId="30BDC25A" w14:textId="77777777" w:rsidR="005634F9" w:rsidRPr="00BD35DD" w:rsidRDefault="005634F9" w:rsidP="004D5BC9">
            <w:pPr>
              <w:pStyle w:val="af0"/>
              <w:spacing w:line="276" w:lineRule="auto"/>
              <w:rPr>
                <w:b/>
                <w:sz w:val="22"/>
                <w:szCs w:val="22"/>
              </w:rPr>
            </w:pPr>
          </w:p>
        </w:tc>
      </w:tr>
    </w:tbl>
    <w:p w14:paraId="11AA750F" w14:textId="77777777" w:rsidR="00B363AA" w:rsidRDefault="00B363AA" w:rsidP="00A74D9F">
      <w:pPr>
        <w:keepNext/>
        <w:suppressAutoHyphens/>
        <w:spacing w:line="276" w:lineRule="auto"/>
        <w:ind w:firstLine="0"/>
        <w:jc w:val="left"/>
        <w:rPr>
          <w:b/>
          <w:sz w:val="24"/>
          <w:szCs w:val="24"/>
        </w:rPr>
      </w:pPr>
    </w:p>
    <w:p w14:paraId="15C6A080" w14:textId="6C69F0BA" w:rsidR="005735E3" w:rsidRPr="00AB787F" w:rsidRDefault="005735E3" w:rsidP="00A74D9F">
      <w:pPr>
        <w:keepNext/>
        <w:suppressAutoHyphens/>
        <w:spacing w:line="276" w:lineRule="auto"/>
        <w:ind w:firstLine="0"/>
        <w:jc w:val="left"/>
        <w:rPr>
          <w:b/>
          <w:sz w:val="24"/>
          <w:szCs w:val="24"/>
        </w:rPr>
      </w:pPr>
      <w:r w:rsidRPr="00AB787F">
        <w:rPr>
          <w:b/>
          <w:sz w:val="24"/>
          <w:szCs w:val="24"/>
        </w:rPr>
        <w:t>Таблица-</w:t>
      </w:r>
      <w:r w:rsidR="005D3612">
        <w:rPr>
          <w:b/>
          <w:sz w:val="24"/>
          <w:szCs w:val="24"/>
        </w:rPr>
        <w:t>2</w:t>
      </w:r>
      <w:r w:rsidRPr="00AB787F">
        <w:rPr>
          <w:b/>
          <w:sz w:val="24"/>
          <w:szCs w:val="24"/>
        </w:rPr>
        <w:t xml:space="preserve">. Прочие коммерческие условия </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9"/>
        <w:gridCol w:w="4862"/>
        <w:gridCol w:w="4695"/>
      </w:tblGrid>
      <w:tr w:rsidR="005735E3" w:rsidRPr="00BD35DD" w14:paraId="4E5C9FF3" w14:textId="77777777" w:rsidTr="00177AAB">
        <w:tc>
          <w:tcPr>
            <w:tcW w:w="649" w:type="dxa"/>
          </w:tcPr>
          <w:p w14:paraId="00081875" w14:textId="77777777" w:rsidR="005735E3" w:rsidRPr="00BD35DD" w:rsidRDefault="005735E3" w:rsidP="00A74D9F">
            <w:pPr>
              <w:pStyle w:val="ae"/>
              <w:spacing w:line="276" w:lineRule="auto"/>
              <w:rPr>
                <w:szCs w:val="22"/>
              </w:rPr>
            </w:pPr>
            <w:r w:rsidRPr="00BD35DD">
              <w:rPr>
                <w:szCs w:val="22"/>
              </w:rPr>
              <w:t>№ п/п</w:t>
            </w:r>
          </w:p>
        </w:tc>
        <w:tc>
          <w:tcPr>
            <w:tcW w:w="4862" w:type="dxa"/>
            <w:vAlign w:val="center"/>
          </w:tcPr>
          <w:p w14:paraId="519EFEB2" w14:textId="77777777" w:rsidR="005735E3" w:rsidRPr="00BD35DD" w:rsidRDefault="005735E3" w:rsidP="00177AAB">
            <w:pPr>
              <w:pStyle w:val="ae"/>
              <w:spacing w:line="276" w:lineRule="auto"/>
              <w:jc w:val="center"/>
              <w:rPr>
                <w:szCs w:val="22"/>
              </w:rPr>
            </w:pPr>
            <w:r w:rsidRPr="00BD35DD">
              <w:rPr>
                <w:szCs w:val="22"/>
              </w:rPr>
              <w:t>Наименование</w:t>
            </w:r>
          </w:p>
        </w:tc>
        <w:tc>
          <w:tcPr>
            <w:tcW w:w="4695" w:type="dxa"/>
            <w:vAlign w:val="center"/>
          </w:tcPr>
          <w:p w14:paraId="5B9DC35D" w14:textId="77777777" w:rsidR="005735E3" w:rsidRPr="00BD35DD" w:rsidRDefault="005735E3" w:rsidP="00177AAB">
            <w:pPr>
              <w:pStyle w:val="ae"/>
              <w:spacing w:line="276" w:lineRule="auto"/>
              <w:jc w:val="center"/>
              <w:rPr>
                <w:szCs w:val="22"/>
              </w:rPr>
            </w:pPr>
            <w:r w:rsidRPr="00BD35DD">
              <w:rPr>
                <w:szCs w:val="22"/>
              </w:rPr>
              <w:t>Значение</w:t>
            </w:r>
          </w:p>
        </w:tc>
      </w:tr>
      <w:tr w:rsidR="002534CD" w:rsidRPr="00BD35DD" w14:paraId="06EC3F01" w14:textId="77777777" w:rsidTr="002534CD">
        <w:tc>
          <w:tcPr>
            <w:tcW w:w="649" w:type="dxa"/>
            <w:vAlign w:val="center"/>
          </w:tcPr>
          <w:p w14:paraId="52710CF6" w14:textId="16D33E94" w:rsidR="002534CD" w:rsidRPr="00BD35DD" w:rsidRDefault="002534CD" w:rsidP="002534CD">
            <w:pPr>
              <w:spacing w:line="276" w:lineRule="auto"/>
              <w:ind w:firstLine="0"/>
              <w:jc w:val="center"/>
              <w:rPr>
                <w:sz w:val="22"/>
                <w:szCs w:val="22"/>
              </w:rPr>
            </w:pPr>
            <w:r>
              <w:rPr>
                <w:sz w:val="22"/>
                <w:szCs w:val="22"/>
              </w:rPr>
              <w:t>1</w:t>
            </w:r>
          </w:p>
        </w:tc>
        <w:tc>
          <w:tcPr>
            <w:tcW w:w="4862" w:type="dxa"/>
          </w:tcPr>
          <w:p w14:paraId="560B117B" w14:textId="7167BBD2" w:rsidR="002534CD" w:rsidRPr="00BD35DD" w:rsidRDefault="002534CD" w:rsidP="00110B94">
            <w:pPr>
              <w:pStyle w:val="af0"/>
              <w:spacing w:line="276" w:lineRule="auto"/>
              <w:jc w:val="both"/>
              <w:rPr>
                <w:sz w:val="22"/>
                <w:szCs w:val="22"/>
              </w:rPr>
            </w:pPr>
            <w:r>
              <w:rPr>
                <w:sz w:val="22"/>
                <w:szCs w:val="22"/>
              </w:rPr>
              <w:t>Срок поставки</w:t>
            </w:r>
            <w:r w:rsidR="00110B94">
              <w:rPr>
                <w:sz w:val="22"/>
                <w:szCs w:val="22"/>
              </w:rPr>
              <w:t xml:space="preserve"> с момента осуществления Покупателем предварительной оплаты соответствующей партии (</w:t>
            </w:r>
            <w:r w:rsidR="00C207D1">
              <w:rPr>
                <w:sz w:val="22"/>
                <w:szCs w:val="22"/>
              </w:rPr>
              <w:t>рабочих</w:t>
            </w:r>
            <w:r w:rsidR="00110B94">
              <w:rPr>
                <w:sz w:val="22"/>
                <w:szCs w:val="22"/>
              </w:rPr>
              <w:t xml:space="preserve"> дней)</w:t>
            </w:r>
            <w:r w:rsidR="00177AAB">
              <w:rPr>
                <w:sz w:val="22"/>
                <w:szCs w:val="22"/>
              </w:rPr>
              <w:t>:</w:t>
            </w:r>
          </w:p>
        </w:tc>
        <w:tc>
          <w:tcPr>
            <w:tcW w:w="4695" w:type="dxa"/>
          </w:tcPr>
          <w:p w14:paraId="01AA8CE8" w14:textId="77777777" w:rsidR="002534CD" w:rsidRPr="00BD35DD" w:rsidRDefault="002534CD" w:rsidP="002534CD">
            <w:pPr>
              <w:pStyle w:val="af0"/>
              <w:spacing w:line="276" w:lineRule="auto"/>
              <w:rPr>
                <w:sz w:val="22"/>
                <w:szCs w:val="22"/>
              </w:rPr>
            </w:pPr>
          </w:p>
        </w:tc>
      </w:tr>
      <w:tr w:rsidR="002534CD" w:rsidRPr="00BD35DD" w14:paraId="6AD7400C" w14:textId="77777777" w:rsidTr="002534CD">
        <w:tc>
          <w:tcPr>
            <w:tcW w:w="649" w:type="dxa"/>
            <w:vAlign w:val="center"/>
          </w:tcPr>
          <w:p w14:paraId="3039CEFA" w14:textId="23C7F7E6" w:rsidR="002534CD" w:rsidRPr="00BD35DD" w:rsidRDefault="002534CD" w:rsidP="002534CD">
            <w:pPr>
              <w:spacing w:line="276" w:lineRule="auto"/>
              <w:ind w:firstLine="0"/>
              <w:jc w:val="center"/>
              <w:rPr>
                <w:sz w:val="22"/>
                <w:szCs w:val="22"/>
              </w:rPr>
            </w:pPr>
            <w:r>
              <w:rPr>
                <w:sz w:val="22"/>
                <w:szCs w:val="22"/>
              </w:rPr>
              <w:t>2</w:t>
            </w:r>
          </w:p>
        </w:tc>
        <w:tc>
          <w:tcPr>
            <w:tcW w:w="4862" w:type="dxa"/>
          </w:tcPr>
          <w:p w14:paraId="34C60D7A" w14:textId="25A5C2A6" w:rsidR="002534CD" w:rsidRPr="00BD35DD" w:rsidRDefault="002534CD" w:rsidP="002534CD">
            <w:pPr>
              <w:pStyle w:val="af0"/>
              <w:spacing w:line="276" w:lineRule="auto"/>
              <w:rPr>
                <w:sz w:val="22"/>
                <w:szCs w:val="22"/>
              </w:rPr>
            </w:pPr>
            <w:r w:rsidRPr="00BD35DD">
              <w:rPr>
                <w:sz w:val="22"/>
                <w:szCs w:val="22"/>
              </w:rPr>
              <w:t>Условия оплаты</w:t>
            </w:r>
            <w:r w:rsidR="00110B94">
              <w:rPr>
                <w:sz w:val="22"/>
                <w:szCs w:val="22"/>
              </w:rPr>
              <w:t>:</w:t>
            </w:r>
          </w:p>
        </w:tc>
        <w:tc>
          <w:tcPr>
            <w:tcW w:w="4695" w:type="dxa"/>
          </w:tcPr>
          <w:p w14:paraId="2CFFC28C" w14:textId="77777777" w:rsidR="002534CD" w:rsidRPr="00BD35DD" w:rsidRDefault="002534CD" w:rsidP="002534CD">
            <w:pPr>
              <w:pStyle w:val="af0"/>
              <w:spacing w:line="276" w:lineRule="auto"/>
              <w:rPr>
                <w:sz w:val="22"/>
                <w:szCs w:val="22"/>
              </w:rPr>
            </w:pPr>
          </w:p>
        </w:tc>
      </w:tr>
      <w:tr w:rsidR="00110B94" w:rsidRPr="00BD35DD" w14:paraId="531247B5" w14:textId="77777777" w:rsidTr="002534CD">
        <w:tc>
          <w:tcPr>
            <w:tcW w:w="649" w:type="dxa"/>
            <w:vAlign w:val="center"/>
          </w:tcPr>
          <w:p w14:paraId="268E421E" w14:textId="3C708391" w:rsidR="00110B94" w:rsidRDefault="00177AAB" w:rsidP="002534CD">
            <w:pPr>
              <w:spacing w:line="276" w:lineRule="auto"/>
              <w:ind w:firstLine="0"/>
              <w:jc w:val="center"/>
              <w:rPr>
                <w:sz w:val="22"/>
                <w:szCs w:val="22"/>
              </w:rPr>
            </w:pPr>
            <w:r>
              <w:rPr>
                <w:sz w:val="22"/>
                <w:szCs w:val="22"/>
              </w:rPr>
              <w:t>3</w:t>
            </w:r>
          </w:p>
        </w:tc>
        <w:tc>
          <w:tcPr>
            <w:tcW w:w="4862" w:type="dxa"/>
          </w:tcPr>
          <w:p w14:paraId="3A8B3657" w14:textId="07105660" w:rsidR="00110B94" w:rsidRPr="00BD35DD" w:rsidRDefault="00110B94" w:rsidP="00177AAB">
            <w:pPr>
              <w:pStyle w:val="af0"/>
              <w:spacing w:line="276" w:lineRule="auto"/>
              <w:jc w:val="both"/>
              <w:rPr>
                <w:sz w:val="22"/>
                <w:szCs w:val="22"/>
              </w:rPr>
            </w:pPr>
            <w:r>
              <w:rPr>
                <w:sz w:val="22"/>
                <w:szCs w:val="22"/>
              </w:rPr>
              <w:t>Квалификация у</w:t>
            </w:r>
            <w:r w:rsidR="00177AAB">
              <w:rPr>
                <w:sz w:val="22"/>
                <w:szCs w:val="22"/>
              </w:rPr>
              <w:t xml:space="preserve">частника: количество реализованных зарядных устройств </w:t>
            </w:r>
            <w:r w:rsidR="00177AAB" w:rsidRPr="001A5A84">
              <w:t>для электроавтомобилей любого типа в период с 01.01.2020 г. по 01.</w:t>
            </w:r>
            <w:r w:rsidR="00BD499C">
              <w:t>12</w:t>
            </w:r>
            <w:r w:rsidR="00177AAB" w:rsidRPr="001A5A84">
              <w:t>.2024 г. (в штуках)</w:t>
            </w:r>
            <w:r w:rsidR="00177AAB">
              <w:t>:</w:t>
            </w:r>
          </w:p>
        </w:tc>
        <w:tc>
          <w:tcPr>
            <w:tcW w:w="4695" w:type="dxa"/>
          </w:tcPr>
          <w:p w14:paraId="09B07F5A" w14:textId="77777777" w:rsidR="00110B94" w:rsidRPr="00BD35DD" w:rsidRDefault="00110B94" w:rsidP="002534CD">
            <w:pPr>
              <w:pStyle w:val="af0"/>
              <w:spacing w:line="276" w:lineRule="auto"/>
              <w:rPr>
                <w:sz w:val="22"/>
                <w:szCs w:val="22"/>
              </w:rPr>
            </w:pPr>
          </w:p>
        </w:tc>
      </w:tr>
      <w:tr w:rsidR="00177AAB" w:rsidRPr="00BD35DD" w14:paraId="1670E9B4" w14:textId="77777777" w:rsidTr="002534CD">
        <w:tc>
          <w:tcPr>
            <w:tcW w:w="649" w:type="dxa"/>
            <w:vAlign w:val="center"/>
          </w:tcPr>
          <w:p w14:paraId="2C57125A" w14:textId="437423F2" w:rsidR="00177AAB" w:rsidRDefault="00177AAB" w:rsidP="002534CD">
            <w:pPr>
              <w:spacing w:line="276" w:lineRule="auto"/>
              <w:ind w:firstLine="0"/>
              <w:jc w:val="center"/>
              <w:rPr>
                <w:sz w:val="22"/>
                <w:szCs w:val="22"/>
              </w:rPr>
            </w:pPr>
            <w:r>
              <w:rPr>
                <w:sz w:val="22"/>
                <w:szCs w:val="22"/>
              </w:rPr>
              <w:t>4</w:t>
            </w:r>
          </w:p>
        </w:tc>
        <w:tc>
          <w:tcPr>
            <w:tcW w:w="4862" w:type="dxa"/>
          </w:tcPr>
          <w:p w14:paraId="2367D406" w14:textId="02B17137" w:rsidR="00177AAB" w:rsidRDefault="00177AAB" w:rsidP="002534CD">
            <w:pPr>
              <w:pStyle w:val="af0"/>
              <w:spacing w:line="276" w:lineRule="auto"/>
              <w:rPr>
                <w:sz w:val="22"/>
                <w:szCs w:val="22"/>
              </w:rPr>
            </w:pPr>
            <w:r>
              <w:t xml:space="preserve">Наличие </w:t>
            </w:r>
            <w:r w:rsidRPr="001A5A84">
              <w:t>протокол</w:t>
            </w:r>
            <w:r>
              <w:t>а</w:t>
            </w:r>
            <w:r w:rsidRPr="001A5A84">
              <w:t xml:space="preserve"> разногласий к </w:t>
            </w:r>
            <w:r w:rsidRPr="00177AAB">
              <w:t>проекту договора поставки оборудования в составе конкурсной документации:</w:t>
            </w:r>
          </w:p>
        </w:tc>
        <w:tc>
          <w:tcPr>
            <w:tcW w:w="4695" w:type="dxa"/>
          </w:tcPr>
          <w:p w14:paraId="613DAF09" w14:textId="77777777" w:rsidR="00177AAB" w:rsidRPr="00BD35DD" w:rsidRDefault="00177AAB" w:rsidP="002534CD">
            <w:pPr>
              <w:pStyle w:val="af0"/>
              <w:spacing w:line="276" w:lineRule="auto"/>
              <w:rPr>
                <w:sz w:val="22"/>
                <w:szCs w:val="22"/>
              </w:rPr>
            </w:pPr>
          </w:p>
        </w:tc>
      </w:tr>
      <w:tr w:rsidR="002534CD" w:rsidRPr="00BD35DD" w14:paraId="083ABA09" w14:textId="77777777" w:rsidTr="002534CD">
        <w:tc>
          <w:tcPr>
            <w:tcW w:w="649" w:type="dxa"/>
            <w:vAlign w:val="center"/>
          </w:tcPr>
          <w:p w14:paraId="5EC103FB" w14:textId="19DF648F" w:rsidR="002534CD" w:rsidRPr="00BD35DD" w:rsidRDefault="00177AAB" w:rsidP="002534CD">
            <w:pPr>
              <w:spacing w:line="276" w:lineRule="auto"/>
              <w:ind w:firstLine="0"/>
              <w:jc w:val="center"/>
              <w:rPr>
                <w:sz w:val="22"/>
                <w:szCs w:val="22"/>
              </w:rPr>
            </w:pPr>
            <w:r>
              <w:rPr>
                <w:sz w:val="22"/>
                <w:szCs w:val="22"/>
              </w:rPr>
              <w:t>5</w:t>
            </w:r>
          </w:p>
        </w:tc>
        <w:tc>
          <w:tcPr>
            <w:tcW w:w="4862" w:type="dxa"/>
          </w:tcPr>
          <w:p w14:paraId="2DC2A0E8" w14:textId="243A5C46" w:rsidR="002534CD" w:rsidRPr="00BD35DD" w:rsidRDefault="002534CD" w:rsidP="002534CD">
            <w:pPr>
              <w:pStyle w:val="af0"/>
              <w:spacing w:line="276" w:lineRule="auto"/>
              <w:rPr>
                <w:sz w:val="22"/>
                <w:szCs w:val="22"/>
              </w:rPr>
            </w:pPr>
            <w:r w:rsidRPr="00BD35DD">
              <w:rPr>
                <w:sz w:val="22"/>
                <w:szCs w:val="22"/>
              </w:rPr>
              <w:t>Гарантийный срок</w:t>
            </w:r>
            <w:r w:rsidR="00110B94">
              <w:rPr>
                <w:sz w:val="22"/>
                <w:szCs w:val="22"/>
              </w:rPr>
              <w:t xml:space="preserve"> (</w:t>
            </w:r>
            <w:proofErr w:type="spellStart"/>
            <w:r w:rsidR="00110B94">
              <w:rPr>
                <w:sz w:val="22"/>
                <w:szCs w:val="22"/>
              </w:rPr>
              <w:t>мес</w:t>
            </w:r>
            <w:proofErr w:type="spellEnd"/>
            <w:r w:rsidR="00110B94">
              <w:rPr>
                <w:sz w:val="22"/>
                <w:szCs w:val="22"/>
              </w:rPr>
              <w:t>)</w:t>
            </w:r>
            <w:r w:rsidR="00177AAB">
              <w:rPr>
                <w:sz w:val="22"/>
                <w:szCs w:val="22"/>
              </w:rPr>
              <w:t>:</w:t>
            </w:r>
          </w:p>
        </w:tc>
        <w:tc>
          <w:tcPr>
            <w:tcW w:w="4695" w:type="dxa"/>
          </w:tcPr>
          <w:p w14:paraId="1EA3AD44" w14:textId="77777777" w:rsidR="002534CD" w:rsidRPr="00BD35DD" w:rsidRDefault="002534CD" w:rsidP="002534CD">
            <w:pPr>
              <w:pStyle w:val="af0"/>
              <w:spacing w:line="276" w:lineRule="auto"/>
              <w:rPr>
                <w:sz w:val="22"/>
                <w:szCs w:val="22"/>
              </w:rPr>
            </w:pPr>
          </w:p>
        </w:tc>
      </w:tr>
      <w:tr w:rsidR="00110B94" w:rsidRPr="00BD35DD" w14:paraId="6FD13FC8" w14:textId="77777777" w:rsidTr="002534CD">
        <w:tc>
          <w:tcPr>
            <w:tcW w:w="649" w:type="dxa"/>
            <w:vAlign w:val="center"/>
          </w:tcPr>
          <w:p w14:paraId="2D70A4C3" w14:textId="2A2190B3" w:rsidR="00110B94" w:rsidRDefault="00177AAB" w:rsidP="002534CD">
            <w:pPr>
              <w:spacing w:line="276" w:lineRule="auto"/>
              <w:ind w:firstLine="0"/>
              <w:jc w:val="center"/>
              <w:rPr>
                <w:sz w:val="22"/>
                <w:szCs w:val="22"/>
              </w:rPr>
            </w:pPr>
            <w:r>
              <w:rPr>
                <w:sz w:val="22"/>
                <w:szCs w:val="22"/>
              </w:rPr>
              <w:t>6</w:t>
            </w:r>
          </w:p>
        </w:tc>
        <w:tc>
          <w:tcPr>
            <w:tcW w:w="4862" w:type="dxa"/>
          </w:tcPr>
          <w:p w14:paraId="556D9B83" w14:textId="6DF2ABAA" w:rsidR="00110B94" w:rsidRPr="00BD35DD" w:rsidRDefault="00177AAB" w:rsidP="002534CD">
            <w:pPr>
              <w:pStyle w:val="af0"/>
              <w:spacing w:line="276" w:lineRule="auto"/>
              <w:rPr>
                <w:sz w:val="22"/>
                <w:szCs w:val="22"/>
              </w:rPr>
            </w:pPr>
            <w:r w:rsidRPr="001A5A84">
              <w:t>Наличие сервисной (гарантийной) службы, склада с подменным фондом ЗИП на территории Калужской области</w:t>
            </w:r>
            <w:r>
              <w:t>:</w:t>
            </w:r>
          </w:p>
        </w:tc>
        <w:tc>
          <w:tcPr>
            <w:tcW w:w="4695" w:type="dxa"/>
          </w:tcPr>
          <w:p w14:paraId="68F3E626" w14:textId="77777777" w:rsidR="00110B94" w:rsidRPr="00BD35DD" w:rsidRDefault="00110B94" w:rsidP="002534CD">
            <w:pPr>
              <w:pStyle w:val="af0"/>
              <w:spacing w:line="276" w:lineRule="auto"/>
              <w:rPr>
                <w:sz w:val="22"/>
                <w:szCs w:val="22"/>
              </w:rPr>
            </w:pPr>
          </w:p>
        </w:tc>
      </w:tr>
      <w:tr w:rsidR="00110B94" w:rsidRPr="00BD35DD" w14:paraId="7F73E53F" w14:textId="77777777" w:rsidTr="002534CD">
        <w:tc>
          <w:tcPr>
            <w:tcW w:w="649" w:type="dxa"/>
            <w:vAlign w:val="center"/>
          </w:tcPr>
          <w:p w14:paraId="647BA6A2" w14:textId="64B8F931" w:rsidR="00110B94" w:rsidRDefault="00177AAB" w:rsidP="002534CD">
            <w:pPr>
              <w:spacing w:line="276" w:lineRule="auto"/>
              <w:ind w:firstLine="0"/>
              <w:jc w:val="center"/>
              <w:rPr>
                <w:sz w:val="22"/>
                <w:szCs w:val="22"/>
              </w:rPr>
            </w:pPr>
            <w:r>
              <w:rPr>
                <w:sz w:val="22"/>
                <w:szCs w:val="22"/>
              </w:rPr>
              <w:t>7</w:t>
            </w:r>
          </w:p>
        </w:tc>
        <w:tc>
          <w:tcPr>
            <w:tcW w:w="4862" w:type="dxa"/>
          </w:tcPr>
          <w:p w14:paraId="76B46E76" w14:textId="11B0887B" w:rsidR="00110B94" w:rsidRPr="00BD35DD" w:rsidRDefault="00177AAB" w:rsidP="002534CD">
            <w:pPr>
              <w:pStyle w:val="af0"/>
              <w:spacing w:line="276" w:lineRule="auto"/>
              <w:rPr>
                <w:sz w:val="22"/>
                <w:szCs w:val="22"/>
              </w:rPr>
            </w:pPr>
            <w:r w:rsidRPr="00177AAB">
              <w:t>Сертификация производителя оборудования отраслевым стандартам менеджмента качества</w:t>
            </w:r>
            <w:r>
              <w:t>:</w:t>
            </w:r>
          </w:p>
        </w:tc>
        <w:tc>
          <w:tcPr>
            <w:tcW w:w="4695" w:type="dxa"/>
          </w:tcPr>
          <w:p w14:paraId="02FEAE5D" w14:textId="77777777" w:rsidR="00110B94" w:rsidRPr="00BD35DD" w:rsidRDefault="00110B94" w:rsidP="002534CD">
            <w:pPr>
              <w:pStyle w:val="af0"/>
              <w:spacing w:line="276" w:lineRule="auto"/>
              <w:rPr>
                <w:sz w:val="22"/>
                <w:szCs w:val="22"/>
              </w:rPr>
            </w:pPr>
          </w:p>
        </w:tc>
      </w:tr>
      <w:tr w:rsidR="002534CD" w:rsidRPr="00BD35DD" w14:paraId="70C2EDC1" w14:textId="77777777" w:rsidTr="002534CD">
        <w:trPr>
          <w:cantSplit/>
        </w:trPr>
        <w:tc>
          <w:tcPr>
            <w:tcW w:w="649" w:type="dxa"/>
          </w:tcPr>
          <w:p w14:paraId="4FFFA4D0" w14:textId="364B134A" w:rsidR="002534CD" w:rsidRPr="00BD35DD" w:rsidRDefault="002534CD" w:rsidP="002534CD">
            <w:pPr>
              <w:spacing w:line="276" w:lineRule="auto"/>
              <w:ind w:left="360" w:hanging="338"/>
              <w:rPr>
                <w:sz w:val="22"/>
                <w:szCs w:val="22"/>
              </w:rPr>
            </w:pPr>
            <w:r>
              <w:rPr>
                <w:sz w:val="22"/>
                <w:szCs w:val="22"/>
              </w:rPr>
              <w:t>…</w:t>
            </w:r>
          </w:p>
        </w:tc>
        <w:tc>
          <w:tcPr>
            <w:tcW w:w="4862" w:type="dxa"/>
          </w:tcPr>
          <w:p w14:paraId="1D62AC96" w14:textId="334CD4F1" w:rsidR="002534CD" w:rsidRPr="00BD35DD" w:rsidRDefault="002534CD" w:rsidP="002534CD">
            <w:pPr>
              <w:pStyle w:val="af0"/>
              <w:spacing w:line="276" w:lineRule="auto"/>
              <w:rPr>
                <w:sz w:val="22"/>
                <w:szCs w:val="22"/>
              </w:rPr>
            </w:pPr>
            <w:r w:rsidRPr="00BD35DD">
              <w:rPr>
                <w:sz w:val="22"/>
                <w:szCs w:val="22"/>
              </w:rPr>
              <w:t>и т.д.</w:t>
            </w:r>
          </w:p>
        </w:tc>
        <w:tc>
          <w:tcPr>
            <w:tcW w:w="4695" w:type="dxa"/>
          </w:tcPr>
          <w:p w14:paraId="6D83B4FB" w14:textId="77777777" w:rsidR="002534CD" w:rsidRPr="00BD35DD" w:rsidRDefault="002534CD" w:rsidP="002534CD">
            <w:pPr>
              <w:pStyle w:val="af0"/>
              <w:spacing w:line="276" w:lineRule="auto"/>
              <w:rPr>
                <w:sz w:val="22"/>
                <w:szCs w:val="22"/>
              </w:rPr>
            </w:pPr>
          </w:p>
        </w:tc>
      </w:tr>
    </w:tbl>
    <w:p w14:paraId="373BAA61" w14:textId="77777777" w:rsidR="001D60A5" w:rsidRDefault="001D60A5" w:rsidP="00A74D9F">
      <w:pPr>
        <w:spacing w:line="276" w:lineRule="auto"/>
        <w:rPr>
          <w:sz w:val="24"/>
          <w:szCs w:val="24"/>
        </w:rPr>
      </w:pPr>
    </w:p>
    <w:p w14:paraId="1ADA34DA" w14:textId="443DB61F" w:rsidR="001D60A5" w:rsidRDefault="001D60A5" w:rsidP="00A74D9F">
      <w:pPr>
        <w:spacing w:line="276" w:lineRule="auto"/>
        <w:rPr>
          <w:sz w:val="24"/>
          <w:szCs w:val="24"/>
        </w:rPr>
      </w:pPr>
      <w:r w:rsidRPr="001D60A5">
        <w:rPr>
          <w:sz w:val="24"/>
          <w:szCs w:val="24"/>
        </w:rPr>
        <w:t>Настоящее Предложение имеет правовой статус оферты и действует до «__»_______</w:t>
      </w:r>
      <w:r>
        <w:rPr>
          <w:sz w:val="24"/>
          <w:szCs w:val="24"/>
        </w:rPr>
        <w:t xml:space="preserve">  </w:t>
      </w:r>
      <w:r w:rsidRPr="001D60A5">
        <w:rPr>
          <w:sz w:val="24"/>
          <w:szCs w:val="24"/>
        </w:rPr>
        <w:t>года.</w:t>
      </w:r>
    </w:p>
    <w:p w14:paraId="3251FAE1" w14:textId="77777777" w:rsidR="001D60A5" w:rsidRDefault="001D60A5" w:rsidP="00A74D9F">
      <w:pPr>
        <w:spacing w:line="276" w:lineRule="auto"/>
        <w:rPr>
          <w:sz w:val="24"/>
          <w:szCs w:val="24"/>
        </w:rPr>
      </w:pPr>
    </w:p>
    <w:p w14:paraId="56EDC1A9" w14:textId="402A5029" w:rsidR="005735E3" w:rsidRPr="00AB787F" w:rsidRDefault="005735E3" w:rsidP="00A74D9F">
      <w:pPr>
        <w:spacing w:line="276" w:lineRule="auto"/>
        <w:rPr>
          <w:sz w:val="24"/>
          <w:szCs w:val="24"/>
        </w:rPr>
      </w:pPr>
      <w:r w:rsidRPr="00AB787F">
        <w:rPr>
          <w:sz w:val="24"/>
          <w:szCs w:val="24"/>
        </w:rPr>
        <w:t>____________________________________</w:t>
      </w:r>
    </w:p>
    <w:p w14:paraId="7A2B5818" w14:textId="77777777" w:rsidR="005735E3" w:rsidRPr="00AB787F" w:rsidRDefault="005735E3" w:rsidP="00A74D9F">
      <w:pPr>
        <w:spacing w:line="276" w:lineRule="auto"/>
        <w:ind w:right="3684"/>
        <w:jc w:val="center"/>
        <w:rPr>
          <w:sz w:val="24"/>
          <w:szCs w:val="24"/>
          <w:vertAlign w:val="superscript"/>
        </w:rPr>
      </w:pPr>
      <w:r w:rsidRPr="00AB787F">
        <w:rPr>
          <w:sz w:val="24"/>
          <w:szCs w:val="24"/>
          <w:vertAlign w:val="superscript"/>
        </w:rPr>
        <w:t>(подпись, М.П.)</w:t>
      </w:r>
    </w:p>
    <w:p w14:paraId="6BDF798B" w14:textId="77777777" w:rsidR="005735E3" w:rsidRPr="00AB787F" w:rsidRDefault="005735E3" w:rsidP="00A74D9F">
      <w:pPr>
        <w:spacing w:line="276" w:lineRule="auto"/>
        <w:rPr>
          <w:sz w:val="24"/>
          <w:szCs w:val="24"/>
        </w:rPr>
      </w:pPr>
      <w:r w:rsidRPr="00AB787F">
        <w:rPr>
          <w:sz w:val="24"/>
          <w:szCs w:val="24"/>
        </w:rPr>
        <w:t>____________________________________</w:t>
      </w:r>
    </w:p>
    <w:p w14:paraId="7746A7D4" w14:textId="2B238AC8" w:rsidR="005735E3" w:rsidRDefault="002534CD" w:rsidP="002534CD">
      <w:pPr>
        <w:spacing w:line="276" w:lineRule="auto"/>
        <w:ind w:right="3684"/>
        <w:rPr>
          <w:sz w:val="24"/>
          <w:szCs w:val="24"/>
          <w:vertAlign w:val="superscript"/>
        </w:rPr>
      </w:pPr>
      <w:r>
        <w:rPr>
          <w:sz w:val="24"/>
          <w:szCs w:val="24"/>
          <w:vertAlign w:val="superscript"/>
        </w:rPr>
        <w:t xml:space="preserve">          </w:t>
      </w:r>
      <w:r w:rsidR="005735E3" w:rsidRPr="00AB787F">
        <w:rPr>
          <w:sz w:val="24"/>
          <w:szCs w:val="24"/>
          <w:vertAlign w:val="superscript"/>
        </w:rPr>
        <w:t>(фамилия, имя, отчество подписавшего, должность)</w:t>
      </w:r>
    </w:p>
    <w:p w14:paraId="72174540" w14:textId="77777777" w:rsidR="007A58B9" w:rsidRPr="00AB787F" w:rsidRDefault="007A58B9" w:rsidP="00A74D9F">
      <w:pPr>
        <w:spacing w:line="276" w:lineRule="auto"/>
        <w:ind w:right="3684"/>
        <w:jc w:val="center"/>
        <w:rPr>
          <w:sz w:val="24"/>
          <w:szCs w:val="24"/>
          <w:vertAlign w:val="superscript"/>
        </w:rPr>
      </w:pPr>
    </w:p>
    <w:p w14:paraId="6CA1643A" w14:textId="77777777" w:rsidR="005735E3" w:rsidRPr="00AB787F" w:rsidRDefault="005735E3" w:rsidP="00A74D9F">
      <w:pPr>
        <w:spacing w:line="276" w:lineRule="auto"/>
        <w:rPr>
          <w:sz w:val="24"/>
          <w:szCs w:val="24"/>
        </w:rPr>
      </w:pPr>
    </w:p>
    <w:p w14:paraId="068EFAC9" w14:textId="77777777" w:rsidR="005735E3" w:rsidRDefault="005735E3" w:rsidP="00A74D9F">
      <w:pPr>
        <w:pBdr>
          <w:bottom w:val="single" w:sz="4" w:space="1" w:color="auto"/>
        </w:pBdr>
        <w:shd w:val="clear" w:color="auto" w:fill="E0E0E0"/>
        <w:spacing w:line="276" w:lineRule="auto"/>
        <w:ind w:right="21" w:firstLine="0"/>
        <w:jc w:val="center"/>
        <w:rPr>
          <w:b/>
          <w:color w:val="000000"/>
          <w:sz w:val="24"/>
          <w:szCs w:val="24"/>
        </w:rPr>
      </w:pPr>
      <w:r w:rsidRPr="00AB787F">
        <w:rPr>
          <w:b/>
          <w:color w:val="000000"/>
          <w:sz w:val="24"/>
          <w:szCs w:val="24"/>
        </w:rPr>
        <w:t>конец формы</w:t>
      </w:r>
    </w:p>
    <w:p w14:paraId="3637B248" w14:textId="3CBAB043" w:rsidR="005735E3" w:rsidRPr="00514DF7" w:rsidRDefault="005735E3" w:rsidP="00373A16">
      <w:pPr>
        <w:pStyle w:val="30"/>
      </w:pPr>
      <w:bookmarkStart w:id="303" w:name="_Toc346098391"/>
      <w:bookmarkStart w:id="304" w:name="_Toc116632214"/>
      <w:r w:rsidRPr="00080EE6">
        <w:t>Инструкции</w:t>
      </w:r>
      <w:r w:rsidRPr="00514DF7">
        <w:t xml:space="preserve"> по заполнению</w:t>
      </w:r>
      <w:bookmarkEnd w:id="303"/>
      <w:bookmarkEnd w:id="304"/>
    </w:p>
    <w:p w14:paraId="400386CF" w14:textId="70DC9348" w:rsidR="0022045C" w:rsidRPr="002534CD" w:rsidRDefault="0022045C" w:rsidP="002534CD">
      <w:pPr>
        <w:pStyle w:val="4"/>
        <w:tabs>
          <w:tab w:val="clear" w:pos="1134"/>
        </w:tabs>
        <w:spacing w:line="240" w:lineRule="auto"/>
        <w:ind w:left="-142" w:firstLine="425"/>
      </w:pPr>
      <w:bookmarkStart w:id="305" w:name="_Toc116632218"/>
      <w:bookmarkStart w:id="306" w:name="_Toc346098397"/>
      <w:bookmarkStart w:id="307" w:name="_Toc116632219"/>
      <w:r>
        <w:t>Срок действия Коммерческого предложения</w:t>
      </w:r>
      <w:r w:rsidRPr="00367587">
        <w:t xml:space="preserve"> не должен быть менее </w:t>
      </w:r>
      <w:r w:rsidRPr="002534CD">
        <w:t>чем 30 календарных дней со дня, следующего за днем окончания подачи Заявок. Указание меньшего срока действия может служить основанием для отклонения Предложения.</w:t>
      </w:r>
      <w:bookmarkEnd w:id="305"/>
    </w:p>
    <w:bookmarkEnd w:id="67"/>
    <w:bookmarkEnd w:id="306"/>
    <w:bookmarkEnd w:id="307"/>
    <w:p w14:paraId="0261F79D" w14:textId="0364F0DF" w:rsidR="002603D5" w:rsidRDefault="002603D5" w:rsidP="002061D8"/>
    <w:p w14:paraId="1708C159" w14:textId="77777777" w:rsidR="00FE0ABA" w:rsidRDefault="00FE0ABA" w:rsidP="002061D8"/>
    <w:p w14:paraId="19DB21CF" w14:textId="77777777" w:rsidR="00FE0ABA" w:rsidRDefault="00FE0ABA" w:rsidP="002061D8"/>
    <w:p w14:paraId="2B9735F3" w14:textId="77777777" w:rsidR="00FE0ABA" w:rsidRDefault="00FE0ABA" w:rsidP="002061D8"/>
    <w:p w14:paraId="33221EFC" w14:textId="77777777" w:rsidR="00FE0ABA" w:rsidRDefault="00FE0ABA" w:rsidP="002061D8"/>
    <w:p w14:paraId="36D0893E" w14:textId="77777777" w:rsidR="00FE0ABA" w:rsidRDefault="00FE0ABA" w:rsidP="002061D8"/>
    <w:p w14:paraId="703373E7" w14:textId="77777777" w:rsidR="00FE0ABA" w:rsidRDefault="00FE0ABA" w:rsidP="002061D8"/>
    <w:p w14:paraId="6F0F9D24" w14:textId="77777777" w:rsidR="00FE0ABA" w:rsidRDefault="00FE0ABA" w:rsidP="002061D8"/>
    <w:p w14:paraId="09C733AC" w14:textId="77777777" w:rsidR="00FE0ABA" w:rsidRDefault="00FE0ABA" w:rsidP="002061D8"/>
    <w:p w14:paraId="78A2D55F" w14:textId="77777777" w:rsidR="00FE0ABA" w:rsidRDefault="00FE0ABA" w:rsidP="002061D8"/>
    <w:p w14:paraId="5A821678" w14:textId="77777777" w:rsidR="00FE0ABA" w:rsidRDefault="00FE0ABA" w:rsidP="002061D8"/>
    <w:p w14:paraId="0E10B256" w14:textId="77777777" w:rsidR="00FE0ABA" w:rsidRDefault="00FE0ABA" w:rsidP="002061D8"/>
    <w:p w14:paraId="6B0A125A" w14:textId="77777777" w:rsidR="00FE0ABA" w:rsidRDefault="00FE0ABA" w:rsidP="002061D8"/>
    <w:p w14:paraId="476EB9A6" w14:textId="77777777" w:rsidR="00FE0ABA" w:rsidRDefault="00FE0ABA" w:rsidP="002061D8"/>
    <w:p w14:paraId="6BDEBC02" w14:textId="77777777" w:rsidR="00FE0ABA" w:rsidRDefault="00FE0ABA" w:rsidP="002061D8"/>
    <w:p w14:paraId="4E42BC7C" w14:textId="77777777" w:rsidR="00FE0ABA" w:rsidRDefault="00FE0ABA" w:rsidP="002061D8"/>
    <w:p w14:paraId="1B61852A" w14:textId="77777777" w:rsidR="00FE0ABA" w:rsidRDefault="00FE0ABA" w:rsidP="002061D8"/>
    <w:p w14:paraId="7F824E91" w14:textId="77777777" w:rsidR="00FE0ABA" w:rsidRDefault="00FE0ABA" w:rsidP="002061D8"/>
    <w:p w14:paraId="1DEF0049" w14:textId="77777777" w:rsidR="00FE0ABA" w:rsidRDefault="00FE0ABA" w:rsidP="002061D8"/>
    <w:p w14:paraId="6AE9C50E" w14:textId="77777777" w:rsidR="00FE0ABA" w:rsidRDefault="00FE0ABA" w:rsidP="002061D8"/>
    <w:p w14:paraId="0A402478" w14:textId="48FE4A2B" w:rsidR="0085463C" w:rsidRPr="00A913DE" w:rsidRDefault="00E15E97" w:rsidP="00A913DE">
      <w:pPr>
        <w:pStyle w:val="2"/>
      </w:pPr>
      <w:r>
        <w:rPr>
          <w:lang w:val="ru-RU"/>
        </w:rPr>
        <w:t xml:space="preserve">Справка о </w:t>
      </w:r>
      <w:r w:rsidR="00712A86">
        <w:rPr>
          <w:lang w:val="ru-RU"/>
        </w:rPr>
        <w:t>квалификации</w:t>
      </w:r>
      <w:r w:rsidR="00D600CC" w:rsidRPr="0045296C">
        <w:t xml:space="preserve"> </w:t>
      </w:r>
      <w:r>
        <w:rPr>
          <w:lang w:val="ru-RU"/>
        </w:rPr>
        <w:t>Участника</w:t>
      </w:r>
      <w:r w:rsidR="00D600CC" w:rsidRPr="00A913DE">
        <w:t xml:space="preserve"> </w:t>
      </w:r>
      <w:r w:rsidR="0085463C" w:rsidRPr="00A913DE">
        <w:t xml:space="preserve">(форма </w:t>
      </w:r>
      <w:r w:rsidR="00D600CC" w:rsidRPr="00A913DE">
        <w:t>5</w:t>
      </w:r>
      <w:r w:rsidR="0085463C" w:rsidRPr="00A913DE">
        <w:t>)</w:t>
      </w:r>
    </w:p>
    <w:p w14:paraId="59C3C3F8" w14:textId="0F002016" w:rsidR="0085463C" w:rsidRPr="00A913DE" w:rsidRDefault="0085463C" w:rsidP="00A913DE">
      <w:pPr>
        <w:pStyle w:val="30"/>
      </w:pPr>
      <w:r w:rsidRPr="00A913DE">
        <w:t xml:space="preserve">Форма </w:t>
      </w:r>
      <w:r w:rsidR="00057A3D" w:rsidRPr="00A913DE">
        <w:t xml:space="preserve">справки о </w:t>
      </w:r>
      <w:r w:rsidR="00712A86">
        <w:rPr>
          <w:lang w:val="ru-RU"/>
        </w:rPr>
        <w:t>квалификации</w:t>
      </w:r>
      <w:r w:rsidR="00A07623" w:rsidRPr="00A913DE">
        <w:t xml:space="preserve"> </w:t>
      </w:r>
      <w:r w:rsidR="00E15E97">
        <w:rPr>
          <w:lang w:val="ru-RU"/>
        </w:rPr>
        <w:t>Участника</w:t>
      </w:r>
    </w:p>
    <w:p w14:paraId="4641D9A9" w14:textId="77777777" w:rsidR="0085463C" w:rsidRPr="00A913DE" w:rsidRDefault="0085463C" w:rsidP="00A913DE">
      <w:pPr>
        <w:pBdr>
          <w:top w:val="single" w:sz="4" w:space="1" w:color="auto"/>
        </w:pBdr>
        <w:spacing w:line="276" w:lineRule="auto"/>
        <w:ind w:right="21" w:firstLine="0"/>
        <w:jc w:val="center"/>
        <w:rPr>
          <w:b/>
          <w:color w:val="000000"/>
          <w:sz w:val="24"/>
          <w:szCs w:val="24"/>
        </w:rPr>
      </w:pPr>
      <w:r w:rsidRPr="00A913DE">
        <w:rPr>
          <w:b/>
          <w:color w:val="000000"/>
          <w:sz w:val="24"/>
          <w:szCs w:val="24"/>
        </w:rPr>
        <w:t>начало формы</w:t>
      </w:r>
    </w:p>
    <w:p w14:paraId="6747F6B1" w14:textId="77777777" w:rsidR="0085463C" w:rsidRPr="00A913DE" w:rsidRDefault="0085463C" w:rsidP="00A913DE">
      <w:pPr>
        <w:spacing w:line="276" w:lineRule="auto"/>
        <w:ind w:firstLine="0"/>
        <w:jc w:val="left"/>
        <w:rPr>
          <w:sz w:val="24"/>
          <w:szCs w:val="24"/>
        </w:rPr>
      </w:pPr>
    </w:p>
    <w:p w14:paraId="4ECFDD62" w14:textId="77777777" w:rsidR="0085463C" w:rsidRPr="00A913DE" w:rsidRDefault="0085463C" w:rsidP="00A913DE">
      <w:pPr>
        <w:spacing w:line="276" w:lineRule="auto"/>
        <w:rPr>
          <w:sz w:val="24"/>
          <w:szCs w:val="24"/>
        </w:rPr>
      </w:pPr>
    </w:p>
    <w:p w14:paraId="176CE6D3" w14:textId="6806F927" w:rsidR="0085463C" w:rsidRPr="00A913DE" w:rsidRDefault="00E15E97" w:rsidP="00A913DE">
      <w:pPr>
        <w:spacing w:line="276" w:lineRule="auto"/>
        <w:ind w:firstLine="0"/>
        <w:jc w:val="center"/>
        <w:rPr>
          <w:b/>
          <w:sz w:val="24"/>
          <w:szCs w:val="24"/>
        </w:rPr>
      </w:pPr>
      <w:r>
        <w:rPr>
          <w:b/>
          <w:sz w:val="24"/>
          <w:szCs w:val="24"/>
        </w:rPr>
        <w:t xml:space="preserve">Справка о </w:t>
      </w:r>
      <w:r w:rsidR="00712A86">
        <w:rPr>
          <w:b/>
          <w:sz w:val="24"/>
          <w:szCs w:val="24"/>
        </w:rPr>
        <w:t>квалификации</w:t>
      </w:r>
      <w:r>
        <w:rPr>
          <w:b/>
          <w:sz w:val="24"/>
          <w:szCs w:val="24"/>
        </w:rPr>
        <w:t xml:space="preserve"> Участника</w:t>
      </w:r>
    </w:p>
    <w:p w14:paraId="47DFE78C" w14:textId="295EAD92" w:rsidR="0085463C" w:rsidRPr="00A913DE" w:rsidRDefault="0085463C" w:rsidP="009B0135">
      <w:pPr>
        <w:spacing w:before="360" w:after="120" w:line="276" w:lineRule="auto"/>
        <w:ind w:firstLine="0"/>
        <w:rPr>
          <w:color w:val="000000"/>
          <w:sz w:val="24"/>
          <w:szCs w:val="24"/>
        </w:rPr>
      </w:pPr>
      <w:r w:rsidRPr="00A913DE">
        <w:rPr>
          <w:color w:val="000000"/>
          <w:sz w:val="24"/>
          <w:szCs w:val="24"/>
        </w:rPr>
        <w:t>Наименование и адрес Участника: _________________________________</w:t>
      </w:r>
    </w:p>
    <w:p w14:paraId="6CA2AE2E" w14:textId="55F60E53" w:rsidR="007667C8" w:rsidRDefault="007667C8" w:rsidP="009B0135">
      <w:pPr>
        <w:keepNext/>
        <w:suppressAutoHyphens/>
        <w:spacing w:before="240" w:after="60" w:line="276" w:lineRule="auto"/>
        <w:ind w:firstLine="0"/>
        <w:jc w:val="left"/>
        <w:rPr>
          <w:color w:val="000000"/>
          <w:sz w:val="24"/>
          <w:szCs w:val="24"/>
        </w:rPr>
      </w:pPr>
      <w:bookmarkStart w:id="308" w:name="_Hlk143679107"/>
      <w:r w:rsidRPr="00A913DE">
        <w:rPr>
          <w:b/>
          <w:sz w:val="24"/>
          <w:szCs w:val="24"/>
        </w:rPr>
        <w:t xml:space="preserve">Таблица-1. </w:t>
      </w:r>
      <w:r w:rsidR="00E15E97" w:rsidRPr="003C1C04">
        <w:rPr>
          <w:color w:val="000000"/>
          <w:sz w:val="24"/>
          <w:szCs w:val="24"/>
        </w:rPr>
        <w:t>Опыт участника по успешному исполнению аналогичных договоров</w:t>
      </w:r>
    </w:p>
    <w:tbl>
      <w:tblPr>
        <w:tblStyle w:val="aff4"/>
        <w:tblW w:w="10348" w:type="dxa"/>
        <w:tblInd w:w="-5" w:type="dxa"/>
        <w:tblLayout w:type="fixed"/>
        <w:tblLook w:val="04A0" w:firstRow="1" w:lastRow="0" w:firstColumn="1" w:lastColumn="0" w:noHBand="0" w:noVBand="1"/>
      </w:tblPr>
      <w:tblGrid>
        <w:gridCol w:w="567"/>
        <w:gridCol w:w="1418"/>
        <w:gridCol w:w="1417"/>
        <w:gridCol w:w="1557"/>
        <w:gridCol w:w="1135"/>
        <w:gridCol w:w="1419"/>
        <w:gridCol w:w="1559"/>
        <w:gridCol w:w="1276"/>
      </w:tblGrid>
      <w:tr w:rsidR="00C32544" w:rsidRPr="006A1CCC" w14:paraId="59CF326E" w14:textId="770753C1" w:rsidTr="005634F9">
        <w:tc>
          <w:tcPr>
            <w:tcW w:w="567" w:type="dxa"/>
            <w:vAlign w:val="center"/>
          </w:tcPr>
          <w:p w14:paraId="37890884" w14:textId="77777777" w:rsidR="00C32544" w:rsidRPr="00C32544" w:rsidRDefault="00C32544" w:rsidP="00C32544">
            <w:pPr>
              <w:keepNext/>
              <w:spacing w:before="40" w:after="40" w:line="276" w:lineRule="auto"/>
              <w:ind w:right="57" w:firstLine="624"/>
              <w:jc w:val="center"/>
              <w:rPr>
                <w:color w:val="000000" w:themeColor="text1"/>
                <w:sz w:val="18"/>
                <w:szCs w:val="18"/>
              </w:rPr>
            </w:pPr>
            <w:proofErr w:type="spellStart"/>
            <w:r w:rsidRPr="00C32544">
              <w:rPr>
                <w:color w:val="000000" w:themeColor="text1"/>
                <w:sz w:val="18"/>
                <w:szCs w:val="18"/>
              </w:rPr>
              <w:t>пп</w:t>
            </w:r>
            <w:proofErr w:type="spellEnd"/>
            <w:r w:rsidRPr="00C32544">
              <w:rPr>
                <w:color w:val="000000" w:themeColor="text1"/>
                <w:sz w:val="18"/>
                <w:szCs w:val="18"/>
              </w:rPr>
              <w:t>/п</w:t>
            </w:r>
          </w:p>
        </w:tc>
        <w:tc>
          <w:tcPr>
            <w:tcW w:w="1418" w:type="dxa"/>
            <w:vAlign w:val="center"/>
          </w:tcPr>
          <w:p w14:paraId="7C438461" w14:textId="77777777" w:rsidR="00C32544" w:rsidRDefault="00C32544" w:rsidP="006A1CCC">
            <w:pPr>
              <w:keepNext/>
              <w:spacing w:before="40" w:after="40" w:line="276" w:lineRule="auto"/>
              <w:ind w:left="57" w:right="57" w:firstLine="0"/>
              <w:jc w:val="center"/>
              <w:rPr>
                <w:color w:val="000000" w:themeColor="text1"/>
                <w:sz w:val="18"/>
                <w:szCs w:val="18"/>
              </w:rPr>
            </w:pPr>
            <w:r w:rsidRPr="00C32544">
              <w:rPr>
                <w:color w:val="000000" w:themeColor="text1"/>
                <w:sz w:val="18"/>
                <w:szCs w:val="18"/>
              </w:rPr>
              <w:t>Дата</w:t>
            </w:r>
            <w:ins w:id="309" w:author="Катенька" w:date="2022-12-20T13:43:00Z">
              <w:r w:rsidRPr="00C32544">
                <w:rPr>
                  <w:color w:val="000000" w:themeColor="text1"/>
                  <w:sz w:val="18"/>
                  <w:szCs w:val="18"/>
                </w:rPr>
                <w:t xml:space="preserve"> </w:t>
              </w:r>
            </w:ins>
            <w:r w:rsidRPr="00C32544">
              <w:rPr>
                <w:color w:val="000000" w:themeColor="text1"/>
                <w:sz w:val="18"/>
                <w:szCs w:val="18"/>
              </w:rPr>
              <w:t>заключения</w:t>
            </w:r>
          </w:p>
          <w:p w14:paraId="1F187F74" w14:textId="0B86DFDD" w:rsidR="005634F9" w:rsidRPr="00C32544" w:rsidRDefault="005634F9" w:rsidP="006A1CCC">
            <w:pPr>
              <w:keepNext/>
              <w:spacing w:before="40" w:after="40" w:line="276" w:lineRule="auto"/>
              <w:ind w:left="57" w:right="57" w:firstLine="0"/>
              <w:jc w:val="center"/>
              <w:rPr>
                <w:color w:val="000000" w:themeColor="text1"/>
                <w:sz w:val="18"/>
                <w:szCs w:val="18"/>
              </w:rPr>
            </w:pPr>
            <w:r>
              <w:rPr>
                <w:color w:val="000000" w:themeColor="text1"/>
                <w:sz w:val="18"/>
                <w:szCs w:val="18"/>
              </w:rPr>
              <w:t>(</w:t>
            </w:r>
            <w:proofErr w:type="spellStart"/>
            <w:r>
              <w:rPr>
                <w:color w:val="000000" w:themeColor="text1"/>
                <w:sz w:val="18"/>
                <w:szCs w:val="18"/>
              </w:rPr>
              <w:t>дд.</w:t>
            </w:r>
            <w:proofErr w:type="gramStart"/>
            <w:r>
              <w:rPr>
                <w:color w:val="000000" w:themeColor="text1"/>
                <w:sz w:val="18"/>
                <w:szCs w:val="18"/>
              </w:rPr>
              <w:t>мм.гггг</w:t>
            </w:r>
            <w:proofErr w:type="spellEnd"/>
            <w:proofErr w:type="gramEnd"/>
            <w:r>
              <w:rPr>
                <w:color w:val="000000" w:themeColor="text1"/>
                <w:sz w:val="18"/>
                <w:szCs w:val="18"/>
              </w:rPr>
              <w:t>.)</w:t>
            </w:r>
          </w:p>
        </w:tc>
        <w:tc>
          <w:tcPr>
            <w:tcW w:w="1417" w:type="dxa"/>
            <w:vAlign w:val="center"/>
          </w:tcPr>
          <w:p w14:paraId="4B738AF2" w14:textId="77777777" w:rsidR="00C32544" w:rsidRDefault="00C32544" w:rsidP="00C32544">
            <w:pPr>
              <w:keepNext/>
              <w:tabs>
                <w:tab w:val="left" w:pos="994"/>
              </w:tabs>
              <w:spacing w:before="40" w:after="40" w:line="276" w:lineRule="auto"/>
              <w:ind w:left="57" w:right="57" w:firstLine="0"/>
              <w:jc w:val="center"/>
              <w:rPr>
                <w:color w:val="000000" w:themeColor="text1"/>
                <w:sz w:val="18"/>
                <w:szCs w:val="18"/>
              </w:rPr>
            </w:pPr>
            <w:r w:rsidRPr="00C32544">
              <w:rPr>
                <w:color w:val="000000" w:themeColor="text1"/>
                <w:sz w:val="18"/>
                <w:szCs w:val="18"/>
              </w:rPr>
              <w:t>Период исполнения</w:t>
            </w:r>
          </w:p>
          <w:p w14:paraId="09DE5445" w14:textId="48128FEC" w:rsidR="005634F9" w:rsidRPr="00C32544" w:rsidRDefault="005634F9" w:rsidP="00C32544">
            <w:pPr>
              <w:keepNext/>
              <w:tabs>
                <w:tab w:val="left" w:pos="994"/>
              </w:tabs>
              <w:spacing w:before="40" w:after="40" w:line="276" w:lineRule="auto"/>
              <w:ind w:left="57" w:right="57" w:firstLine="0"/>
              <w:jc w:val="center"/>
              <w:rPr>
                <w:color w:val="000000" w:themeColor="text1"/>
                <w:sz w:val="18"/>
                <w:szCs w:val="18"/>
              </w:rPr>
            </w:pPr>
            <w:r>
              <w:rPr>
                <w:color w:val="000000" w:themeColor="text1"/>
                <w:sz w:val="18"/>
                <w:szCs w:val="18"/>
              </w:rPr>
              <w:t>(</w:t>
            </w:r>
            <w:proofErr w:type="spellStart"/>
            <w:r>
              <w:rPr>
                <w:color w:val="000000" w:themeColor="text1"/>
                <w:sz w:val="18"/>
                <w:szCs w:val="18"/>
              </w:rPr>
              <w:t>дд.</w:t>
            </w:r>
            <w:proofErr w:type="gramStart"/>
            <w:r>
              <w:rPr>
                <w:color w:val="000000" w:themeColor="text1"/>
                <w:sz w:val="18"/>
                <w:szCs w:val="18"/>
              </w:rPr>
              <w:t>мм.гггг</w:t>
            </w:r>
            <w:proofErr w:type="spellEnd"/>
            <w:proofErr w:type="gramEnd"/>
            <w:r>
              <w:rPr>
                <w:color w:val="000000" w:themeColor="text1"/>
                <w:sz w:val="18"/>
                <w:szCs w:val="18"/>
              </w:rPr>
              <w:t>.) - (</w:t>
            </w:r>
            <w:proofErr w:type="spellStart"/>
            <w:r>
              <w:rPr>
                <w:color w:val="000000" w:themeColor="text1"/>
                <w:sz w:val="18"/>
                <w:szCs w:val="18"/>
              </w:rPr>
              <w:t>дд.</w:t>
            </w:r>
            <w:proofErr w:type="gramStart"/>
            <w:r>
              <w:rPr>
                <w:color w:val="000000" w:themeColor="text1"/>
                <w:sz w:val="18"/>
                <w:szCs w:val="18"/>
              </w:rPr>
              <w:t>мм.гггг</w:t>
            </w:r>
            <w:proofErr w:type="spellEnd"/>
            <w:proofErr w:type="gramEnd"/>
            <w:r>
              <w:rPr>
                <w:color w:val="000000" w:themeColor="text1"/>
                <w:sz w:val="18"/>
                <w:szCs w:val="18"/>
              </w:rPr>
              <w:t>.)</w:t>
            </w:r>
          </w:p>
        </w:tc>
        <w:tc>
          <w:tcPr>
            <w:tcW w:w="1557" w:type="dxa"/>
            <w:vAlign w:val="center"/>
          </w:tcPr>
          <w:p w14:paraId="3153875A" w14:textId="77777777" w:rsidR="00C32544" w:rsidRPr="00C32544" w:rsidRDefault="00C32544" w:rsidP="006A1CCC">
            <w:pPr>
              <w:keepNext/>
              <w:spacing w:before="40" w:after="40" w:line="276" w:lineRule="auto"/>
              <w:ind w:left="57" w:right="57" w:firstLine="0"/>
              <w:jc w:val="center"/>
              <w:rPr>
                <w:color w:val="000000" w:themeColor="text1"/>
                <w:sz w:val="18"/>
                <w:szCs w:val="18"/>
              </w:rPr>
            </w:pPr>
            <w:r w:rsidRPr="00C32544">
              <w:rPr>
                <w:color w:val="000000" w:themeColor="text1"/>
                <w:sz w:val="18"/>
                <w:szCs w:val="18"/>
              </w:rPr>
              <w:t>Наименование заказчика</w:t>
            </w:r>
          </w:p>
          <w:p w14:paraId="6C7C4895"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135" w:type="dxa"/>
            <w:vAlign w:val="center"/>
          </w:tcPr>
          <w:p w14:paraId="76F96181" w14:textId="77777777" w:rsidR="00C32544" w:rsidRPr="00C32544" w:rsidRDefault="00C32544" w:rsidP="006A1CCC">
            <w:pPr>
              <w:keepNext/>
              <w:spacing w:before="40" w:after="40" w:line="276" w:lineRule="auto"/>
              <w:ind w:left="57" w:right="57" w:firstLine="0"/>
              <w:jc w:val="center"/>
              <w:rPr>
                <w:color w:val="000000" w:themeColor="text1"/>
                <w:sz w:val="18"/>
                <w:szCs w:val="18"/>
              </w:rPr>
            </w:pPr>
            <w:r w:rsidRPr="00C32544">
              <w:rPr>
                <w:color w:val="000000" w:themeColor="text1"/>
                <w:sz w:val="18"/>
                <w:szCs w:val="18"/>
              </w:rPr>
              <w:t>Предмет договора</w:t>
            </w:r>
          </w:p>
        </w:tc>
        <w:tc>
          <w:tcPr>
            <w:tcW w:w="1419" w:type="dxa"/>
            <w:vAlign w:val="center"/>
          </w:tcPr>
          <w:p w14:paraId="581E88EC" w14:textId="77777777" w:rsidR="00C32544" w:rsidRPr="00C32544" w:rsidRDefault="00C32544" w:rsidP="006A1CCC">
            <w:pPr>
              <w:keepNext/>
              <w:spacing w:before="40" w:after="40" w:line="276" w:lineRule="auto"/>
              <w:ind w:left="57" w:right="57" w:firstLine="0"/>
              <w:jc w:val="center"/>
              <w:rPr>
                <w:color w:val="000000" w:themeColor="text1"/>
                <w:sz w:val="18"/>
                <w:szCs w:val="18"/>
              </w:rPr>
            </w:pPr>
            <w:r w:rsidRPr="00C32544">
              <w:rPr>
                <w:color w:val="000000" w:themeColor="text1"/>
                <w:sz w:val="18"/>
                <w:szCs w:val="18"/>
              </w:rPr>
              <w:t>Ссылка на контракт / договор в ЕИС (при наличии)</w:t>
            </w:r>
          </w:p>
        </w:tc>
        <w:tc>
          <w:tcPr>
            <w:tcW w:w="1559" w:type="dxa"/>
            <w:vAlign w:val="center"/>
          </w:tcPr>
          <w:p w14:paraId="2677B7B4" w14:textId="3CC43BCA" w:rsidR="00C32544" w:rsidRPr="00C32544" w:rsidRDefault="00C32544" w:rsidP="006A1CCC">
            <w:pPr>
              <w:keepNext/>
              <w:spacing w:before="40" w:after="40" w:line="276" w:lineRule="auto"/>
              <w:ind w:left="57" w:right="57" w:firstLine="0"/>
              <w:jc w:val="center"/>
              <w:rPr>
                <w:color w:val="000000" w:themeColor="text1"/>
                <w:sz w:val="18"/>
                <w:szCs w:val="18"/>
              </w:rPr>
            </w:pPr>
            <w:r w:rsidRPr="00C32544">
              <w:rPr>
                <w:color w:val="000000" w:themeColor="text1"/>
                <w:sz w:val="18"/>
                <w:szCs w:val="18"/>
              </w:rPr>
              <w:t>Объем исполнения договора, руб., без НДС</w:t>
            </w:r>
          </w:p>
        </w:tc>
        <w:tc>
          <w:tcPr>
            <w:tcW w:w="1276" w:type="dxa"/>
            <w:vAlign w:val="center"/>
          </w:tcPr>
          <w:p w14:paraId="6F24FB56" w14:textId="5EFB574C" w:rsidR="00C32544" w:rsidRPr="004E1443" w:rsidRDefault="00C32544" w:rsidP="006A1CCC">
            <w:pPr>
              <w:keepNext/>
              <w:spacing w:before="40" w:after="40" w:line="276" w:lineRule="auto"/>
              <w:ind w:left="57" w:right="57" w:firstLine="0"/>
              <w:jc w:val="center"/>
              <w:rPr>
                <w:color w:val="000000" w:themeColor="text1"/>
                <w:sz w:val="18"/>
                <w:szCs w:val="18"/>
              </w:rPr>
            </w:pPr>
            <w:r w:rsidRPr="001A5A84">
              <w:rPr>
                <w:color w:val="000000" w:themeColor="text1"/>
                <w:sz w:val="18"/>
                <w:szCs w:val="18"/>
              </w:rPr>
              <w:t>Объем исполнения договора, в количественном выражении (штуках)</w:t>
            </w:r>
          </w:p>
        </w:tc>
      </w:tr>
      <w:tr w:rsidR="00C32544" w:rsidRPr="006A1CCC" w14:paraId="6D1B3E59" w14:textId="78CB058E" w:rsidTr="00C32544">
        <w:tc>
          <w:tcPr>
            <w:tcW w:w="567" w:type="dxa"/>
            <w:vAlign w:val="center"/>
          </w:tcPr>
          <w:p w14:paraId="7CCE8F15" w14:textId="77777777" w:rsidR="00C32544" w:rsidRPr="00C32544" w:rsidRDefault="00C32544" w:rsidP="006A1CCC">
            <w:pPr>
              <w:keepNext/>
              <w:tabs>
                <w:tab w:val="left" w:pos="179"/>
              </w:tabs>
              <w:spacing w:before="40" w:after="40" w:line="276" w:lineRule="auto"/>
              <w:ind w:right="33" w:firstLine="0"/>
              <w:jc w:val="left"/>
              <w:rPr>
                <w:color w:val="000000" w:themeColor="text1"/>
                <w:sz w:val="18"/>
                <w:szCs w:val="18"/>
              </w:rPr>
            </w:pPr>
            <w:r w:rsidRPr="00C32544">
              <w:rPr>
                <w:color w:val="000000" w:themeColor="text1"/>
                <w:sz w:val="18"/>
                <w:szCs w:val="18"/>
              </w:rPr>
              <w:t xml:space="preserve">  1.</w:t>
            </w:r>
          </w:p>
        </w:tc>
        <w:tc>
          <w:tcPr>
            <w:tcW w:w="1418" w:type="dxa"/>
          </w:tcPr>
          <w:p w14:paraId="1B5412C4"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417" w:type="dxa"/>
          </w:tcPr>
          <w:p w14:paraId="03609FAE"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557" w:type="dxa"/>
          </w:tcPr>
          <w:p w14:paraId="2CDA8BB6"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135" w:type="dxa"/>
          </w:tcPr>
          <w:p w14:paraId="572E931E"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419" w:type="dxa"/>
          </w:tcPr>
          <w:p w14:paraId="30CEC31C"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559" w:type="dxa"/>
          </w:tcPr>
          <w:p w14:paraId="071FE184"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276" w:type="dxa"/>
          </w:tcPr>
          <w:p w14:paraId="1FA10768" w14:textId="77777777" w:rsidR="00C32544" w:rsidRPr="00C32544" w:rsidRDefault="00C32544" w:rsidP="006A1CCC">
            <w:pPr>
              <w:keepNext/>
              <w:spacing w:before="40" w:after="40" w:line="276" w:lineRule="auto"/>
              <w:ind w:left="57" w:right="57"/>
              <w:jc w:val="center"/>
              <w:rPr>
                <w:color w:val="000000" w:themeColor="text1"/>
                <w:sz w:val="18"/>
                <w:szCs w:val="18"/>
              </w:rPr>
            </w:pPr>
          </w:p>
        </w:tc>
      </w:tr>
      <w:tr w:rsidR="00C32544" w:rsidRPr="006A1CCC" w14:paraId="7710179A" w14:textId="7FA5ED21" w:rsidTr="00C32544">
        <w:tc>
          <w:tcPr>
            <w:tcW w:w="567" w:type="dxa"/>
            <w:vAlign w:val="center"/>
          </w:tcPr>
          <w:p w14:paraId="4933BB6A" w14:textId="77777777" w:rsidR="00C32544" w:rsidRPr="00C32544" w:rsidRDefault="00C32544" w:rsidP="006A1CCC">
            <w:pPr>
              <w:keepNext/>
              <w:tabs>
                <w:tab w:val="left" w:pos="179"/>
              </w:tabs>
              <w:spacing w:before="40" w:after="40" w:line="276" w:lineRule="auto"/>
              <w:ind w:right="33" w:firstLine="0"/>
              <w:jc w:val="left"/>
              <w:rPr>
                <w:color w:val="000000" w:themeColor="text1"/>
                <w:sz w:val="18"/>
                <w:szCs w:val="18"/>
              </w:rPr>
            </w:pPr>
            <w:r w:rsidRPr="00C32544">
              <w:rPr>
                <w:color w:val="000000" w:themeColor="text1"/>
                <w:sz w:val="18"/>
                <w:szCs w:val="18"/>
              </w:rPr>
              <w:t xml:space="preserve">  2.</w:t>
            </w:r>
          </w:p>
        </w:tc>
        <w:tc>
          <w:tcPr>
            <w:tcW w:w="1418" w:type="dxa"/>
          </w:tcPr>
          <w:p w14:paraId="60A9BEAD"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417" w:type="dxa"/>
          </w:tcPr>
          <w:p w14:paraId="6B04E5A3"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557" w:type="dxa"/>
          </w:tcPr>
          <w:p w14:paraId="35EA828B"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135" w:type="dxa"/>
          </w:tcPr>
          <w:p w14:paraId="009EF0BB"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419" w:type="dxa"/>
          </w:tcPr>
          <w:p w14:paraId="6C85EE6D"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559" w:type="dxa"/>
          </w:tcPr>
          <w:p w14:paraId="6918CA27"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276" w:type="dxa"/>
          </w:tcPr>
          <w:p w14:paraId="1B870EB7" w14:textId="77777777" w:rsidR="00C32544" w:rsidRPr="00C32544" w:rsidRDefault="00C32544" w:rsidP="006A1CCC">
            <w:pPr>
              <w:keepNext/>
              <w:spacing w:before="40" w:after="40" w:line="276" w:lineRule="auto"/>
              <w:ind w:left="57" w:right="57"/>
              <w:jc w:val="center"/>
              <w:rPr>
                <w:color w:val="000000" w:themeColor="text1"/>
                <w:sz w:val="18"/>
                <w:szCs w:val="18"/>
              </w:rPr>
            </w:pPr>
          </w:p>
        </w:tc>
      </w:tr>
      <w:tr w:rsidR="00C32544" w:rsidRPr="006A1CCC" w14:paraId="1D9BF091" w14:textId="274C428C" w:rsidTr="00C32544">
        <w:tc>
          <w:tcPr>
            <w:tcW w:w="567" w:type="dxa"/>
            <w:vAlign w:val="center"/>
          </w:tcPr>
          <w:p w14:paraId="3F665C31" w14:textId="77777777" w:rsidR="00C32544" w:rsidRPr="00C32544" w:rsidRDefault="00C32544" w:rsidP="006A1CCC">
            <w:pPr>
              <w:keepNext/>
              <w:tabs>
                <w:tab w:val="left" w:pos="179"/>
              </w:tabs>
              <w:spacing w:before="40" w:after="40" w:line="276" w:lineRule="auto"/>
              <w:ind w:right="33" w:firstLine="0"/>
              <w:jc w:val="left"/>
              <w:rPr>
                <w:color w:val="000000" w:themeColor="text1"/>
                <w:sz w:val="18"/>
                <w:szCs w:val="18"/>
              </w:rPr>
            </w:pPr>
            <w:r w:rsidRPr="00C32544">
              <w:rPr>
                <w:color w:val="000000" w:themeColor="text1"/>
                <w:sz w:val="18"/>
                <w:szCs w:val="18"/>
              </w:rPr>
              <w:t xml:space="preserve">  …</w:t>
            </w:r>
          </w:p>
        </w:tc>
        <w:tc>
          <w:tcPr>
            <w:tcW w:w="1418" w:type="dxa"/>
          </w:tcPr>
          <w:p w14:paraId="54EB9758"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417" w:type="dxa"/>
          </w:tcPr>
          <w:p w14:paraId="6D19F91C"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557" w:type="dxa"/>
          </w:tcPr>
          <w:p w14:paraId="1876A7D4"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135" w:type="dxa"/>
          </w:tcPr>
          <w:p w14:paraId="1B111ED9"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419" w:type="dxa"/>
          </w:tcPr>
          <w:p w14:paraId="7AD93276"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559" w:type="dxa"/>
          </w:tcPr>
          <w:p w14:paraId="7971CB94" w14:textId="77777777" w:rsidR="00C32544" w:rsidRPr="00C32544" w:rsidRDefault="00C32544" w:rsidP="006A1CCC">
            <w:pPr>
              <w:keepNext/>
              <w:spacing w:before="40" w:after="40" w:line="276" w:lineRule="auto"/>
              <w:ind w:left="57" w:right="57"/>
              <w:jc w:val="center"/>
              <w:rPr>
                <w:color w:val="000000" w:themeColor="text1"/>
                <w:sz w:val="18"/>
                <w:szCs w:val="18"/>
              </w:rPr>
            </w:pPr>
          </w:p>
        </w:tc>
        <w:tc>
          <w:tcPr>
            <w:tcW w:w="1276" w:type="dxa"/>
          </w:tcPr>
          <w:p w14:paraId="33A1B3F3" w14:textId="77777777" w:rsidR="00C32544" w:rsidRPr="00C32544" w:rsidRDefault="00C32544" w:rsidP="006A1CCC">
            <w:pPr>
              <w:keepNext/>
              <w:spacing w:before="40" w:after="40" w:line="276" w:lineRule="auto"/>
              <w:ind w:left="57" w:right="57"/>
              <w:jc w:val="center"/>
              <w:rPr>
                <w:color w:val="000000" w:themeColor="text1"/>
                <w:sz w:val="18"/>
                <w:szCs w:val="18"/>
              </w:rPr>
            </w:pPr>
          </w:p>
        </w:tc>
      </w:tr>
    </w:tbl>
    <w:p w14:paraId="03C22A9F" w14:textId="77777777" w:rsidR="006A1CCC" w:rsidRDefault="006A1CCC" w:rsidP="00A74D9F">
      <w:pPr>
        <w:spacing w:line="276" w:lineRule="auto"/>
        <w:rPr>
          <w:sz w:val="24"/>
          <w:szCs w:val="24"/>
        </w:rPr>
      </w:pPr>
    </w:p>
    <w:p w14:paraId="27C548ED" w14:textId="77777777" w:rsidR="006A1CCC" w:rsidRDefault="006A1CCC" w:rsidP="00A74D9F">
      <w:pPr>
        <w:spacing w:line="276" w:lineRule="auto"/>
        <w:rPr>
          <w:sz w:val="24"/>
          <w:szCs w:val="24"/>
        </w:rPr>
      </w:pPr>
    </w:p>
    <w:p w14:paraId="5B156E38" w14:textId="398E6BAB" w:rsidR="0085463C" w:rsidRPr="00AB787F" w:rsidRDefault="0085463C" w:rsidP="00A74D9F">
      <w:pPr>
        <w:spacing w:line="276" w:lineRule="auto"/>
        <w:rPr>
          <w:sz w:val="24"/>
          <w:szCs w:val="24"/>
        </w:rPr>
      </w:pPr>
      <w:r w:rsidRPr="00AB787F">
        <w:rPr>
          <w:sz w:val="24"/>
          <w:szCs w:val="24"/>
        </w:rPr>
        <w:t>____________________________________</w:t>
      </w:r>
    </w:p>
    <w:p w14:paraId="60325393" w14:textId="77777777" w:rsidR="0085463C" w:rsidRPr="00AB787F" w:rsidRDefault="0085463C" w:rsidP="00A74D9F">
      <w:pPr>
        <w:spacing w:line="276" w:lineRule="auto"/>
        <w:ind w:right="3684"/>
        <w:jc w:val="center"/>
        <w:rPr>
          <w:sz w:val="24"/>
          <w:szCs w:val="24"/>
          <w:vertAlign w:val="superscript"/>
        </w:rPr>
      </w:pPr>
      <w:r w:rsidRPr="00AB787F">
        <w:rPr>
          <w:sz w:val="24"/>
          <w:szCs w:val="24"/>
          <w:vertAlign w:val="superscript"/>
        </w:rPr>
        <w:t>(подпись, М.П.)</w:t>
      </w:r>
    </w:p>
    <w:p w14:paraId="05BD2A90" w14:textId="77777777" w:rsidR="0085463C" w:rsidRPr="00AB787F" w:rsidRDefault="0085463C" w:rsidP="00A74D9F">
      <w:pPr>
        <w:spacing w:line="276" w:lineRule="auto"/>
        <w:rPr>
          <w:sz w:val="24"/>
          <w:szCs w:val="24"/>
        </w:rPr>
      </w:pPr>
      <w:r w:rsidRPr="00AB787F">
        <w:rPr>
          <w:sz w:val="24"/>
          <w:szCs w:val="24"/>
        </w:rPr>
        <w:t>____________________________________</w:t>
      </w:r>
    </w:p>
    <w:p w14:paraId="451688F7" w14:textId="77777777" w:rsidR="0085463C" w:rsidRDefault="0085463C" w:rsidP="00A74D9F">
      <w:pPr>
        <w:spacing w:line="276" w:lineRule="auto"/>
        <w:ind w:right="3684"/>
        <w:jc w:val="center"/>
        <w:rPr>
          <w:sz w:val="24"/>
          <w:szCs w:val="24"/>
          <w:vertAlign w:val="superscript"/>
        </w:rPr>
      </w:pPr>
      <w:r w:rsidRPr="00AB787F">
        <w:rPr>
          <w:sz w:val="24"/>
          <w:szCs w:val="24"/>
          <w:vertAlign w:val="superscript"/>
        </w:rPr>
        <w:t>(фамилия, имя, отчество подписавшего, должность)</w:t>
      </w:r>
    </w:p>
    <w:p w14:paraId="0C913D7B" w14:textId="77777777" w:rsidR="0085463C" w:rsidRPr="00AB787F" w:rsidRDefault="0085463C" w:rsidP="00A74D9F">
      <w:pPr>
        <w:spacing w:line="276" w:lineRule="auto"/>
        <w:ind w:right="3684"/>
        <w:jc w:val="center"/>
        <w:rPr>
          <w:sz w:val="24"/>
          <w:szCs w:val="24"/>
          <w:vertAlign w:val="superscript"/>
        </w:rPr>
      </w:pPr>
    </w:p>
    <w:p w14:paraId="3AF051AE" w14:textId="77777777" w:rsidR="0085463C" w:rsidRPr="00AB787F" w:rsidRDefault="0085463C" w:rsidP="00A74D9F">
      <w:pPr>
        <w:spacing w:line="276" w:lineRule="auto"/>
        <w:rPr>
          <w:sz w:val="24"/>
          <w:szCs w:val="24"/>
        </w:rPr>
      </w:pPr>
    </w:p>
    <w:p w14:paraId="307A4A51" w14:textId="77777777" w:rsidR="0085463C" w:rsidRDefault="0085463C" w:rsidP="00A74D9F">
      <w:pPr>
        <w:pBdr>
          <w:bottom w:val="single" w:sz="4" w:space="1" w:color="auto"/>
        </w:pBdr>
        <w:shd w:val="clear" w:color="auto" w:fill="E0E0E0"/>
        <w:spacing w:line="276" w:lineRule="auto"/>
        <w:ind w:right="21" w:firstLine="0"/>
        <w:jc w:val="center"/>
        <w:rPr>
          <w:b/>
          <w:color w:val="000000"/>
          <w:sz w:val="24"/>
          <w:szCs w:val="24"/>
        </w:rPr>
      </w:pPr>
      <w:r w:rsidRPr="00AB787F">
        <w:rPr>
          <w:b/>
          <w:color w:val="000000"/>
          <w:sz w:val="24"/>
          <w:szCs w:val="24"/>
        </w:rPr>
        <w:t>конец формы</w:t>
      </w:r>
    </w:p>
    <w:p w14:paraId="5E81D18D" w14:textId="0A892BDD" w:rsidR="0085463C" w:rsidRPr="00514DF7" w:rsidRDefault="0085463C" w:rsidP="00373A16">
      <w:pPr>
        <w:pStyle w:val="30"/>
      </w:pPr>
      <w:bookmarkStart w:id="310" w:name="_Toc116632220"/>
      <w:r w:rsidRPr="00514DF7">
        <w:t>Инструкции по заполнению</w:t>
      </w:r>
      <w:bookmarkEnd w:id="310"/>
    </w:p>
    <w:p w14:paraId="65B2D696" w14:textId="7A839CA6" w:rsidR="00123630" w:rsidRPr="00203244" w:rsidRDefault="00123630" w:rsidP="00B9151D">
      <w:pPr>
        <w:pStyle w:val="4"/>
        <w:ind w:hanging="283"/>
      </w:pPr>
      <w:r w:rsidRPr="00203244">
        <w:t xml:space="preserve">Форма включается в квалификационную часть заявки. </w:t>
      </w:r>
    </w:p>
    <w:p w14:paraId="73BBFF28" w14:textId="1B86AC58" w:rsidR="00B9151D" w:rsidRDefault="00B9151D" w:rsidP="00B9151D">
      <w:pPr>
        <w:pStyle w:val="4"/>
        <w:tabs>
          <w:tab w:val="clear" w:pos="1134"/>
        </w:tabs>
        <w:ind w:left="284" w:firstLine="567"/>
      </w:pPr>
      <w:r>
        <w:t xml:space="preserve">Опыт исполнения аналогичных договоров оценивается через количество проданных зарядных станций для электроавтомобилей </w:t>
      </w:r>
      <w:r w:rsidR="00E81619">
        <w:t>постоянного</w:t>
      </w:r>
      <w:r>
        <w:t xml:space="preserve"> т</w:t>
      </w:r>
      <w:r w:rsidR="00E81619">
        <w:t>ока</w:t>
      </w:r>
      <w:r>
        <w:t xml:space="preserve"> за период с 01.01.2020 по 01.</w:t>
      </w:r>
      <w:r w:rsidR="00E81619">
        <w:t>12</w:t>
      </w:r>
      <w:r>
        <w:t>.2024 в штуках.</w:t>
      </w:r>
    </w:p>
    <w:p w14:paraId="0E3892D4" w14:textId="77777777" w:rsidR="00B9151D" w:rsidRDefault="00B9151D" w:rsidP="00B9151D">
      <w:pPr>
        <w:pStyle w:val="4"/>
        <w:tabs>
          <w:tab w:val="clear" w:pos="1134"/>
        </w:tabs>
        <w:ind w:left="284" w:firstLine="567"/>
      </w:pPr>
      <w:r>
        <w:t>Под успешным исполнением аналогичных договоров понимается исполнение участником закупки договоров сопоставимого характера и объёма надлежащим образом без применения к такому участнику неустоек (штрафов, пеней) и по которым отсутствуют судебные решения о неправомерности применения таких неустоек (штрафов, пеней).</w:t>
      </w:r>
    </w:p>
    <w:p w14:paraId="102673FB" w14:textId="346C0C31" w:rsidR="002603D5" w:rsidRPr="00B9151D" w:rsidRDefault="00B9151D" w:rsidP="00B9151D">
      <w:pPr>
        <w:pStyle w:val="4"/>
        <w:tabs>
          <w:tab w:val="clear" w:pos="1134"/>
        </w:tabs>
        <w:ind w:left="284" w:firstLine="567"/>
      </w:pPr>
      <w:r>
        <w:t xml:space="preserve">     Опыт исполнения аналогичных договоров должен подтверждаться: регистрацией договоров, контрактов в Единой информационной системе в сфере закупок zakupki.gov.ru, актами приема-передачи, товарными накладными, УПД, подтверждающими факт исполнения указанных договоров. Организатор имеет право запрашивать у Участника информацию, подтверждающую достоверность сведений об исполнении Участником аналогичных договоров.</w:t>
      </w:r>
      <w:bookmarkEnd w:id="308"/>
    </w:p>
    <w:p w14:paraId="7033A595" w14:textId="733EF3EF" w:rsidR="00CB2116" w:rsidRPr="00C42CA2" w:rsidRDefault="00CB2116" w:rsidP="00C42CA2">
      <w:pPr>
        <w:pStyle w:val="ae"/>
        <w:spacing w:before="0" w:after="0"/>
        <w:ind w:left="0" w:firstLine="284"/>
        <w:jc w:val="both"/>
        <w:rPr>
          <w:bCs/>
          <w:sz w:val="24"/>
          <w:szCs w:val="24"/>
        </w:rPr>
      </w:pPr>
    </w:p>
    <w:p w14:paraId="5C89094B" w14:textId="08643779" w:rsidR="00CB2116" w:rsidRPr="00CB2116" w:rsidRDefault="00CB2116" w:rsidP="00CB2116">
      <w:pPr>
        <w:spacing w:line="240" w:lineRule="auto"/>
      </w:pPr>
    </w:p>
    <w:sectPr w:rsidR="00CB2116" w:rsidRPr="00CB2116" w:rsidSect="008F7956">
      <w:headerReference w:type="default" r:id="rId15"/>
      <w:footerReference w:type="default" r:id="rId16"/>
      <w:footerReference w:type="first" r:id="rId17"/>
      <w:pgSz w:w="11906" w:h="16838" w:code="9"/>
      <w:pgMar w:top="1134" w:right="991" w:bottom="851" w:left="1134" w:header="680" w:footer="737" w:gutter="0"/>
      <w:cols w:space="708"/>
      <w:titlePg/>
      <w:docGrid w:linePitch="381"/>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4"/>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0EBD9" w14:textId="77777777" w:rsidR="008F7956" w:rsidRDefault="008F7956">
      <w:r>
        <w:separator/>
      </w:r>
    </w:p>
  </w:endnote>
  <w:endnote w:type="continuationSeparator" w:id="0">
    <w:p w14:paraId="50B0C4AA" w14:textId="77777777" w:rsidR="008F7956" w:rsidRDefault="008F7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Arial CYR">
    <w:altName w:val="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3954B0" w14:textId="77777777" w:rsidR="0004140B" w:rsidRDefault="0004140B">
    <w:pPr>
      <w:pStyle w:val="a7"/>
      <w:pBdr>
        <w:top w:val="single" w:sz="4" w:space="1" w:color="auto"/>
      </w:pBdr>
      <w:tabs>
        <w:tab w:val="clear" w:pos="9356"/>
        <w:tab w:val="right" w:pos="10260"/>
      </w:tabs>
    </w:pPr>
    <w:r>
      <w:t xml:space="preserve">                                    Закупочная документация ПАО «Калужская сбытовая компания» стр. </w:t>
    </w:r>
    <w:r>
      <w:rPr>
        <w:rStyle w:val="ab"/>
      </w:rPr>
      <w:fldChar w:fldCharType="begin"/>
    </w:r>
    <w:r>
      <w:rPr>
        <w:rStyle w:val="ab"/>
      </w:rPr>
      <w:instrText xml:space="preserve"> PAGE </w:instrText>
    </w:r>
    <w:r>
      <w:rPr>
        <w:rStyle w:val="ab"/>
      </w:rPr>
      <w:fldChar w:fldCharType="separate"/>
    </w:r>
    <w:r w:rsidR="00197F9C">
      <w:rPr>
        <w:rStyle w:val="ab"/>
        <w:noProof/>
      </w:rPr>
      <w:t>11</w:t>
    </w:r>
    <w:r>
      <w:rPr>
        <w:rStyle w:val="ab"/>
      </w:rPr>
      <w:fldChar w:fldCharType="end"/>
    </w:r>
    <w:r>
      <w:rPr>
        <w:rStyle w:val="ab"/>
      </w:rPr>
      <w:t xml:space="preserve"> из </w:t>
    </w:r>
    <w:r>
      <w:rPr>
        <w:rStyle w:val="ab"/>
      </w:rPr>
      <w:fldChar w:fldCharType="begin"/>
    </w:r>
    <w:r>
      <w:rPr>
        <w:rStyle w:val="ab"/>
      </w:rPr>
      <w:instrText xml:space="preserve"> NUMPAGES </w:instrText>
    </w:r>
    <w:r>
      <w:rPr>
        <w:rStyle w:val="ab"/>
      </w:rPr>
      <w:fldChar w:fldCharType="separate"/>
    </w:r>
    <w:r w:rsidR="00197F9C">
      <w:rPr>
        <w:rStyle w:val="ab"/>
        <w:noProof/>
      </w:rPr>
      <w:t>21</w:t>
    </w:r>
    <w:r>
      <w:rPr>
        <w:rStyle w:val="a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F06F1B" w14:textId="77777777" w:rsidR="0004140B" w:rsidRPr="0099215F" w:rsidRDefault="0004140B" w:rsidP="0099215F">
    <w:pPr>
      <w:pStyle w:val="a7"/>
    </w:pPr>
    <w:bookmarkStart w:id="311" w:name="_Toc517582288"/>
    <w:bookmarkStart w:id="312" w:name="_Toc517582612"/>
    <w:bookmarkStart w:id="313" w:name="_Hlt447028322"/>
    <w:bookmarkEnd w:id="311"/>
    <w:bookmarkEnd w:id="312"/>
    <w:bookmarkEnd w:id="31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CA6B55" w14:textId="77777777" w:rsidR="008F7956" w:rsidRDefault="008F7956">
      <w:r>
        <w:separator/>
      </w:r>
    </w:p>
  </w:footnote>
  <w:footnote w:type="continuationSeparator" w:id="0">
    <w:p w14:paraId="54D8A330" w14:textId="77777777" w:rsidR="008F7956" w:rsidRDefault="008F7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92F5F8" w14:textId="77777777" w:rsidR="0004140B" w:rsidRDefault="0004140B">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35FB4"/>
    <w:multiLevelType w:val="hybridMultilevel"/>
    <w:tmpl w:val="92C8B0EA"/>
    <w:lvl w:ilvl="0" w:tplc="3A4CF848">
      <w:start w:val="1"/>
      <w:numFmt w:val="bullet"/>
      <w:pStyle w:val="tztxtlist"/>
      <w:lvlText w:val=""/>
      <w:lvlJc w:val="left"/>
      <w:pPr>
        <w:tabs>
          <w:tab w:val="num" w:pos="3043"/>
        </w:tabs>
        <w:ind w:left="3043" w:hanging="397"/>
      </w:pPr>
      <w:rPr>
        <w:rFonts w:ascii="Symbol" w:hAnsi="Symbol" w:hint="default"/>
      </w:rPr>
    </w:lvl>
    <w:lvl w:ilvl="1" w:tplc="04190003" w:tentative="1">
      <w:start w:val="1"/>
      <w:numFmt w:val="bullet"/>
      <w:lvlText w:val="o"/>
      <w:lvlJc w:val="left"/>
      <w:pPr>
        <w:tabs>
          <w:tab w:val="num" w:pos="3065"/>
        </w:tabs>
        <w:ind w:left="3065" w:hanging="360"/>
      </w:pPr>
      <w:rPr>
        <w:rFonts w:ascii="Courier New" w:hAnsi="Courier New" w:cs="Courier New" w:hint="default"/>
      </w:rPr>
    </w:lvl>
    <w:lvl w:ilvl="2" w:tplc="04190005" w:tentative="1">
      <w:start w:val="1"/>
      <w:numFmt w:val="bullet"/>
      <w:lvlText w:val=""/>
      <w:lvlJc w:val="left"/>
      <w:pPr>
        <w:tabs>
          <w:tab w:val="num" w:pos="3785"/>
        </w:tabs>
        <w:ind w:left="3785" w:hanging="360"/>
      </w:pPr>
      <w:rPr>
        <w:rFonts w:ascii="Wingdings" w:hAnsi="Wingdings" w:hint="default"/>
      </w:rPr>
    </w:lvl>
    <w:lvl w:ilvl="3" w:tplc="04190001" w:tentative="1">
      <w:start w:val="1"/>
      <w:numFmt w:val="bullet"/>
      <w:lvlText w:val=""/>
      <w:lvlJc w:val="left"/>
      <w:pPr>
        <w:tabs>
          <w:tab w:val="num" w:pos="4505"/>
        </w:tabs>
        <w:ind w:left="4505" w:hanging="360"/>
      </w:pPr>
      <w:rPr>
        <w:rFonts w:ascii="Symbol" w:hAnsi="Symbol" w:hint="default"/>
      </w:rPr>
    </w:lvl>
    <w:lvl w:ilvl="4" w:tplc="04190003" w:tentative="1">
      <w:start w:val="1"/>
      <w:numFmt w:val="bullet"/>
      <w:lvlText w:val="o"/>
      <w:lvlJc w:val="left"/>
      <w:pPr>
        <w:tabs>
          <w:tab w:val="num" w:pos="5225"/>
        </w:tabs>
        <w:ind w:left="5225" w:hanging="360"/>
      </w:pPr>
      <w:rPr>
        <w:rFonts w:ascii="Courier New" w:hAnsi="Courier New" w:cs="Courier New" w:hint="default"/>
      </w:rPr>
    </w:lvl>
    <w:lvl w:ilvl="5" w:tplc="04190005" w:tentative="1">
      <w:start w:val="1"/>
      <w:numFmt w:val="bullet"/>
      <w:lvlText w:val=""/>
      <w:lvlJc w:val="left"/>
      <w:pPr>
        <w:tabs>
          <w:tab w:val="num" w:pos="5945"/>
        </w:tabs>
        <w:ind w:left="5945" w:hanging="360"/>
      </w:pPr>
      <w:rPr>
        <w:rFonts w:ascii="Wingdings" w:hAnsi="Wingdings" w:hint="default"/>
      </w:rPr>
    </w:lvl>
    <w:lvl w:ilvl="6" w:tplc="04190001" w:tentative="1">
      <w:start w:val="1"/>
      <w:numFmt w:val="bullet"/>
      <w:lvlText w:val=""/>
      <w:lvlJc w:val="left"/>
      <w:pPr>
        <w:tabs>
          <w:tab w:val="num" w:pos="6665"/>
        </w:tabs>
        <w:ind w:left="6665" w:hanging="360"/>
      </w:pPr>
      <w:rPr>
        <w:rFonts w:ascii="Symbol" w:hAnsi="Symbol" w:hint="default"/>
      </w:rPr>
    </w:lvl>
    <w:lvl w:ilvl="7" w:tplc="04190003" w:tentative="1">
      <w:start w:val="1"/>
      <w:numFmt w:val="bullet"/>
      <w:lvlText w:val="o"/>
      <w:lvlJc w:val="left"/>
      <w:pPr>
        <w:tabs>
          <w:tab w:val="num" w:pos="7385"/>
        </w:tabs>
        <w:ind w:left="7385" w:hanging="360"/>
      </w:pPr>
      <w:rPr>
        <w:rFonts w:ascii="Courier New" w:hAnsi="Courier New" w:cs="Courier New" w:hint="default"/>
      </w:rPr>
    </w:lvl>
    <w:lvl w:ilvl="8" w:tplc="04190005" w:tentative="1">
      <w:start w:val="1"/>
      <w:numFmt w:val="bullet"/>
      <w:lvlText w:val=""/>
      <w:lvlJc w:val="left"/>
      <w:pPr>
        <w:tabs>
          <w:tab w:val="num" w:pos="8105"/>
        </w:tabs>
        <w:ind w:left="8105" w:hanging="360"/>
      </w:pPr>
      <w:rPr>
        <w:rFonts w:ascii="Wingdings" w:hAnsi="Wingdings" w:hint="default"/>
      </w:rPr>
    </w:lvl>
  </w:abstractNum>
  <w:abstractNum w:abstractNumId="1" w15:restartNumberingAfterBreak="0">
    <w:nsid w:val="043E77F1"/>
    <w:multiLevelType w:val="multilevel"/>
    <w:tmpl w:val="15D047B2"/>
    <w:lvl w:ilvl="0">
      <w:start w:val="3"/>
      <w:numFmt w:val="decimal"/>
      <w:lvlText w:val="%1."/>
      <w:lvlJc w:val="left"/>
      <w:pPr>
        <w:ind w:left="720" w:hanging="720"/>
      </w:pPr>
      <w:rPr>
        <w:rFonts w:hint="default"/>
      </w:rPr>
    </w:lvl>
    <w:lvl w:ilvl="1">
      <w:start w:val="1"/>
      <w:numFmt w:val="decimal"/>
      <w:lvlText w:val="%1.%2."/>
      <w:lvlJc w:val="left"/>
      <w:pPr>
        <w:ind w:left="795" w:hanging="720"/>
      </w:pPr>
      <w:rPr>
        <w:rFonts w:hint="default"/>
      </w:rPr>
    </w:lvl>
    <w:lvl w:ilvl="2">
      <w:start w:val="2"/>
      <w:numFmt w:val="decimal"/>
      <w:lvlText w:val="%1.%2.%3."/>
      <w:lvlJc w:val="left"/>
      <w:pPr>
        <w:ind w:left="870" w:hanging="720"/>
      </w:pPr>
      <w:rPr>
        <w:rFonts w:hint="default"/>
      </w:rPr>
    </w:lvl>
    <w:lvl w:ilvl="3">
      <w:start w:val="1"/>
      <w:numFmt w:val="decimal"/>
      <w:lvlText w:val="%1.%2.%3.%4."/>
      <w:lvlJc w:val="left"/>
      <w:pPr>
        <w:ind w:left="945" w:hanging="720"/>
      </w:pPr>
      <w:rPr>
        <w:rFonts w:hint="default"/>
      </w:rPr>
    </w:lvl>
    <w:lvl w:ilvl="4">
      <w:start w:val="1"/>
      <w:numFmt w:val="decimal"/>
      <w:lvlText w:val="%1.%2.%3.%4.%5."/>
      <w:lvlJc w:val="left"/>
      <w:pPr>
        <w:ind w:left="1380" w:hanging="1080"/>
      </w:pPr>
      <w:rPr>
        <w:rFonts w:hint="default"/>
      </w:rPr>
    </w:lvl>
    <w:lvl w:ilvl="5">
      <w:start w:val="1"/>
      <w:numFmt w:val="decimal"/>
      <w:lvlText w:val="%1.%2.%3.%4.%5.%6."/>
      <w:lvlJc w:val="left"/>
      <w:pPr>
        <w:ind w:left="1455" w:hanging="1080"/>
      </w:pPr>
      <w:rPr>
        <w:rFonts w:hint="default"/>
      </w:rPr>
    </w:lvl>
    <w:lvl w:ilvl="6">
      <w:start w:val="1"/>
      <w:numFmt w:val="decimal"/>
      <w:lvlText w:val="%1.%2.%3.%4.%5.%6.%7."/>
      <w:lvlJc w:val="left"/>
      <w:pPr>
        <w:ind w:left="1890" w:hanging="1440"/>
      </w:pPr>
      <w:rPr>
        <w:rFonts w:hint="default"/>
      </w:rPr>
    </w:lvl>
    <w:lvl w:ilvl="7">
      <w:start w:val="1"/>
      <w:numFmt w:val="decimal"/>
      <w:lvlText w:val="%1.%2.%3.%4.%5.%6.%7.%8."/>
      <w:lvlJc w:val="left"/>
      <w:pPr>
        <w:ind w:left="1965" w:hanging="1440"/>
      </w:pPr>
      <w:rPr>
        <w:rFonts w:hint="default"/>
      </w:rPr>
    </w:lvl>
    <w:lvl w:ilvl="8">
      <w:start w:val="1"/>
      <w:numFmt w:val="decimal"/>
      <w:lvlText w:val="%1.%2.%3.%4.%5.%6.%7.%8.%9."/>
      <w:lvlJc w:val="left"/>
      <w:pPr>
        <w:ind w:left="2400" w:hanging="1800"/>
      </w:pPr>
      <w:rPr>
        <w:rFonts w:hint="default"/>
      </w:rPr>
    </w:lvl>
  </w:abstractNum>
  <w:abstractNum w:abstractNumId="2" w15:restartNumberingAfterBreak="0">
    <w:nsid w:val="0A9C38EE"/>
    <w:multiLevelType w:val="singleLevel"/>
    <w:tmpl w:val="788299AC"/>
    <w:lvl w:ilvl="0">
      <w:start w:val="1"/>
      <w:numFmt w:val="decimal"/>
      <w:lvlText w:val="4.%1."/>
      <w:legacy w:legacy="1" w:legacySpace="0" w:legacyIndent="489"/>
      <w:lvlJc w:val="left"/>
      <w:rPr>
        <w:rFonts w:ascii="Times New Roman" w:hAnsi="Times New Roman" w:cs="Times New Roman" w:hint="default"/>
      </w:rPr>
    </w:lvl>
  </w:abstractNum>
  <w:abstractNum w:abstractNumId="3" w15:restartNumberingAfterBreak="0">
    <w:nsid w:val="13112A61"/>
    <w:multiLevelType w:val="hybridMultilevel"/>
    <w:tmpl w:val="F2B81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7DA40E0"/>
    <w:multiLevelType w:val="multilevel"/>
    <w:tmpl w:val="2446DD0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Restart w:val="1"/>
      <w:suff w:val="space"/>
      <w:lvlText w:val="%2.%1.%3"/>
      <w:lvlJc w:val="left"/>
      <w:pPr>
        <w:ind w:left="1134" w:hanging="1134"/>
      </w:pPr>
      <w:rPr>
        <w:rFonts w:hint="default"/>
      </w:rPr>
    </w:lvl>
    <w:lvl w:ilvl="3">
      <w:start w:val="1"/>
      <w:numFmt w:val="decimal"/>
      <w:lvlText w:val="%1.%2.%3.%4"/>
      <w:lvlJc w:val="left"/>
      <w:pPr>
        <w:tabs>
          <w:tab w:val="num" w:pos="1701"/>
        </w:tabs>
        <w:ind w:left="1701" w:hanging="1134"/>
      </w:pPr>
      <w:rPr>
        <w:rFonts w:hint="default"/>
        <w:lang w:val="x-none"/>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1A48B7"/>
    <w:multiLevelType w:val="hybridMultilevel"/>
    <w:tmpl w:val="D3448408"/>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15:restartNumberingAfterBreak="0">
    <w:nsid w:val="182028ED"/>
    <w:multiLevelType w:val="hybridMultilevel"/>
    <w:tmpl w:val="F2B81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E89229A"/>
    <w:multiLevelType w:val="hybridMultilevel"/>
    <w:tmpl w:val="92CAE018"/>
    <w:lvl w:ilvl="0" w:tplc="FFFFFFFF">
      <w:start w:val="1"/>
      <w:numFmt w:val="bullet"/>
      <w:pStyle w:val="3"/>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29FB43F8"/>
    <w:multiLevelType w:val="hybridMultilevel"/>
    <w:tmpl w:val="53F8E196"/>
    <w:lvl w:ilvl="0" w:tplc="A71A0B92">
      <w:start w:val="7"/>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9" w15:restartNumberingAfterBreak="0">
    <w:nsid w:val="2A2E57F9"/>
    <w:multiLevelType w:val="hybridMultilevel"/>
    <w:tmpl w:val="8A9C1AD4"/>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334814C8"/>
    <w:multiLevelType w:val="hybridMultilevel"/>
    <w:tmpl w:val="2426243E"/>
    <w:lvl w:ilvl="0" w:tplc="FFFFFFFF">
      <w:start w:val="1"/>
      <w:numFmt w:val="bullet"/>
      <w:pStyle w:val="a"/>
      <w:lvlText w:val=""/>
      <w:lvlJc w:val="left"/>
      <w:pPr>
        <w:tabs>
          <w:tab w:val="num" w:pos="1571"/>
        </w:tabs>
        <w:ind w:left="1571"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cs="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cs="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cs="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1" w15:restartNumberingAfterBreak="0">
    <w:nsid w:val="336B4F30"/>
    <w:multiLevelType w:val="hybridMultilevel"/>
    <w:tmpl w:val="F2B81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74517DB"/>
    <w:multiLevelType w:val="hybridMultilevel"/>
    <w:tmpl w:val="A7B8B2FE"/>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15:restartNumberingAfterBreak="0">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FB6796A"/>
    <w:multiLevelType w:val="hybridMultilevel"/>
    <w:tmpl w:val="6AB6378C"/>
    <w:lvl w:ilvl="0" w:tplc="418CE2F2">
      <w:start w:val="1"/>
      <w:numFmt w:val="decimal"/>
      <w:lvlText w:val="%1)"/>
      <w:lvlJc w:val="left"/>
      <w:pPr>
        <w:ind w:left="1211" w:hanging="360"/>
      </w:pPr>
      <w:rPr>
        <w:rFonts w:ascii="Times New Roman" w:eastAsia="Times New Roman" w:hAnsi="Times New Roman" w:cs="Times New Roman"/>
        <w:lang w:val="x-none"/>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6" w15:restartNumberingAfterBreak="0">
    <w:nsid w:val="416B5530"/>
    <w:multiLevelType w:val="multilevel"/>
    <w:tmpl w:val="C5AA875A"/>
    <w:lvl w:ilvl="0">
      <w:start w:val="4"/>
      <w:numFmt w:val="decimal"/>
      <w:lvlText w:val="%1."/>
      <w:lvlJc w:val="left"/>
      <w:pPr>
        <w:ind w:left="720" w:hanging="720"/>
      </w:pPr>
      <w:rPr>
        <w:rFonts w:hint="default"/>
      </w:rPr>
    </w:lvl>
    <w:lvl w:ilvl="1">
      <w:start w:val="8"/>
      <w:numFmt w:val="decimal"/>
      <w:lvlText w:val="%1.%2."/>
      <w:lvlJc w:val="left"/>
      <w:pPr>
        <w:ind w:left="1003" w:hanging="720"/>
      </w:pPr>
      <w:rPr>
        <w:rFonts w:hint="default"/>
      </w:rPr>
    </w:lvl>
    <w:lvl w:ilvl="2">
      <w:start w:val="4"/>
      <w:numFmt w:val="decimal"/>
      <w:lvlText w:val="%1.%2.%3."/>
      <w:lvlJc w:val="left"/>
      <w:pPr>
        <w:ind w:left="1286" w:hanging="720"/>
      </w:pPr>
      <w:rPr>
        <w:rFonts w:hint="default"/>
      </w:rPr>
    </w:lvl>
    <w:lvl w:ilvl="3">
      <w:start w:val="2"/>
      <w:numFmt w:val="decimal"/>
      <w:lvlText w:val="%1.%2.%3.%4."/>
      <w:lvlJc w:val="left"/>
      <w:pPr>
        <w:ind w:left="143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7" w15:restartNumberingAfterBreak="0">
    <w:nsid w:val="45A17EF6"/>
    <w:multiLevelType w:val="multilevel"/>
    <w:tmpl w:val="29608F5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Restart w:val="1"/>
      <w:suff w:val="space"/>
      <w:lvlText w:val="%2.%1.%3"/>
      <w:lvlJc w:val="left"/>
      <w:pPr>
        <w:ind w:left="1134" w:hanging="1134"/>
      </w:pPr>
      <w:rPr>
        <w:rFonts w:hint="default"/>
      </w:rPr>
    </w:lvl>
    <w:lvl w:ilvl="3">
      <w:start w:val="1"/>
      <w:numFmt w:val="decimal"/>
      <w:lvlText w:val="%1.%2.%3.%4"/>
      <w:lvlJc w:val="left"/>
      <w:pPr>
        <w:tabs>
          <w:tab w:val="num" w:pos="1701"/>
        </w:tabs>
        <w:ind w:left="1701" w:hanging="1134"/>
      </w:pPr>
      <w:rPr>
        <w:rFonts w:hint="default"/>
        <w:lang w:val="x-none"/>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78A395C"/>
    <w:multiLevelType w:val="multilevel"/>
    <w:tmpl w:val="E9D67900"/>
    <w:lvl w:ilvl="0">
      <w:start w:val="1"/>
      <w:numFmt w:val="decimal"/>
      <w:pStyle w:val="1"/>
      <w:lvlText w:val="%1."/>
      <w:lvlJc w:val="left"/>
      <w:pPr>
        <w:tabs>
          <w:tab w:val="num" w:pos="1134"/>
        </w:tabs>
        <w:ind w:left="1134" w:hanging="1134"/>
      </w:pPr>
      <w:rPr>
        <w:rFonts w:ascii="Times New Roman" w:eastAsia="Times New Roman" w:hAnsi="Times New Roman" w:cs="Times New Roman" w:hint="default"/>
      </w:rPr>
    </w:lvl>
    <w:lvl w:ilvl="1">
      <w:start w:val="1"/>
      <w:numFmt w:val="decimal"/>
      <w:pStyle w:val="2"/>
      <w:lvlText w:val="%1.%2"/>
      <w:lvlJc w:val="left"/>
      <w:pPr>
        <w:tabs>
          <w:tab w:val="num" w:pos="1560"/>
        </w:tabs>
        <w:ind w:left="1560" w:hanging="1134"/>
      </w:pPr>
      <w:rPr>
        <w:rFonts w:hint="default"/>
        <w:i w:val="0"/>
        <w:iCs/>
      </w:rPr>
    </w:lvl>
    <w:lvl w:ilvl="2">
      <w:start w:val="1"/>
      <w:numFmt w:val="decimal"/>
      <w:pStyle w:val="30"/>
      <w:lvlText w:val="%1.%2.%3"/>
      <w:lvlJc w:val="left"/>
      <w:pPr>
        <w:tabs>
          <w:tab w:val="num" w:pos="1475"/>
        </w:tabs>
        <w:ind w:left="1475" w:hanging="907"/>
      </w:pPr>
      <w:rPr>
        <w:rFonts w:hint="default"/>
        <w:b w:val="0"/>
        <w:i w:val="0"/>
        <w:lang w:val="ru-RU"/>
      </w:rPr>
    </w:lvl>
    <w:lvl w:ilvl="3">
      <w:start w:val="1"/>
      <w:numFmt w:val="decimal"/>
      <w:pStyle w:val="4"/>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647"/>
        </w:tabs>
        <w:ind w:left="164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90D42D3"/>
    <w:multiLevelType w:val="hybridMultilevel"/>
    <w:tmpl w:val="F2B81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AC06DDD"/>
    <w:multiLevelType w:val="multilevel"/>
    <w:tmpl w:val="7F96283C"/>
    <w:lvl w:ilvl="0">
      <w:start w:val="1"/>
      <w:numFmt w:val="decimal"/>
      <w:lvlText w:val="%1."/>
      <w:lvlJc w:val="left"/>
      <w:pPr>
        <w:tabs>
          <w:tab w:val="num" w:pos="786"/>
        </w:tabs>
        <w:ind w:left="786"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4BF670D0"/>
    <w:multiLevelType w:val="multilevel"/>
    <w:tmpl w:val="640CB3BE"/>
    <w:lvl w:ilvl="0">
      <w:start w:val="1"/>
      <w:numFmt w:val="bullet"/>
      <w:pStyle w:val="ItemizedList1"/>
      <w:suff w:val="space"/>
      <w:lvlText w:val="-"/>
      <w:lvlJc w:val="left"/>
      <w:pPr>
        <w:ind w:left="283" w:firstLine="851"/>
      </w:pPr>
      <w:rPr>
        <w:rFonts w:ascii="Times New Roman" w:hAnsi="Times New Roman" w:cs="Times New Roman" w:hint="default"/>
      </w:rPr>
    </w:lvl>
    <w:lvl w:ilvl="1">
      <w:start w:val="1"/>
      <w:numFmt w:val="bullet"/>
      <w:lvlRestart w:val="0"/>
      <w:pStyle w:val="ItemizedList2"/>
      <w:suff w:val="space"/>
      <w:lvlText w:val="-"/>
      <w:lvlJc w:val="left"/>
      <w:pPr>
        <w:ind w:left="0" w:firstLine="1701"/>
      </w:pPr>
      <w:rPr>
        <w:rFonts w:ascii="Arial" w:hAnsi="Arial" w:cs="Times New Roman" w:hint="default"/>
        <w:b w:val="0"/>
        <w:i w:val="0"/>
      </w:rPr>
    </w:lvl>
    <w:lvl w:ilvl="2">
      <w:start w:val="1"/>
      <w:numFmt w:val="bullet"/>
      <w:lvlRestart w:val="0"/>
      <w:pStyle w:val="ItemizedList3"/>
      <w:suff w:val="space"/>
      <w:lvlText w:val="-"/>
      <w:lvlJc w:val="left"/>
      <w:pPr>
        <w:ind w:left="0" w:firstLine="2552"/>
      </w:pPr>
      <w:rPr>
        <w:rFonts w:ascii="Times New Roman" w:hAnsi="Times New Roman" w:cs="Times New Roman" w:hint="default"/>
      </w:rPr>
    </w:lvl>
    <w:lvl w:ilvl="3">
      <w:start w:val="1"/>
      <w:numFmt w:val="decimal"/>
      <w:suff w:val="space"/>
      <w:lvlText w:val="%1"/>
      <w:lvlJc w:val="left"/>
      <w:pPr>
        <w:ind w:left="1080" w:hanging="1080"/>
      </w:pPr>
      <w:rPr>
        <w:rFonts w:ascii="Times New Roman" w:hAnsi="Times New Roman" w:cs="Times New Roman" w:hint="default"/>
        <w:b/>
        <w:bCs w:val="0"/>
        <w:i w:val="0"/>
        <w:iCs w:val="0"/>
        <w:caps w:val="0"/>
        <w:smallCaps w:val="0"/>
        <w:strike w:val="0"/>
        <w:dstrike w:val="0"/>
        <w:vanish w:val="0"/>
        <w:webHidden w:val="0"/>
        <w:color w:val="auto"/>
        <w:spacing w:val="0"/>
        <w:kern w:val="0"/>
        <w:position w:val="0"/>
        <w:u w:val="none"/>
        <w:effect w:val="none"/>
        <w:vertAlign w:val="baseline"/>
        <w:em w:val="none"/>
        <w:specVanish w:val="0"/>
      </w:rPr>
    </w:lvl>
    <w:lvl w:ilvl="4">
      <w:start w:val="1"/>
      <w:numFmt w:val="decimal"/>
      <w:lvlText w:val="%1"/>
      <w:lvlJc w:val="left"/>
      <w:pPr>
        <w:tabs>
          <w:tab w:val="num" w:pos="1080"/>
        </w:tabs>
        <w:ind w:left="1080" w:hanging="1080"/>
      </w:pPr>
    </w:lvl>
    <w:lvl w:ilvl="5">
      <w:start w:val="1"/>
      <w:numFmt w:val="decimal"/>
      <w:lvlText w:val="%1"/>
      <w:lvlJc w:val="left"/>
      <w:pPr>
        <w:tabs>
          <w:tab w:val="num" w:pos="1440"/>
        </w:tabs>
        <w:ind w:left="1440" w:hanging="1440"/>
      </w:pPr>
    </w:lvl>
    <w:lvl w:ilvl="6">
      <w:start w:val="1"/>
      <w:numFmt w:val="decimal"/>
      <w:lvlText w:val="%1"/>
      <w:lvlJc w:val="left"/>
      <w:pPr>
        <w:tabs>
          <w:tab w:val="num" w:pos="1800"/>
        </w:tabs>
        <w:ind w:left="1800" w:hanging="1800"/>
      </w:pPr>
    </w:lvl>
    <w:lvl w:ilvl="7">
      <w:start w:val="1"/>
      <w:numFmt w:val="none"/>
      <w:lvlRestart w:val="0"/>
      <w:suff w:val="space"/>
      <w:lvlText w:val=""/>
      <w:lvlJc w:val="left"/>
      <w:pPr>
        <w:ind w:left="1800" w:hanging="1800"/>
      </w:pPr>
    </w:lvl>
    <w:lvl w:ilvl="8">
      <w:start w:val="1"/>
      <w:numFmt w:val="none"/>
      <w:lvlRestart w:val="0"/>
      <w:suff w:val="space"/>
      <w:lvlText w:val=""/>
      <w:lvlJc w:val="left"/>
      <w:pPr>
        <w:ind w:left="2160" w:hanging="2160"/>
      </w:pPr>
    </w:lvl>
  </w:abstractNum>
  <w:abstractNum w:abstractNumId="22"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5B1615CD"/>
    <w:multiLevelType w:val="hybridMultilevel"/>
    <w:tmpl w:val="F796C72C"/>
    <w:lvl w:ilvl="0" w:tplc="0419000F">
      <w:start w:val="1"/>
      <w:numFmt w:val="decimal"/>
      <w:lvlText w:val="%1."/>
      <w:lvlJc w:val="left"/>
      <w:pPr>
        <w:ind w:left="687" w:hanging="360"/>
      </w:pPr>
    </w:lvl>
    <w:lvl w:ilvl="1" w:tplc="04190019" w:tentative="1">
      <w:start w:val="1"/>
      <w:numFmt w:val="lowerLetter"/>
      <w:lvlText w:val="%2."/>
      <w:lvlJc w:val="left"/>
      <w:pPr>
        <w:ind w:left="1407" w:hanging="360"/>
      </w:pPr>
    </w:lvl>
    <w:lvl w:ilvl="2" w:tplc="0419001B" w:tentative="1">
      <w:start w:val="1"/>
      <w:numFmt w:val="lowerRoman"/>
      <w:lvlText w:val="%3."/>
      <w:lvlJc w:val="right"/>
      <w:pPr>
        <w:ind w:left="2127" w:hanging="180"/>
      </w:pPr>
    </w:lvl>
    <w:lvl w:ilvl="3" w:tplc="0419000F" w:tentative="1">
      <w:start w:val="1"/>
      <w:numFmt w:val="decimal"/>
      <w:lvlText w:val="%4."/>
      <w:lvlJc w:val="left"/>
      <w:pPr>
        <w:ind w:left="2847" w:hanging="360"/>
      </w:pPr>
    </w:lvl>
    <w:lvl w:ilvl="4" w:tplc="04190019" w:tentative="1">
      <w:start w:val="1"/>
      <w:numFmt w:val="lowerLetter"/>
      <w:lvlText w:val="%5."/>
      <w:lvlJc w:val="left"/>
      <w:pPr>
        <w:ind w:left="3567" w:hanging="360"/>
      </w:pPr>
    </w:lvl>
    <w:lvl w:ilvl="5" w:tplc="0419001B" w:tentative="1">
      <w:start w:val="1"/>
      <w:numFmt w:val="lowerRoman"/>
      <w:lvlText w:val="%6."/>
      <w:lvlJc w:val="right"/>
      <w:pPr>
        <w:ind w:left="4287" w:hanging="180"/>
      </w:pPr>
    </w:lvl>
    <w:lvl w:ilvl="6" w:tplc="0419000F" w:tentative="1">
      <w:start w:val="1"/>
      <w:numFmt w:val="decimal"/>
      <w:lvlText w:val="%7."/>
      <w:lvlJc w:val="left"/>
      <w:pPr>
        <w:ind w:left="5007" w:hanging="360"/>
      </w:pPr>
    </w:lvl>
    <w:lvl w:ilvl="7" w:tplc="04190019" w:tentative="1">
      <w:start w:val="1"/>
      <w:numFmt w:val="lowerLetter"/>
      <w:lvlText w:val="%8."/>
      <w:lvlJc w:val="left"/>
      <w:pPr>
        <w:ind w:left="5727" w:hanging="360"/>
      </w:pPr>
    </w:lvl>
    <w:lvl w:ilvl="8" w:tplc="0419001B" w:tentative="1">
      <w:start w:val="1"/>
      <w:numFmt w:val="lowerRoman"/>
      <w:lvlText w:val="%9."/>
      <w:lvlJc w:val="right"/>
      <w:pPr>
        <w:ind w:left="6447" w:hanging="180"/>
      </w:p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5D5379FE"/>
    <w:multiLevelType w:val="hybridMultilevel"/>
    <w:tmpl w:val="8F5407AA"/>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15:restartNumberingAfterBreak="0">
    <w:nsid w:val="60E73D60"/>
    <w:multiLevelType w:val="hybridMultilevel"/>
    <w:tmpl w:val="F2B814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1F54A3F"/>
    <w:multiLevelType w:val="hybridMultilevel"/>
    <w:tmpl w:val="C05AC9C8"/>
    <w:lvl w:ilvl="0" w:tplc="D786C0FA">
      <w:start w:val="1"/>
      <w:numFmt w:val="bullet"/>
      <w:lvlText w:val="–"/>
      <w:lvlJc w:val="left"/>
      <w:pPr>
        <w:tabs>
          <w:tab w:val="num" w:pos="786"/>
        </w:tabs>
        <w:ind w:left="786" w:hanging="360"/>
      </w:pPr>
      <w:rPr>
        <w:rFonts w:ascii="Times New Roman" w:hAnsi="Times New Roman" w:cs="Times New Roman" w:hint="default"/>
        <w:color w:val="auto"/>
      </w:rPr>
    </w:lvl>
    <w:lvl w:ilvl="1" w:tplc="D8AE1934">
      <w:start w:val="1"/>
      <w:numFmt w:val="decimal"/>
      <w:lvlText w:val="%2)"/>
      <w:lvlJc w:val="left"/>
      <w:pPr>
        <w:tabs>
          <w:tab w:val="num" w:pos="1980"/>
        </w:tabs>
        <w:ind w:left="1980" w:hanging="360"/>
      </w:pPr>
      <w:rPr>
        <w:rFonts w:hint="default"/>
      </w:rPr>
    </w:lvl>
    <w:lvl w:ilvl="2" w:tplc="6158F726">
      <w:start w:val="1"/>
      <w:numFmt w:val="bullet"/>
      <w:lvlText w:val=""/>
      <w:lvlJc w:val="left"/>
      <w:pPr>
        <w:tabs>
          <w:tab w:val="num" w:pos="2700"/>
        </w:tabs>
        <w:ind w:left="2700" w:hanging="360"/>
      </w:pPr>
      <w:rPr>
        <w:rFonts w:ascii="Wingdings" w:hAnsi="Wingdings" w:hint="default"/>
      </w:rPr>
    </w:lvl>
    <w:lvl w:ilvl="3" w:tplc="EF5A1438">
      <w:start w:val="1"/>
      <w:numFmt w:val="bullet"/>
      <w:lvlText w:val=""/>
      <w:lvlJc w:val="left"/>
      <w:pPr>
        <w:tabs>
          <w:tab w:val="num" w:pos="3420"/>
        </w:tabs>
        <w:ind w:left="3420" w:hanging="360"/>
      </w:pPr>
      <w:rPr>
        <w:rFonts w:ascii="Symbol" w:hAnsi="Symbol" w:hint="default"/>
      </w:rPr>
    </w:lvl>
    <w:lvl w:ilvl="4" w:tplc="1B7021E6">
      <w:start w:val="6"/>
      <w:numFmt w:val="lowerLetter"/>
      <w:lvlText w:val="%5)"/>
      <w:lvlJc w:val="left"/>
      <w:pPr>
        <w:tabs>
          <w:tab w:val="num" w:pos="4140"/>
        </w:tabs>
        <w:ind w:left="4140" w:hanging="360"/>
      </w:pPr>
      <w:rPr>
        <w:rFonts w:hint="default"/>
      </w:rPr>
    </w:lvl>
    <w:lvl w:ilvl="5" w:tplc="00FC1E7E" w:tentative="1">
      <w:start w:val="1"/>
      <w:numFmt w:val="bullet"/>
      <w:lvlText w:val=""/>
      <w:lvlJc w:val="left"/>
      <w:pPr>
        <w:tabs>
          <w:tab w:val="num" w:pos="4860"/>
        </w:tabs>
        <w:ind w:left="4860" w:hanging="360"/>
      </w:pPr>
      <w:rPr>
        <w:rFonts w:ascii="Wingdings" w:hAnsi="Wingdings" w:hint="default"/>
      </w:rPr>
    </w:lvl>
    <w:lvl w:ilvl="6" w:tplc="26FAA2C2" w:tentative="1">
      <w:start w:val="1"/>
      <w:numFmt w:val="bullet"/>
      <w:lvlText w:val=""/>
      <w:lvlJc w:val="left"/>
      <w:pPr>
        <w:tabs>
          <w:tab w:val="num" w:pos="5580"/>
        </w:tabs>
        <w:ind w:left="5580" w:hanging="360"/>
      </w:pPr>
      <w:rPr>
        <w:rFonts w:ascii="Symbol" w:hAnsi="Symbol" w:hint="default"/>
      </w:rPr>
    </w:lvl>
    <w:lvl w:ilvl="7" w:tplc="7326DFD4" w:tentative="1">
      <w:start w:val="1"/>
      <w:numFmt w:val="bullet"/>
      <w:lvlText w:val="o"/>
      <w:lvlJc w:val="left"/>
      <w:pPr>
        <w:tabs>
          <w:tab w:val="num" w:pos="6300"/>
        </w:tabs>
        <w:ind w:left="6300" w:hanging="360"/>
      </w:pPr>
      <w:rPr>
        <w:rFonts w:ascii="Courier New" w:hAnsi="Courier New" w:cs="Courier New" w:hint="default"/>
      </w:rPr>
    </w:lvl>
    <w:lvl w:ilvl="8" w:tplc="4208784A" w:tentative="1">
      <w:start w:val="1"/>
      <w:numFmt w:val="bullet"/>
      <w:lvlText w:val=""/>
      <w:lvlJc w:val="left"/>
      <w:pPr>
        <w:tabs>
          <w:tab w:val="num" w:pos="7020"/>
        </w:tabs>
        <w:ind w:left="7020" w:hanging="360"/>
      </w:pPr>
      <w:rPr>
        <w:rFonts w:ascii="Wingdings" w:hAnsi="Wingdings" w:hint="default"/>
      </w:rPr>
    </w:lvl>
  </w:abstractNum>
  <w:abstractNum w:abstractNumId="2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15:restartNumberingAfterBreak="0">
    <w:nsid w:val="6661705E"/>
    <w:multiLevelType w:val="multilevel"/>
    <w:tmpl w:val="5FAA648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i w:val="0"/>
        <w:iCs/>
      </w:rPr>
    </w:lvl>
    <w:lvl w:ilvl="2">
      <w:start w:val="1"/>
      <w:numFmt w:val="decimal"/>
      <w:lvlText w:val="%1.%2.%3."/>
      <w:lvlJc w:val="left"/>
      <w:pPr>
        <w:ind w:left="1146" w:hanging="720"/>
      </w:pPr>
      <w:rPr>
        <w:rFonts w:hint="default"/>
        <w:i w:val="0"/>
        <w:i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83F0B86"/>
    <w:multiLevelType w:val="multilevel"/>
    <w:tmpl w:val="834EC162"/>
    <w:lvl w:ilvl="0">
      <w:start w:val="4"/>
      <w:numFmt w:val="decimal"/>
      <w:lvlText w:val="%1."/>
      <w:lvlJc w:val="left"/>
      <w:pPr>
        <w:ind w:left="1520" w:hanging="810"/>
      </w:pPr>
      <w:rPr>
        <w:rFonts w:eastAsia="Calibri" w:hint="default"/>
      </w:rPr>
    </w:lvl>
    <w:lvl w:ilvl="1">
      <w:start w:val="10"/>
      <w:numFmt w:val="decimal"/>
      <w:lvlText w:val="%1.%2."/>
      <w:lvlJc w:val="left"/>
      <w:pPr>
        <w:ind w:left="1093" w:hanging="810"/>
      </w:pPr>
      <w:rPr>
        <w:rFonts w:eastAsia="Calibri" w:hint="default"/>
      </w:rPr>
    </w:lvl>
    <w:lvl w:ilvl="2">
      <w:start w:val="1"/>
      <w:numFmt w:val="decimal"/>
      <w:lvlText w:val="%1.%2.%3."/>
      <w:lvlJc w:val="left"/>
      <w:pPr>
        <w:ind w:left="1376" w:hanging="810"/>
      </w:pPr>
      <w:rPr>
        <w:rFonts w:eastAsia="Calibri" w:hint="default"/>
        <w:b w:val="0"/>
        <w:bCs/>
      </w:rPr>
    </w:lvl>
    <w:lvl w:ilvl="3">
      <w:start w:val="1"/>
      <w:numFmt w:val="decimal"/>
      <w:lvlText w:val="%1.%2.%3.%4."/>
      <w:lvlJc w:val="left"/>
      <w:pPr>
        <w:ind w:left="1929" w:hanging="1080"/>
      </w:pPr>
      <w:rPr>
        <w:rFonts w:eastAsia="Calibri" w:hint="default"/>
      </w:rPr>
    </w:lvl>
    <w:lvl w:ilvl="4">
      <w:start w:val="1"/>
      <w:numFmt w:val="decimal"/>
      <w:lvlText w:val="%1.%2.%3.%4.%5."/>
      <w:lvlJc w:val="left"/>
      <w:pPr>
        <w:ind w:left="2212" w:hanging="1080"/>
      </w:pPr>
      <w:rPr>
        <w:rFonts w:eastAsia="Calibri" w:hint="default"/>
      </w:rPr>
    </w:lvl>
    <w:lvl w:ilvl="5">
      <w:start w:val="1"/>
      <w:numFmt w:val="decimal"/>
      <w:lvlText w:val="%1.%2.%3.%4.%5.%6."/>
      <w:lvlJc w:val="left"/>
      <w:pPr>
        <w:ind w:left="2855" w:hanging="1440"/>
      </w:pPr>
      <w:rPr>
        <w:rFonts w:eastAsia="Calibri" w:hint="default"/>
      </w:rPr>
    </w:lvl>
    <w:lvl w:ilvl="6">
      <w:start w:val="1"/>
      <w:numFmt w:val="decimal"/>
      <w:lvlText w:val="%1.%2.%3.%4.%5.%6.%7."/>
      <w:lvlJc w:val="left"/>
      <w:pPr>
        <w:ind w:left="3498" w:hanging="1800"/>
      </w:pPr>
      <w:rPr>
        <w:rFonts w:eastAsia="Calibri" w:hint="default"/>
      </w:rPr>
    </w:lvl>
    <w:lvl w:ilvl="7">
      <w:start w:val="1"/>
      <w:numFmt w:val="decimal"/>
      <w:lvlText w:val="%1.%2.%3.%4.%5.%6.%7.%8."/>
      <w:lvlJc w:val="left"/>
      <w:pPr>
        <w:ind w:left="3781" w:hanging="1800"/>
      </w:pPr>
      <w:rPr>
        <w:rFonts w:eastAsia="Calibri" w:hint="default"/>
      </w:rPr>
    </w:lvl>
    <w:lvl w:ilvl="8">
      <w:start w:val="1"/>
      <w:numFmt w:val="decimal"/>
      <w:lvlText w:val="%1.%2.%3.%4.%5.%6.%7.%8.%9."/>
      <w:lvlJc w:val="left"/>
      <w:pPr>
        <w:ind w:left="4424" w:hanging="2160"/>
      </w:pPr>
      <w:rPr>
        <w:rFonts w:eastAsia="Calibri" w:hint="default"/>
      </w:rPr>
    </w:lvl>
  </w:abstractNum>
  <w:abstractNum w:abstractNumId="32" w15:restartNumberingAfterBreak="0">
    <w:nsid w:val="6C31682F"/>
    <w:multiLevelType w:val="hybridMultilevel"/>
    <w:tmpl w:val="F2B814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CBE0063"/>
    <w:multiLevelType w:val="hybridMultilevel"/>
    <w:tmpl w:val="25AEE8D6"/>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15:restartNumberingAfterBreak="0">
    <w:nsid w:val="6CE67CE9"/>
    <w:multiLevelType w:val="multilevel"/>
    <w:tmpl w:val="0414ED5E"/>
    <w:lvl w:ilvl="0">
      <w:start w:val="1"/>
      <w:numFmt w:val="decimal"/>
      <w:pStyle w:val="11"/>
      <w:lvlText w:val="%1."/>
      <w:lvlJc w:val="left"/>
      <w:pPr>
        <w:tabs>
          <w:tab w:val="num" w:pos="360"/>
        </w:tabs>
        <w:ind w:left="360" w:hanging="360"/>
      </w:pPr>
      <w:rPr>
        <w:rFonts w:hint="default"/>
        <w:b/>
        <w:i w:val="0"/>
      </w:rPr>
    </w:lvl>
    <w:lvl w:ilvl="1">
      <w:start w:val="1"/>
      <w:numFmt w:val="decimal"/>
      <w:lvlText w:val="%1.%2."/>
      <w:lvlJc w:val="left"/>
      <w:pPr>
        <w:tabs>
          <w:tab w:val="num" w:pos="928"/>
        </w:tabs>
        <w:ind w:left="928" w:hanging="360"/>
      </w:pPr>
      <w:rPr>
        <w:rFonts w:hint="default"/>
        <w:b/>
        <w:i w:val="0"/>
      </w:rPr>
    </w:lvl>
    <w:lvl w:ilvl="2">
      <w:start w:val="1"/>
      <w:numFmt w:val="decimal"/>
      <w:lvlText w:val="%1.%2.%3."/>
      <w:lvlJc w:val="left"/>
      <w:pPr>
        <w:tabs>
          <w:tab w:val="num" w:pos="1571"/>
        </w:tabs>
        <w:ind w:left="1571" w:hanging="720"/>
      </w:pPr>
      <w:rPr>
        <w:rFonts w:hint="default"/>
        <w:b w:val="0"/>
        <w:i w:val="0"/>
      </w:rPr>
    </w:lvl>
    <w:lvl w:ilvl="3">
      <w:start w:val="1"/>
      <w:numFmt w:val="decimal"/>
      <w:lvlText w:val="%1.%2.%3.%4."/>
      <w:lvlJc w:val="left"/>
      <w:pPr>
        <w:tabs>
          <w:tab w:val="num" w:pos="1430"/>
        </w:tabs>
        <w:ind w:left="1430" w:hanging="720"/>
      </w:pPr>
      <w:rPr>
        <w:rFonts w:hint="default"/>
        <w:b w:val="0"/>
        <w:sz w:val="24"/>
        <w:szCs w:val="24"/>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5" w15:restartNumberingAfterBreak="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285AB0"/>
    <w:multiLevelType w:val="singleLevel"/>
    <w:tmpl w:val="DC787FCE"/>
    <w:lvl w:ilvl="0">
      <w:start w:val="1"/>
      <w:numFmt w:val="decimal"/>
      <w:lvlText w:val="14.%1."/>
      <w:legacy w:legacy="1" w:legacySpace="0" w:legacyIndent="470"/>
      <w:lvlJc w:val="left"/>
      <w:rPr>
        <w:rFonts w:ascii="Times New Roman" w:hAnsi="Times New Roman" w:cs="Times New Roman" w:hint="default"/>
      </w:rPr>
    </w:lvl>
  </w:abstractNum>
  <w:abstractNum w:abstractNumId="37" w15:restartNumberingAfterBreak="0">
    <w:nsid w:val="7CFB0A18"/>
    <w:multiLevelType w:val="hybridMultilevel"/>
    <w:tmpl w:val="0AA266AA"/>
    <w:lvl w:ilvl="0" w:tplc="9A80A1F0">
      <w:start w:val="1"/>
      <w:numFmt w:val="decimal"/>
      <w:pStyle w:val="a1"/>
      <w:lvlText w:val="%1."/>
      <w:lvlJc w:val="left"/>
      <w:pPr>
        <w:tabs>
          <w:tab w:val="num" w:pos="720"/>
        </w:tabs>
        <w:ind w:left="720" w:hanging="360"/>
      </w:pPr>
      <w:rPr>
        <w:rFonts w:hint="default"/>
      </w:rPr>
    </w:lvl>
    <w:lvl w:ilvl="1" w:tplc="11B6D09A" w:tentative="1">
      <w:start w:val="1"/>
      <w:numFmt w:val="lowerLetter"/>
      <w:lvlText w:val="%2."/>
      <w:lvlJc w:val="left"/>
      <w:pPr>
        <w:tabs>
          <w:tab w:val="num" w:pos="1440"/>
        </w:tabs>
        <w:ind w:left="1440" w:hanging="360"/>
      </w:pPr>
    </w:lvl>
    <w:lvl w:ilvl="2" w:tplc="56C65E86" w:tentative="1">
      <w:start w:val="1"/>
      <w:numFmt w:val="lowerRoman"/>
      <w:lvlText w:val="%3."/>
      <w:lvlJc w:val="right"/>
      <w:pPr>
        <w:tabs>
          <w:tab w:val="num" w:pos="2160"/>
        </w:tabs>
        <w:ind w:left="2160" w:hanging="180"/>
      </w:pPr>
    </w:lvl>
    <w:lvl w:ilvl="3" w:tplc="C29EACEC" w:tentative="1">
      <w:start w:val="1"/>
      <w:numFmt w:val="decimal"/>
      <w:lvlText w:val="%4."/>
      <w:lvlJc w:val="left"/>
      <w:pPr>
        <w:tabs>
          <w:tab w:val="num" w:pos="2880"/>
        </w:tabs>
        <w:ind w:left="2880" w:hanging="360"/>
      </w:pPr>
    </w:lvl>
    <w:lvl w:ilvl="4" w:tplc="68141CC6" w:tentative="1">
      <w:start w:val="1"/>
      <w:numFmt w:val="lowerLetter"/>
      <w:lvlText w:val="%5."/>
      <w:lvlJc w:val="left"/>
      <w:pPr>
        <w:tabs>
          <w:tab w:val="num" w:pos="3600"/>
        </w:tabs>
        <w:ind w:left="3600" w:hanging="360"/>
      </w:pPr>
    </w:lvl>
    <w:lvl w:ilvl="5" w:tplc="40FC83B6" w:tentative="1">
      <w:start w:val="1"/>
      <w:numFmt w:val="lowerRoman"/>
      <w:lvlText w:val="%6."/>
      <w:lvlJc w:val="right"/>
      <w:pPr>
        <w:tabs>
          <w:tab w:val="num" w:pos="4320"/>
        </w:tabs>
        <w:ind w:left="4320" w:hanging="180"/>
      </w:pPr>
    </w:lvl>
    <w:lvl w:ilvl="6" w:tplc="4392AE8A" w:tentative="1">
      <w:start w:val="1"/>
      <w:numFmt w:val="decimal"/>
      <w:lvlText w:val="%7."/>
      <w:lvlJc w:val="left"/>
      <w:pPr>
        <w:tabs>
          <w:tab w:val="num" w:pos="5040"/>
        </w:tabs>
        <w:ind w:left="5040" w:hanging="360"/>
      </w:pPr>
    </w:lvl>
    <w:lvl w:ilvl="7" w:tplc="821C0D6C" w:tentative="1">
      <w:start w:val="1"/>
      <w:numFmt w:val="lowerLetter"/>
      <w:lvlText w:val="%8."/>
      <w:lvlJc w:val="left"/>
      <w:pPr>
        <w:tabs>
          <w:tab w:val="num" w:pos="5760"/>
        </w:tabs>
        <w:ind w:left="5760" w:hanging="360"/>
      </w:pPr>
    </w:lvl>
    <w:lvl w:ilvl="8" w:tplc="44364D48" w:tentative="1">
      <w:start w:val="1"/>
      <w:numFmt w:val="lowerRoman"/>
      <w:lvlText w:val="%9."/>
      <w:lvlJc w:val="right"/>
      <w:pPr>
        <w:tabs>
          <w:tab w:val="num" w:pos="6480"/>
        </w:tabs>
        <w:ind w:left="6480" w:hanging="180"/>
      </w:pPr>
    </w:lvl>
  </w:abstractNum>
  <w:num w:numId="1" w16cid:durableId="799420095">
    <w:abstractNumId w:val="25"/>
  </w:num>
  <w:num w:numId="2" w16cid:durableId="1323311822">
    <w:abstractNumId w:val="29"/>
  </w:num>
  <w:num w:numId="3" w16cid:durableId="1951619804">
    <w:abstractNumId w:val="18"/>
  </w:num>
  <w:num w:numId="4" w16cid:durableId="1496414749">
    <w:abstractNumId w:val="12"/>
  </w:num>
  <w:num w:numId="5" w16cid:durableId="409278584">
    <w:abstractNumId w:val="23"/>
  </w:num>
  <w:num w:numId="6" w16cid:durableId="627318459">
    <w:abstractNumId w:val="34"/>
  </w:num>
  <w:num w:numId="7" w16cid:durableId="879129287">
    <w:abstractNumId w:val="22"/>
  </w:num>
  <w:num w:numId="8" w16cid:durableId="1884246217">
    <w:abstractNumId w:val="28"/>
  </w:num>
  <w:num w:numId="9" w16cid:durableId="873270970">
    <w:abstractNumId w:val="37"/>
  </w:num>
  <w:num w:numId="10" w16cid:durableId="1871340177">
    <w:abstractNumId w:val="10"/>
  </w:num>
  <w:num w:numId="11" w16cid:durableId="470170694">
    <w:abstractNumId w:val="7"/>
  </w:num>
  <w:num w:numId="12" w16cid:durableId="1048842986">
    <w:abstractNumId w:val="0"/>
  </w:num>
  <w:num w:numId="13" w16cid:durableId="1524322171">
    <w:abstractNumId w:val="34"/>
  </w:num>
  <w:num w:numId="14" w16cid:durableId="1867870434">
    <w:abstractNumId w:val="14"/>
  </w:num>
  <w:num w:numId="15" w16cid:durableId="1517187284">
    <w:abstractNumId w:val="35"/>
  </w:num>
  <w:num w:numId="16" w16cid:durableId="887643152">
    <w:abstractNumId w:val="20"/>
  </w:num>
  <w:num w:numId="17" w16cid:durableId="1864632636">
    <w:abstractNumId w:val="2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4640031">
    <w:abstractNumId w:val="8"/>
  </w:num>
  <w:num w:numId="19" w16cid:durableId="1630357028">
    <w:abstractNumId w:val="17"/>
  </w:num>
  <w:num w:numId="20" w16cid:durableId="797989500">
    <w:abstractNumId w:val="36"/>
    <w:lvlOverride w:ilvl="0">
      <w:lvl w:ilvl="0">
        <w:start w:val="1"/>
        <w:numFmt w:val="decimal"/>
        <w:lvlText w:val="1%1"/>
        <w:lvlJc w:val="left"/>
        <w:pPr>
          <w:ind w:left="360" w:hanging="360"/>
        </w:pPr>
        <w:rPr>
          <w:rFonts w:ascii="Times New Roman" w:hAnsi="Times New Roman" w:cs="Times New Roman" w:hint="default"/>
        </w:rPr>
      </w:lvl>
    </w:lvlOverride>
  </w:num>
  <w:num w:numId="21" w16cid:durableId="191960494">
    <w:abstractNumId w:val="2"/>
    <w:lvlOverride w:ilvl="0">
      <w:startOverride w:val="1"/>
    </w:lvlOverride>
  </w:num>
  <w:num w:numId="22" w16cid:durableId="542714934">
    <w:abstractNumId w:val="30"/>
  </w:num>
  <w:num w:numId="23" w16cid:durableId="30108615">
    <w:abstractNumId w:val="15"/>
  </w:num>
  <w:num w:numId="24" w16cid:durableId="151457857">
    <w:abstractNumId w:val="16"/>
  </w:num>
  <w:num w:numId="25" w16cid:durableId="1491870515">
    <w:abstractNumId w:val="31"/>
  </w:num>
  <w:num w:numId="26" w16cid:durableId="492916035">
    <w:abstractNumId w:val="18"/>
  </w:num>
  <w:num w:numId="27" w16cid:durableId="945190795">
    <w:abstractNumId w:val="18"/>
  </w:num>
  <w:num w:numId="28" w16cid:durableId="422607511">
    <w:abstractNumId w:val="4"/>
  </w:num>
  <w:num w:numId="29" w16cid:durableId="121965907">
    <w:abstractNumId w:val="24"/>
  </w:num>
  <w:num w:numId="30" w16cid:durableId="1781298731">
    <w:abstractNumId w:val="27"/>
  </w:num>
  <w:num w:numId="31" w16cid:durableId="2122332857">
    <w:abstractNumId w:val="3"/>
  </w:num>
  <w:num w:numId="32" w16cid:durableId="95176939">
    <w:abstractNumId w:val="1"/>
  </w:num>
  <w:num w:numId="33" w16cid:durableId="607008065">
    <w:abstractNumId w:val="32"/>
  </w:num>
  <w:num w:numId="34" w16cid:durableId="1510482751">
    <w:abstractNumId w:val="19"/>
  </w:num>
  <w:num w:numId="35" w16cid:durableId="620191570">
    <w:abstractNumId w:val="11"/>
  </w:num>
  <w:num w:numId="36" w16cid:durableId="969551330">
    <w:abstractNumId w:val="6"/>
  </w:num>
  <w:num w:numId="37" w16cid:durableId="1157264443">
    <w:abstractNumId w:val="18"/>
    <w:lvlOverride w:ilvl="0">
      <w:startOverride w:val="1"/>
    </w:lvlOverride>
    <w:lvlOverride w:ilvl="1">
      <w:startOverride w:val="1"/>
    </w:lvlOverride>
    <w:lvlOverride w:ilvl="2">
      <w:startOverride w:val="9"/>
    </w:lvlOverride>
  </w:num>
  <w:num w:numId="38" w16cid:durableId="602736417">
    <w:abstractNumId w:val="18"/>
  </w:num>
  <w:num w:numId="39" w16cid:durableId="1102796057">
    <w:abstractNumId w:val="26"/>
  </w:num>
  <w:num w:numId="40" w16cid:durableId="1835105654">
    <w:abstractNumId w:val="18"/>
  </w:num>
  <w:num w:numId="41" w16cid:durableId="1472022254">
    <w:abstractNumId w:val="33"/>
  </w:num>
  <w:num w:numId="42" w16cid:durableId="948199056">
    <w:abstractNumId w:val="18"/>
    <w:lvlOverride w:ilvl="0">
      <w:startOverride w:val="2"/>
    </w:lvlOverride>
    <w:lvlOverride w:ilvl="1">
      <w:startOverride w:val="11"/>
    </w:lvlOverride>
  </w:num>
  <w:num w:numId="43" w16cid:durableId="1268078682">
    <w:abstractNumId w:val="13"/>
  </w:num>
  <w:num w:numId="44" w16cid:durableId="1125851111">
    <w:abstractNumId w:val="5"/>
  </w:num>
  <w:num w:numId="45" w16cid:durableId="1547638746">
    <w:abstractNumId w:val="9"/>
  </w:num>
  <w:num w:numId="46" w16cid:durableId="1387727701">
    <w:abstractNumId w:val="18"/>
    <w:lvlOverride w:ilvl="0">
      <w:startOverride w:val="1"/>
    </w:lvlOverride>
    <w:lvlOverride w:ilvl="1">
      <w:startOverride w:val="1"/>
    </w:lvlOverride>
    <w:lvlOverride w:ilvl="2">
      <w:startOverride w:val="7"/>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357"/>
  <w:doNotHyphenateCaps/>
  <w:drawingGridHorizontalSpacing w:val="14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E21"/>
    <w:rsid w:val="0000137D"/>
    <w:rsid w:val="0000326E"/>
    <w:rsid w:val="00003470"/>
    <w:rsid w:val="00003915"/>
    <w:rsid w:val="00004638"/>
    <w:rsid w:val="00004FB2"/>
    <w:rsid w:val="00012287"/>
    <w:rsid w:val="000125A0"/>
    <w:rsid w:val="0001273F"/>
    <w:rsid w:val="00016A73"/>
    <w:rsid w:val="00022756"/>
    <w:rsid w:val="00023046"/>
    <w:rsid w:val="00023079"/>
    <w:rsid w:val="00026775"/>
    <w:rsid w:val="00027D7A"/>
    <w:rsid w:val="000307BB"/>
    <w:rsid w:val="00031024"/>
    <w:rsid w:val="000325AC"/>
    <w:rsid w:val="00032924"/>
    <w:rsid w:val="00033758"/>
    <w:rsid w:val="00033EFD"/>
    <w:rsid w:val="0003539A"/>
    <w:rsid w:val="00035620"/>
    <w:rsid w:val="000358AE"/>
    <w:rsid w:val="00036699"/>
    <w:rsid w:val="000368EB"/>
    <w:rsid w:val="000369E1"/>
    <w:rsid w:val="00040046"/>
    <w:rsid w:val="0004140B"/>
    <w:rsid w:val="00041BF7"/>
    <w:rsid w:val="0004432A"/>
    <w:rsid w:val="000447CD"/>
    <w:rsid w:val="0005086F"/>
    <w:rsid w:val="0005371C"/>
    <w:rsid w:val="00053776"/>
    <w:rsid w:val="00054459"/>
    <w:rsid w:val="00054E3A"/>
    <w:rsid w:val="0005568E"/>
    <w:rsid w:val="00057A3D"/>
    <w:rsid w:val="00057C42"/>
    <w:rsid w:val="00060297"/>
    <w:rsid w:val="00062385"/>
    <w:rsid w:val="00065A4E"/>
    <w:rsid w:val="00065D34"/>
    <w:rsid w:val="000706DC"/>
    <w:rsid w:val="0007171A"/>
    <w:rsid w:val="00072FD1"/>
    <w:rsid w:val="00073021"/>
    <w:rsid w:val="00073383"/>
    <w:rsid w:val="000750B9"/>
    <w:rsid w:val="00075A04"/>
    <w:rsid w:val="0008001F"/>
    <w:rsid w:val="000808EB"/>
    <w:rsid w:val="00080A12"/>
    <w:rsid w:val="00080E4F"/>
    <w:rsid w:val="00080EE6"/>
    <w:rsid w:val="00084611"/>
    <w:rsid w:val="0008752B"/>
    <w:rsid w:val="000876E9"/>
    <w:rsid w:val="00091320"/>
    <w:rsid w:val="00091894"/>
    <w:rsid w:val="000920D0"/>
    <w:rsid w:val="0009356D"/>
    <w:rsid w:val="0009499B"/>
    <w:rsid w:val="0009549A"/>
    <w:rsid w:val="00096634"/>
    <w:rsid w:val="000A0495"/>
    <w:rsid w:val="000A1467"/>
    <w:rsid w:val="000A1CBE"/>
    <w:rsid w:val="000A2668"/>
    <w:rsid w:val="000A4CCE"/>
    <w:rsid w:val="000A4F01"/>
    <w:rsid w:val="000A558E"/>
    <w:rsid w:val="000A7534"/>
    <w:rsid w:val="000A75A2"/>
    <w:rsid w:val="000B030C"/>
    <w:rsid w:val="000B0F58"/>
    <w:rsid w:val="000B28F3"/>
    <w:rsid w:val="000B3842"/>
    <w:rsid w:val="000B4C49"/>
    <w:rsid w:val="000B5090"/>
    <w:rsid w:val="000B6092"/>
    <w:rsid w:val="000C0018"/>
    <w:rsid w:val="000C2AB3"/>
    <w:rsid w:val="000D17A0"/>
    <w:rsid w:val="000D1D42"/>
    <w:rsid w:val="000D2B0C"/>
    <w:rsid w:val="000D3201"/>
    <w:rsid w:val="000D39C7"/>
    <w:rsid w:val="000D426C"/>
    <w:rsid w:val="000D5113"/>
    <w:rsid w:val="000D64E8"/>
    <w:rsid w:val="000D6533"/>
    <w:rsid w:val="000E073D"/>
    <w:rsid w:val="000E0AEA"/>
    <w:rsid w:val="000E17D6"/>
    <w:rsid w:val="000E19BE"/>
    <w:rsid w:val="000E43AD"/>
    <w:rsid w:val="000E44F7"/>
    <w:rsid w:val="000E5BDF"/>
    <w:rsid w:val="000E71C1"/>
    <w:rsid w:val="000E7DE9"/>
    <w:rsid w:val="000F283D"/>
    <w:rsid w:val="000F360C"/>
    <w:rsid w:val="000F365F"/>
    <w:rsid w:val="000F4978"/>
    <w:rsid w:val="000F5681"/>
    <w:rsid w:val="000F59B3"/>
    <w:rsid w:val="000F5E65"/>
    <w:rsid w:val="000F6F8C"/>
    <w:rsid w:val="001003B4"/>
    <w:rsid w:val="001010D4"/>
    <w:rsid w:val="00101B30"/>
    <w:rsid w:val="0010239F"/>
    <w:rsid w:val="00102CB6"/>
    <w:rsid w:val="00104C8A"/>
    <w:rsid w:val="00105002"/>
    <w:rsid w:val="00106401"/>
    <w:rsid w:val="00106F22"/>
    <w:rsid w:val="00107CE8"/>
    <w:rsid w:val="0011058A"/>
    <w:rsid w:val="0011090E"/>
    <w:rsid w:val="00110A7A"/>
    <w:rsid w:val="00110B94"/>
    <w:rsid w:val="00111B59"/>
    <w:rsid w:val="00111C0D"/>
    <w:rsid w:val="00111F61"/>
    <w:rsid w:val="00114D53"/>
    <w:rsid w:val="0011629D"/>
    <w:rsid w:val="001179F9"/>
    <w:rsid w:val="001220B5"/>
    <w:rsid w:val="001230BC"/>
    <w:rsid w:val="0012357C"/>
    <w:rsid w:val="00123630"/>
    <w:rsid w:val="0012590E"/>
    <w:rsid w:val="00126DDA"/>
    <w:rsid w:val="001273DE"/>
    <w:rsid w:val="0013341D"/>
    <w:rsid w:val="001341F4"/>
    <w:rsid w:val="0013497F"/>
    <w:rsid w:val="00136277"/>
    <w:rsid w:val="00136B00"/>
    <w:rsid w:val="0014277B"/>
    <w:rsid w:val="00142B55"/>
    <w:rsid w:val="00142E68"/>
    <w:rsid w:val="00143950"/>
    <w:rsid w:val="00145784"/>
    <w:rsid w:val="00150C0C"/>
    <w:rsid w:val="00150C34"/>
    <w:rsid w:val="00155116"/>
    <w:rsid w:val="00155365"/>
    <w:rsid w:val="0015590E"/>
    <w:rsid w:val="00157A1F"/>
    <w:rsid w:val="00157C68"/>
    <w:rsid w:val="00162E62"/>
    <w:rsid w:val="00163821"/>
    <w:rsid w:val="00163D51"/>
    <w:rsid w:val="0016551F"/>
    <w:rsid w:val="00165F5F"/>
    <w:rsid w:val="0016640D"/>
    <w:rsid w:val="00167997"/>
    <w:rsid w:val="00167F81"/>
    <w:rsid w:val="0017086C"/>
    <w:rsid w:val="00172A9B"/>
    <w:rsid w:val="00172E8A"/>
    <w:rsid w:val="00173490"/>
    <w:rsid w:val="001741F4"/>
    <w:rsid w:val="00175191"/>
    <w:rsid w:val="00175E3C"/>
    <w:rsid w:val="00176450"/>
    <w:rsid w:val="00176F5D"/>
    <w:rsid w:val="00177AAB"/>
    <w:rsid w:val="00180126"/>
    <w:rsid w:val="001822C7"/>
    <w:rsid w:val="001832E9"/>
    <w:rsid w:val="001860B5"/>
    <w:rsid w:val="00192BB0"/>
    <w:rsid w:val="00193658"/>
    <w:rsid w:val="0019468F"/>
    <w:rsid w:val="00197F9C"/>
    <w:rsid w:val="00197FCA"/>
    <w:rsid w:val="001A0584"/>
    <w:rsid w:val="001A121E"/>
    <w:rsid w:val="001A1A79"/>
    <w:rsid w:val="001A1A88"/>
    <w:rsid w:val="001A2008"/>
    <w:rsid w:val="001A2E24"/>
    <w:rsid w:val="001A44E1"/>
    <w:rsid w:val="001A5A84"/>
    <w:rsid w:val="001A75AC"/>
    <w:rsid w:val="001A7C69"/>
    <w:rsid w:val="001A7F68"/>
    <w:rsid w:val="001B0081"/>
    <w:rsid w:val="001B1046"/>
    <w:rsid w:val="001B19B8"/>
    <w:rsid w:val="001B30A4"/>
    <w:rsid w:val="001B4DD3"/>
    <w:rsid w:val="001B50FF"/>
    <w:rsid w:val="001B5700"/>
    <w:rsid w:val="001B602F"/>
    <w:rsid w:val="001B6662"/>
    <w:rsid w:val="001C01E3"/>
    <w:rsid w:val="001C02F5"/>
    <w:rsid w:val="001C2B0E"/>
    <w:rsid w:val="001C3402"/>
    <w:rsid w:val="001C447F"/>
    <w:rsid w:val="001C6ADF"/>
    <w:rsid w:val="001D0244"/>
    <w:rsid w:val="001D19DC"/>
    <w:rsid w:val="001D21F5"/>
    <w:rsid w:val="001D3880"/>
    <w:rsid w:val="001D3E9D"/>
    <w:rsid w:val="001D49AD"/>
    <w:rsid w:val="001D4F0E"/>
    <w:rsid w:val="001D5899"/>
    <w:rsid w:val="001D60A5"/>
    <w:rsid w:val="001D7329"/>
    <w:rsid w:val="001E2F98"/>
    <w:rsid w:val="001E3ECD"/>
    <w:rsid w:val="001E3F09"/>
    <w:rsid w:val="001E50A4"/>
    <w:rsid w:val="001F130C"/>
    <w:rsid w:val="001F1E0D"/>
    <w:rsid w:val="001F2917"/>
    <w:rsid w:val="001F3C59"/>
    <w:rsid w:val="001F5242"/>
    <w:rsid w:val="001F58E1"/>
    <w:rsid w:val="001F6188"/>
    <w:rsid w:val="001F6BCA"/>
    <w:rsid w:val="002010DE"/>
    <w:rsid w:val="00204208"/>
    <w:rsid w:val="002057AB"/>
    <w:rsid w:val="002060E8"/>
    <w:rsid w:val="002061D8"/>
    <w:rsid w:val="0021077D"/>
    <w:rsid w:val="0021688D"/>
    <w:rsid w:val="002169F0"/>
    <w:rsid w:val="00217756"/>
    <w:rsid w:val="0022045C"/>
    <w:rsid w:val="00220A54"/>
    <w:rsid w:val="002220D0"/>
    <w:rsid w:val="00224E30"/>
    <w:rsid w:val="002251B0"/>
    <w:rsid w:val="00225212"/>
    <w:rsid w:val="0022720E"/>
    <w:rsid w:val="00227F2E"/>
    <w:rsid w:val="002305AD"/>
    <w:rsid w:val="0023066F"/>
    <w:rsid w:val="00230D9F"/>
    <w:rsid w:val="00230EA6"/>
    <w:rsid w:val="00231030"/>
    <w:rsid w:val="00231549"/>
    <w:rsid w:val="00231764"/>
    <w:rsid w:val="002318F3"/>
    <w:rsid w:val="002328E4"/>
    <w:rsid w:val="00232DD9"/>
    <w:rsid w:val="00233DE0"/>
    <w:rsid w:val="00235EE1"/>
    <w:rsid w:val="002363E4"/>
    <w:rsid w:val="00236A3D"/>
    <w:rsid w:val="00237808"/>
    <w:rsid w:val="00237C3A"/>
    <w:rsid w:val="00240B6C"/>
    <w:rsid w:val="002416C3"/>
    <w:rsid w:val="00242AA2"/>
    <w:rsid w:val="00242F06"/>
    <w:rsid w:val="00244CE7"/>
    <w:rsid w:val="002454DE"/>
    <w:rsid w:val="002455D9"/>
    <w:rsid w:val="00251E80"/>
    <w:rsid w:val="00252C7C"/>
    <w:rsid w:val="002534CD"/>
    <w:rsid w:val="00253AA9"/>
    <w:rsid w:val="002547DD"/>
    <w:rsid w:val="002548DB"/>
    <w:rsid w:val="00255F7B"/>
    <w:rsid w:val="00256CC6"/>
    <w:rsid w:val="002603D5"/>
    <w:rsid w:val="00262B71"/>
    <w:rsid w:val="002631E5"/>
    <w:rsid w:val="00263AE5"/>
    <w:rsid w:val="00264320"/>
    <w:rsid w:val="0026482F"/>
    <w:rsid w:val="002652BF"/>
    <w:rsid w:val="00271563"/>
    <w:rsid w:val="002742B6"/>
    <w:rsid w:val="00274BC1"/>
    <w:rsid w:val="002772D3"/>
    <w:rsid w:val="00277DA9"/>
    <w:rsid w:val="002806A4"/>
    <w:rsid w:val="00282C83"/>
    <w:rsid w:val="00282E3F"/>
    <w:rsid w:val="002843E8"/>
    <w:rsid w:val="00284CFA"/>
    <w:rsid w:val="00286A1C"/>
    <w:rsid w:val="00286CF0"/>
    <w:rsid w:val="00290138"/>
    <w:rsid w:val="0029098D"/>
    <w:rsid w:val="0029245C"/>
    <w:rsid w:val="00294E7C"/>
    <w:rsid w:val="00295173"/>
    <w:rsid w:val="002963FB"/>
    <w:rsid w:val="0029642A"/>
    <w:rsid w:val="00296A44"/>
    <w:rsid w:val="002A39BF"/>
    <w:rsid w:val="002A4D65"/>
    <w:rsid w:val="002B3406"/>
    <w:rsid w:val="002B55D0"/>
    <w:rsid w:val="002B5BE1"/>
    <w:rsid w:val="002B62F0"/>
    <w:rsid w:val="002C010F"/>
    <w:rsid w:val="002C204E"/>
    <w:rsid w:val="002C380D"/>
    <w:rsid w:val="002C4228"/>
    <w:rsid w:val="002D095B"/>
    <w:rsid w:val="002D0AE2"/>
    <w:rsid w:val="002D0DFA"/>
    <w:rsid w:val="002D0EA6"/>
    <w:rsid w:val="002D104E"/>
    <w:rsid w:val="002D14BC"/>
    <w:rsid w:val="002D4F8D"/>
    <w:rsid w:val="002D566D"/>
    <w:rsid w:val="002D6ADF"/>
    <w:rsid w:val="002E1C57"/>
    <w:rsid w:val="002E2EEB"/>
    <w:rsid w:val="002E3670"/>
    <w:rsid w:val="002E465D"/>
    <w:rsid w:val="002E4FE1"/>
    <w:rsid w:val="002E50B9"/>
    <w:rsid w:val="002E59C2"/>
    <w:rsid w:val="002F0258"/>
    <w:rsid w:val="002F0316"/>
    <w:rsid w:val="002F2E93"/>
    <w:rsid w:val="002F2FBA"/>
    <w:rsid w:val="002F4572"/>
    <w:rsid w:val="002F705D"/>
    <w:rsid w:val="002F7AAA"/>
    <w:rsid w:val="003014A7"/>
    <w:rsid w:val="003028E8"/>
    <w:rsid w:val="00302E43"/>
    <w:rsid w:val="00305659"/>
    <w:rsid w:val="0030613C"/>
    <w:rsid w:val="00306283"/>
    <w:rsid w:val="00310B4A"/>
    <w:rsid w:val="003134DA"/>
    <w:rsid w:val="003138FA"/>
    <w:rsid w:val="00314339"/>
    <w:rsid w:val="00315215"/>
    <w:rsid w:val="00322444"/>
    <w:rsid w:val="003233F8"/>
    <w:rsid w:val="00323BFB"/>
    <w:rsid w:val="00324114"/>
    <w:rsid w:val="003255D6"/>
    <w:rsid w:val="00327440"/>
    <w:rsid w:val="0033168B"/>
    <w:rsid w:val="00333E25"/>
    <w:rsid w:val="00334A42"/>
    <w:rsid w:val="00336D23"/>
    <w:rsid w:val="003373F1"/>
    <w:rsid w:val="00337416"/>
    <w:rsid w:val="00337469"/>
    <w:rsid w:val="00341CE6"/>
    <w:rsid w:val="00342316"/>
    <w:rsid w:val="00342BE7"/>
    <w:rsid w:val="003430C5"/>
    <w:rsid w:val="00343591"/>
    <w:rsid w:val="003438F2"/>
    <w:rsid w:val="00344123"/>
    <w:rsid w:val="00344BB1"/>
    <w:rsid w:val="00345709"/>
    <w:rsid w:val="00347577"/>
    <w:rsid w:val="00353875"/>
    <w:rsid w:val="003567A7"/>
    <w:rsid w:val="003604A7"/>
    <w:rsid w:val="003623BF"/>
    <w:rsid w:val="003631DB"/>
    <w:rsid w:val="0036402C"/>
    <w:rsid w:val="003644D0"/>
    <w:rsid w:val="00364CB2"/>
    <w:rsid w:val="00364F3B"/>
    <w:rsid w:val="003652A4"/>
    <w:rsid w:val="00367587"/>
    <w:rsid w:val="00367F46"/>
    <w:rsid w:val="003706F3"/>
    <w:rsid w:val="00371829"/>
    <w:rsid w:val="00373407"/>
    <w:rsid w:val="0037361A"/>
    <w:rsid w:val="00373A16"/>
    <w:rsid w:val="00375886"/>
    <w:rsid w:val="0037659A"/>
    <w:rsid w:val="00377A6D"/>
    <w:rsid w:val="00380B2E"/>
    <w:rsid w:val="00380B92"/>
    <w:rsid w:val="00384326"/>
    <w:rsid w:val="003916BC"/>
    <w:rsid w:val="003952E7"/>
    <w:rsid w:val="00395D37"/>
    <w:rsid w:val="00396CF0"/>
    <w:rsid w:val="003A3A17"/>
    <w:rsid w:val="003A620F"/>
    <w:rsid w:val="003B085E"/>
    <w:rsid w:val="003B118A"/>
    <w:rsid w:val="003B3BB7"/>
    <w:rsid w:val="003B4462"/>
    <w:rsid w:val="003B7971"/>
    <w:rsid w:val="003C1C04"/>
    <w:rsid w:val="003C3527"/>
    <w:rsid w:val="003C37DA"/>
    <w:rsid w:val="003C45DE"/>
    <w:rsid w:val="003D17E6"/>
    <w:rsid w:val="003D2F4C"/>
    <w:rsid w:val="003D366D"/>
    <w:rsid w:val="003D60F9"/>
    <w:rsid w:val="003D7271"/>
    <w:rsid w:val="003E01EF"/>
    <w:rsid w:val="003E1D3D"/>
    <w:rsid w:val="003E1E28"/>
    <w:rsid w:val="003E2324"/>
    <w:rsid w:val="003F0751"/>
    <w:rsid w:val="003F341D"/>
    <w:rsid w:val="003F5A62"/>
    <w:rsid w:val="003F5E49"/>
    <w:rsid w:val="003F7EF1"/>
    <w:rsid w:val="00401761"/>
    <w:rsid w:val="0040264E"/>
    <w:rsid w:val="00402A0A"/>
    <w:rsid w:val="00404D50"/>
    <w:rsid w:val="0040614A"/>
    <w:rsid w:val="00407410"/>
    <w:rsid w:val="00407FEB"/>
    <w:rsid w:val="004134A4"/>
    <w:rsid w:val="0041422A"/>
    <w:rsid w:val="00415426"/>
    <w:rsid w:val="004175B7"/>
    <w:rsid w:val="00427D1F"/>
    <w:rsid w:val="0043190F"/>
    <w:rsid w:val="0043271C"/>
    <w:rsid w:val="004329D5"/>
    <w:rsid w:val="004336A5"/>
    <w:rsid w:val="00436958"/>
    <w:rsid w:val="00436D0B"/>
    <w:rsid w:val="00436EF8"/>
    <w:rsid w:val="00443252"/>
    <w:rsid w:val="0045296C"/>
    <w:rsid w:val="00452F43"/>
    <w:rsid w:val="00454220"/>
    <w:rsid w:val="00455457"/>
    <w:rsid w:val="00455704"/>
    <w:rsid w:val="00455DBB"/>
    <w:rsid w:val="00457BE6"/>
    <w:rsid w:val="004605C1"/>
    <w:rsid w:val="004631A1"/>
    <w:rsid w:val="004656CD"/>
    <w:rsid w:val="004676FC"/>
    <w:rsid w:val="004706F8"/>
    <w:rsid w:val="00470E29"/>
    <w:rsid w:val="00470F0E"/>
    <w:rsid w:val="004727AB"/>
    <w:rsid w:val="00473547"/>
    <w:rsid w:val="00475866"/>
    <w:rsid w:val="004774FE"/>
    <w:rsid w:val="004801E6"/>
    <w:rsid w:val="00481F9F"/>
    <w:rsid w:val="004829B6"/>
    <w:rsid w:val="00485486"/>
    <w:rsid w:val="00485C8C"/>
    <w:rsid w:val="00492D91"/>
    <w:rsid w:val="004937C7"/>
    <w:rsid w:val="00496497"/>
    <w:rsid w:val="00497415"/>
    <w:rsid w:val="004A1890"/>
    <w:rsid w:val="004A2380"/>
    <w:rsid w:val="004A3689"/>
    <w:rsid w:val="004A6919"/>
    <w:rsid w:val="004A754D"/>
    <w:rsid w:val="004B0377"/>
    <w:rsid w:val="004B193B"/>
    <w:rsid w:val="004B2323"/>
    <w:rsid w:val="004B3DCC"/>
    <w:rsid w:val="004B6890"/>
    <w:rsid w:val="004B68FD"/>
    <w:rsid w:val="004B6B24"/>
    <w:rsid w:val="004C4A6A"/>
    <w:rsid w:val="004C5190"/>
    <w:rsid w:val="004C5848"/>
    <w:rsid w:val="004C6750"/>
    <w:rsid w:val="004C7128"/>
    <w:rsid w:val="004D0559"/>
    <w:rsid w:val="004D1B41"/>
    <w:rsid w:val="004D31E8"/>
    <w:rsid w:val="004D3899"/>
    <w:rsid w:val="004D485D"/>
    <w:rsid w:val="004D5350"/>
    <w:rsid w:val="004D6FEA"/>
    <w:rsid w:val="004D7F73"/>
    <w:rsid w:val="004E07FA"/>
    <w:rsid w:val="004E1443"/>
    <w:rsid w:val="004E1A27"/>
    <w:rsid w:val="004E2F8F"/>
    <w:rsid w:val="004E3679"/>
    <w:rsid w:val="004E36BE"/>
    <w:rsid w:val="004E5B1B"/>
    <w:rsid w:val="004E6F46"/>
    <w:rsid w:val="004F014C"/>
    <w:rsid w:val="004F2583"/>
    <w:rsid w:val="004F339C"/>
    <w:rsid w:val="004F3600"/>
    <w:rsid w:val="004F6D79"/>
    <w:rsid w:val="00500E40"/>
    <w:rsid w:val="005022CC"/>
    <w:rsid w:val="00504F02"/>
    <w:rsid w:val="00505AB8"/>
    <w:rsid w:val="0050763A"/>
    <w:rsid w:val="00507FFA"/>
    <w:rsid w:val="00514DF7"/>
    <w:rsid w:val="00516278"/>
    <w:rsid w:val="0051630D"/>
    <w:rsid w:val="005171C5"/>
    <w:rsid w:val="0052091B"/>
    <w:rsid w:val="00520ACB"/>
    <w:rsid w:val="00521C41"/>
    <w:rsid w:val="00523FF4"/>
    <w:rsid w:val="00524B08"/>
    <w:rsid w:val="005255D1"/>
    <w:rsid w:val="005263AB"/>
    <w:rsid w:val="005268CA"/>
    <w:rsid w:val="005269B6"/>
    <w:rsid w:val="00526AB9"/>
    <w:rsid w:val="0052782B"/>
    <w:rsid w:val="00531675"/>
    <w:rsid w:val="0053428E"/>
    <w:rsid w:val="00535638"/>
    <w:rsid w:val="00535EC8"/>
    <w:rsid w:val="00536B37"/>
    <w:rsid w:val="005434F2"/>
    <w:rsid w:val="00543BE2"/>
    <w:rsid w:val="00543C74"/>
    <w:rsid w:val="005444D9"/>
    <w:rsid w:val="00545530"/>
    <w:rsid w:val="00545C21"/>
    <w:rsid w:val="00546A39"/>
    <w:rsid w:val="0054717B"/>
    <w:rsid w:val="00551B19"/>
    <w:rsid w:val="00553A1A"/>
    <w:rsid w:val="00554656"/>
    <w:rsid w:val="0055519E"/>
    <w:rsid w:val="005552EC"/>
    <w:rsid w:val="0055737C"/>
    <w:rsid w:val="005578CC"/>
    <w:rsid w:val="00560A74"/>
    <w:rsid w:val="00561352"/>
    <w:rsid w:val="005634F9"/>
    <w:rsid w:val="00563C4D"/>
    <w:rsid w:val="0056695A"/>
    <w:rsid w:val="005679CC"/>
    <w:rsid w:val="005715A9"/>
    <w:rsid w:val="00571829"/>
    <w:rsid w:val="00571F95"/>
    <w:rsid w:val="00571FA5"/>
    <w:rsid w:val="005735E3"/>
    <w:rsid w:val="00575402"/>
    <w:rsid w:val="00575903"/>
    <w:rsid w:val="00575F0F"/>
    <w:rsid w:val="0057661C"/>
    <w:rsid w:val="00576928"/>
    <w:rsid w:val="005807A9"/>
    <w:rsid w:val="00583154"/>
    <w:rsid w:val="005836D9"/>
    <w:rsid w:val="005838A6"/>
    <w:rsid w:val="00583CE1"/>
    <w:rsid w:val="005842E6"/>
    <w:rsid w:val="00585787"/>
    <w:rsid w:val="005864CD"/>
    <w:rsid w:val="005870BD"/>
    <w:rsid w:val="00587F64"/>
    <w:rsid w:val="005908D6"/>
    <w:rsid w:val="00590BFC"/>
    <w:rsid w:val="005938B8"/>
    <w:rsid w:val="00593F61"/>
    <w:rsid w:val="005943DF"/>
    <w:rsid w:val="00594562"/>
    <w:rsid w:val="005A04CB"/>
    <w:rsid w:val="005A1AF6"/>
    <w:rsid w:val="005A1ED8"/>
    <w:rsid w:val="005A296D"/>
    <w:rsid w:val="005A2C6A"/>
    <w:rsid w:val="005A2E39"/>
    <w:rsid w:val="005A40CB"/>
    <w:rsid w:val="005A67F8"/>
    <w:rsid w:val="005A70C4"/>
    <w:rsid w:val="005A75B6"/>
    <w:rsid w:val="005A7905"/>
    <w:rsid w:val="005B00B5"/>
    <w:rsid w:val="005B04EE"/>
    <w:rsid w:val="005B2630"/>
    <w:rsid w:val="005B4C13"/>
    <w:rsid w:val="005B5D5C"/>
    <w:rsid w:val="005B5FD7"/>
    <w:rsid w:val="005B751A"/>
    <w:rsid w:val="005C042E"/>
    <w:rsid w:val="005C0C55"/>
    <w:rsid w:val="005C34A6"/>
    <w:rsid w:val="005C4232"/>
    <w:rsid w:val="005C536F"/>
    <w:rsid w:val="005C5C72"/>
    <w:rsid w:val="005C6137"/>
    <w:rsid w:val="005C6CA8"/>
    <w:rsid w:val="005C6EC7"/>
    <w:rsid w:val="005D0AF5"/>
    <w:rsid w:val="005D1278"/>
    <w:rsid w:val="005D12C9"/>
    <w:rsid w:val="005D26CC"/>
    <w:rsid w:val="005D3612"/>
    <w:rsid w:val="005D4D45"/>
    <w:rsid w:val="005D5321"/>
    <w:rsid w:val="005D6611"/>
    <w:rsid w:val="005D7425"/>
    <w:rsid w:val="005D759E"/>
    <w:rsid w:val="005D76DC"/>
    <w:rsid w:val="005E03C5"/>
    <w:rsid w:val="005E5FB8"/>
    <w:rsid w:val="005E6420"/>
    <w:rsid w:val="005E6767"/>
    <w:rsid w:val="005F0672"/>
    <w:rsid w:val="005F2A81"/>
    <w:rsid w:val="005F3716"/>
    <w:rsid w:val="005F3C5B"/>
    <w:rsid w:val="005F623A"/>
    <w:rsid w:val="005F6240"/>
    <w:rsid w:val="005F629C"/>
    <w:rsid w:val="005F62F8"/>
    <w:rsid w:val="005F6788"/>
    <w:rsid w:val="0060158F"/>
    <w:rsid w:val="00603D85"/>
    <w:rsid w:val="00605377"/>
    <w:rsid w:val="006056A4"/>
    <w:rsid w:val="00605BD6"/>
    <w:rsid w:val="00610F3E"/>
    <w:rsid w:val="006128A4"/>
    <w:rsid w:val="00615117"/>
    <w:rsid w:val="006179AB"/>
    <w:rsid w:val="0062088F"/>
    <w:rsid w:val="00621883"/>
    <w:rsid w:val="00621C17"/>
    <w:rsid w:val="0062297F"/>
    <w:rsid w:val="00625FBC"/>
    <w:rsid w:val="00627016"/>
    <w:rsid w:val="00627431"/>
    <w:rsid w:val="00633763"/>
    <w:rsid w:val="00633FA1"/>
    <w:rsid w:val="00636D56"/>
    <w:rsid w:val="00637923"/>
    <w:rsid w:val="00642924"/>
    <w:rsid w:val="00643E3B"/>
    <w:rsid w:val="006452B3"/>
    <w:rsid w:val="006508F9"/>
    <w:rsid w:val="00650DA9"/>
    <w:rsid w:val="0065101A"/>
    <w:rsid w:val="006510C2"/>
    <w:rsid w:val="006562AA"/>
    <w:rsid w:val="0065672C"/>
    <w:rsid w:val="0066190C"/>
    <w:rsid w:val="0066298F"/>
    <w:rsid w:val="00662EDE"/>
    <w:rsid w:val="00665E04"/>
    <w:rsid w:val="00667B74"/>
    <w:rsid w:val="0067052C"/>
    <w:rsid w:val="006715A2"/>
    <w:rsid w:val="00672A52"/>
    <w:rsid w:val="00673A96"/>
    <w:rsid w:val="00674605"/>
    <w:rsid w:val="00675521"/>
    <w:rsid w:val="0067555C"/>
    <w:rsid w:val="00677EB1"/>
    <w:rsid w:val="00680FA9"/>
    <w:rsid w:val="00683096"/>
    <w:rsid w:val="00683576"/>
    <w:rsid w:val="006855F9"/>
    <w:rsid w:val="00687E3A"/>
    <w:rsid w:val="0069022F"/>
    <w:rsid w:val="00693B42"/>
    <w:rsid w:val="00693B61"/>
    <w:rsid w:val="006A0277"/>
    <w:rsid w:val="006A1CCC"/>
    <w:rsid w:val="006A2591"/>
    <w:rsid w:val="006A2D6F"/>
    <w:rsid w:val="006A6802"/>
    <w:rsid w:val="006B082C"/>
    <w:rsid w:val="006B1DF4"/>
    <w:rsid w:val="006B27DE"/>
    <w:rsid w:val="006C0A4B"/>
    <w:rsid w:val="006C1003"/>
    <w:rsid w:val="006C19D3"/>
    <w:rsid w:val="006C3E16"/>
    <w:rsid w:val="006C4790"/>
    <w:rsid w:val="006C5171"/>
    <w:rsid w:val="006D1508"/>
    <w:rsid w:val="006D31B8"/>
    <w:rsid w:val="006D4D89"/>
    <w:rsid w:val="006D503F"/>
    <w:rsid w:val="006E000B"/>
    <w:rsid w:val="006E1039"/>
    <w:rsid w:val="006E1878"/>
    <w:rsid w:val="006E2A54"/>
    <w:rsid w:val="006E30D1"/>
    <w:rsid w:val="006E5252"/>
    <w:rsid w:val="006F0C81"/>
    <w:rsid w:val="006F2DAA"/>
    <w:rsid w:val="006F54FC"/>
    <w:rsid w:val="006F7329"/>
    <w:rsid w:val="006F7EF8"/>
    <w:rsid w:val="00700D29"/>
    <w:rsid w:val="00700FD0"/>
    <w:rsid w:val="00703ECE"/>
    <w:rsid w:val="00704A90"/>
    <w:rsid w:val="00705042"/>
    <w:rsid w:val="00706F7D"/>
    <w:rsid w:val="0071060D"/>
    <w:rsid w:val="0071208D"/>
    <w:rsid w:val="00712A86"/>
    <w:rsid w:val="00713120"/>
    <w:rsid w:val="007139C5"/>
    <w:rsid w:val="0071411A"/>
    <w:rsid w:val="007201EA"/>
    <w:rsid w:val="00720B6A"/>
    <w:rsid w:val="0072121C"/>
    <w:rsid w:val="0072175E"/>
    <w:rsid w:val="007226CE"/>
    <w:rsid w:val="00724016"/>
    <w:rsid w:val="00724FC4"/>
    <w:rsid w:val="00726A90"/>
    <w:rsid w:val="007272AD"/>
    <w:rsid w:val="0072774E"/>
    <w:rsid w:val="00727CCF"/>
    <w:rsid w:val="00730855"/>
    <w:rsid w:val="00730E18"/>
    <w:rsid w:val="00732923"/>
    <w:rsid w:val="0073383F"/>
    <w:rsid w:val="0073585B"/>
    <w:rsid w:val="0073618C"/>
    <w:rsid w:val="00737087"/>
    <w:rsid w:val="007375C4"/>
    <w:rsid w:val="007401AC"/>
    <w:rsid w:val="00741A5F"/>
    <w:rsid w:val="00742B9E"/>
    <w:rsid w:val="00742D40"/>
    <w:rsid w:val="00743717"/>
    <w:rsid w:val="00743745"/>
    <w:rsid w:val="00743DDA"/>
    <w:rsid w:val="00744C89"/>
    <w:rsid w:val="00744E17"/>
    <w:rsid w:val="00745C9F"/>
    <w:rsid w:val="00745EB8"/>
    <w:rsid w:val="007464FC"/>
    <w:rsid w:val="00751AA7"/>
    <w:rsid w:val="00752E79"/>
    <w:rsid w:val="00753DE6"/>
    <w:rsid w:val="0076596D"/>
    <w:rsid w:val="007667C8"/>
    <w:rsid w:val="00772878"/>
    <w:rsid w:val="00774429"/>
    <w:rsid w:val="00774732"/>
    <w:rsid w:val="00774DEB"/>
    <w:rsid w:val="00777736"/>
    <w:rsid w:val="0078097A"/>
    <w:rsid w:val="00781C3B"/>
    <w:rsid w:val="007840F6"/>
    <w:rsid w:val="00785450"/>
    <w:rsid w:val="00787558"/>
    <w:rsid w:val="0079076E"/>
    <w:rsid w:val="00791F91"/>
    <w:rsid w:val="00793DD2"/>
    <w:rsid w:val="00795209"/>
    <w:rsid w:val="00797B96"/>
    <w:rsid w:val="007A58B9"/>
    <w:rsid w:val="007A63B2"/>
    <w:rsid w:val="007A6B9F"/>
    <w:rsid w:val="007A7861"/>
    <w:rsid w:val="007B04D0"/>
    <w:rsid w:val="007B0C1F"/>
    <w:rsid w:val="007B1E25"/>
    <w:rsid w:val="007B290D"/>
    <w:rsid w:val="007B298D"/>
    <w:rsid w:val="007B551B"/>
    <w:rsid w:val="007B6194"/>
    <w:rsid w:val="007B6FB8"/>
    <w:rsid w:val="007C537F"/>
    <w:rsid w:val="007C77FC"/>
    <w:rsid w:val="007D0D87"/>
    <w:rsid w:val="007D30F4"/>
    <w:rsid w:val="007D3863"/>
    <w:rsid w:val="007D67C3"/>
    <w:rsid w:val="007E0DC1"/>
    <w:rsid w:val="007E3BE9"/>
    <w:rsid w:val="007E550E"/>
    <w:rsid w:val="007E65F2"/>
    <w:rsid w:val="007E7242"/>
    <w:rsid w:val="007E74A1"/>
    <w:rsid w:val="007F17C3"/>
    <w:rsid w:val="007F3B08"/>
    <w:rsid w:val="007F4BF5"/>
    <w:rsid w:val="007F4EC5"/>
    <w:rsid w:val="007F55FE"/>
    <w:rsid w:val="007F58A5"/>
    <w:rsid w:val="0080070D"/>
    <w:rsid w:val="00801466"/>
    <w:rsid w:val="00801FB7"/>
    <w:rsid w:val="00802EFE"/>
    <w:rsid w:val="00803695"/>
    <w:rsid w:val="008056E9"/>
    <w:rsid w:val="008100C7"/>
    <w:rsid w:val="008114CE"/>
    <w:rsid w:val="00812382"/>
    <w:rsid w:val="00814BBF"/>
    <w:rsid w:val="0081513F"/>
    <w:rsid w:val="0081798A"/>
    <w:rsid w:val="00820377"/>
    <w:rsid w:val="008220CF"/>
    <w:rsid w:val="0082533C"/>
    <w:rsid w:val="0082566B"/>
    <w:rsid w:val="008260E6"/>
    <w:rsid w:val="00826C73"/>
    <w:rsid w:val="008308F0"/>
    <w:rsid w:val="00833784"/>
    <w:rsid w:val="0083545A"/>
    <w:rsid w:val="0083750F"/>
    <w:rsid w:val="0084173B"/>
    <w:rsid w:val="00841A68"/>
    <w:rsid w:val="00845697"/>
    <w:rsid w:val="008475C5"/>
    <w:rsid w:val="008511B2"/>
    <w:rsid w:val="0085463C"/>
    <w:rsid w:val="00856164"/>
    <w:rsid w:val="0085772A"/>
    <w:rsid w:val="00860086"/>
    <w:rsid w:val="008622A2"/>
    <w:rsid w:val="00864CEF"/>
    <w:rsid w:val="00866639"/>
    <w:rsid w:val="00867010"/>
    <w:rsid w:val="008678B3"/>
    <w:rsid w:val="00867A38"/>
    <w:rsid w:val="00870823"/>
    <w:rsid w:val="00870848"/>
    <w:rsid w:val="00871749"/>
    <w:rsid w:val="00871A39"/>
    <w:rsid w:val="00871DB2"/>
    <w:rsid w:val="0087298D"/>
    <w:rsid w:val="00873890"/>
    <w:rsid w:val="00874DC0"/>
    <w:rsid w:val="00875A3C"/>
    <w:rsid w:val="00875AB2"/>
    <w:rsid w:val="008775CD"/>
    <w:rsid w:val="0088000C"/>
    <w:rsid w:val="00881643"/>
    <w:rsid w:val="00883B82"/>
    <w:rsid w:val="00884C93"/>
    <w:rsid w:val="008873A0"/>
    <w:rsid w:val="00890F10"/>
    <w:rsid w:val="0089160F"/>
    <w:rsid w:val="00893CAF"/>
    <w:rsid w:val="00894473"/>
    <w:rsid w:val="0089456F"/>
    <w:rsid w:val="00895EB6"/>
    <w:rsid w:val="00896F0D"/>
    <w:rsid w:val="00897605"/>
    <w:rsid w:val="008A28B1"/>
    <w:rsid w:val="008A4F78"/>
    <w:rsid w:val="008A5334"/>
    <w:rsid w:val="008A5FC2"/>
    <w:rsid w:val="008A5FE3"/>
    <w:rsid w:val="008A6649"/>
    <w:rsid w:val="008B051B"/>
    <w:rsid w:val="008B0642"/>
    <w:rsid w:val="008B2031"/>
    <w:rsid w:val="008B2988"/>
    <w:rsid w:val="008B313A"/>
    <w:rsid w:val="008B360B"/>
    <w:rsid w:val="008B4E79"/>
    <w:rsid w:val="008B6146"/>
    <w:rsid w:val="008B6321"/>
    <w:rsid w:val="008B68AF"/>
    <w:rsid w:val="008C2973"/>
    <w:rsid w:val="008C6EEF"/>
    <w:rsid w:val="008D1F05"/>
    <w:rsid w:val="008D29C4"/>
    <w:rsid w:val="008D4272"/>
    <w:rsid w:val="008E076B"/>
    <w:rsid w:val="008E21A7"/>
    <w:rsid w:val="008E23CF"/>
    <w:rsid w:val="008E2437"/>
    <w:rsid w:val="008E26E0"/>
    <w:rsid w:val="008E5C54"/>
    <w:rsid w:val="008F1B4A"/>
    <w:rsid w:val="008F397A"/>
    <w:rsid w:val="008F3B5F"/>
    <w:rsid w:val="008F6A1A"/>
    <w:rsid w:val="008F6CF3"/>
    <w:rsid w:val="008F74EA"/>
    <w:rsid w:val="008F7956"/>
    <w:rsid w:val="008F7F51"/>
    <w:rsid w:val="00900C0F"/>
    <w:rsid w:val="00907A1E"/>
    <w:rsid w:val="00910398"/>
    <w:rsid w:val="00912AFC"/>
    <w:rsid w:val="00913033"/>
    <w:rsid w:val="009137D0"/>
    <w:rsid w:val="00916033"/>
    <w:rsid w:val="00917182"/>
    <w:rsid w:val="00920575"/>
    <w:rsid w:val="00920598"/>
    <w:rsid w:val="00920B74"/>
    <w:rsid w:val="00922C04"/>
    <w:rsid w:val="00922E8D"/>
    <w:rsid w:val="00922EB5"/>
    <w:rsid w:val="00924641"/>
    <w:rsid w:val="0093008B"/>
    <w:rsid w:val="009308CE"/>
    <w:rsid w:val="00931928"/>
    <w:rsid w:val="00932451"/>
    <w:rsid w:val="009333A0"/>
    <w:rsid w:val="00933997"/>
    <w:rsid w:val="0093448A"/>
    <w:rsid w:val="00934A70"/>
    <w:rsid w:val="00935710"/>
    <w:rsid w:val="009373E7"/>
    <w:rsid w:val="00937CD7"/>
    <w:rsid w:val="0094061F"/>
    <w:rsid w:val="00941AEC"/>
    <w:rsid w:val="00941BAB"/>
    <w:rsid w:val="00942D9B"/>
    <w:rsid w:val="00943274"/>
    <w:rsid w:val="00944B39"/>
    <w:rsid w:val="00944C3D"/>
    <w:rsid w:val="00944EA0"/>
    <w:rsid w:val="00945916"/>
    <w:rsid w:val="009459D3"/>
    <w:rsid w:val="0094622A"/>
    <w:rsid w:val="00952635"/>
    <w:rsid w:val="00952DAF"/>
    <w:rsid w:val="009566B0"/>
    <w:rsid w:val="0095742F"/>
    <w:rsid w:val="00957C79"/>
    <w:rsid w:val="00957E10"/>
    <w:rsid w:val="009601EA"/>
    <w:rsid w:val="00960204"/>
    <w:rsid w:val="00964D9C"/>
    <w:rsid w:val="00965536"/>
    <w:rsid w:val="00966C85"/>
    <w:rsid w:val="00967F11"/>
    <w:rsid w:val="00970832"/>
    <w:rsid w:val="00971697"/>
    <w:rsid w:val="00975214"/>
    <w:rsid w:val="00975E92"/>
    <w:rsid w:val="009762F0"/>
    <w:rsid w:val="00976563"/>
    <w:rsid w:val="00976EC1"/>
    <w:rsid w:val="00976F38"/>
    <w:rsid w:val="0098199F"/>
    <w:rsid w:val="0098511F"/>
    <w:rsid w:val="0098540B"/>
    <w:rsid w:val="00985A70"/>
    <w:rsid w:val="00985DCF"/>
    <w:rsid w:val="009867D8"/>
    <w:rsid w:val="00986BC1"/>
    <w:rsid w:val="00986E27"/>
    <w:rsid w:val="00987A56"/>
    <w:rsid w:val="00987D4A"/>
    <w:rsid w:val="0099215F"/>
    <w:rsid w:val="0099356A"/>
    <w:rsid w:val="00996E45"/>
    <w:rsid w:val="00996E9E"/>
    <w:rsid w:val="00997418"/>
    <w:rsid w:val="009976F8"/>
    <w:rsid w:val="00997C98"/>
    <w:rsid w:val="009A12A5"/>
    <w:rsid w:val="009A17DD"/>
    <w:rsid w:val="009A29C3"/>
    <w:rsid w:val="009A6BF8"/>
    <w:rsid w:val="009A71E5"/>
    <w:rsid w:val="009B0135"/>
    <w:rsid w:val="009B32C7"/>
    <w:rsid w:val="009B591C"/>
    <w:rsid w:val="009B6A93"/>
    <w:rsid w:val="009B6F13"/>
    <w:rsid w:val="009C08BE"/>
    <w:rsid w:val="009D296A"/>
    <w:rsid w:val="009D3313"/>
    <w:rsid w:val="009D66C5"/>
    <w:rsid w:val="009D6CA4"/>
    <w:rsid w:val="009D7D8F"/>
    <w:rsid w:val="009E08A1"/>
    <w:rsid w:val="009E1354"/>
    <w:rsid w:val="009E420E"/>
    <w:rsid w:val="009E51F3"/>
    <w:rsid w:val="009E6747"/>
    <w:rsid w:val="009F0935"/>
    <w:rsid w:val="009F14BA"/>
    <w:rsid w:val="009F188E"/>
    <w:rsid w:val="009F18EB"/>
    <w:rsid w:val="009F1C53"/>
    <w:rsid w:val="009F2004"/>
    <w:rsid w:val="009F2EEC"/>
    <w:rsid w:val="009F2FC1"/>
    <w:rsid w:val="009F3369"/>
    <w:rsid w:val="009F7DDA"/>
    <w:rsid w:val="00A0069E"/>
    <w:rsid w:val="00A009B6"/>
    <w:rsid w:val="00A00D60"/>
    <w:rsid w:val="00A01A61"/>
    <w:rsid w:val="00A01BF2"/>
    <w:rsid w:val="00A01E96"/>
    <w:rsid w:val="00A02A29"/>
    <w:rsid w:val="00A0311F"/>
    <w:rsid w:val="00A03BAC"/>
    <w:rsid w:val="00A05B4E"/>
    <w:rsid w:val="00A06BFB"/>
    <w:rsid w:val="00A07623"/>
    <w:rsid w:val="00A113D8"/>
    <w:rsid w:val="00A135D2"/>
    <w:rsid w:val="00A17563"/>
    <w:rsid w:val="00A23136"/>
    <w:rsid w:val="00A23BE0"/>
    <w:rsid w:val="00A23DDC"/>
    <w:rsid w:val="00A260C7"/>
    <w:rsid w:val="00A26388"/>
    <w:rsid w:val="00A26671"/>
    <w:rsid w:val="00A26AC7"/>
    <w:rsid w:val="00A26FDB"/>
    <w:rsid w:val="00A30BB8"/>
    <w:rsid w:val="00A31C6B"/>
    <w:rsid w:val="00A363C9"/>
    <w:rsid w:val="00A375E0"/>
    <w:rsid w:val="00A37691"/>
    <w:rsid w:val="00A37BE4"/>
    <w:rsid w:val="00A44412"/>
    <w:rsid w:val="00A45E43"/>
    <w:rsid w:val="00A46B50"/>
    <w:rsid w:val="00A47492"/>
    <w:rsid w:val="00A50128"/>
    <w:rsid w:val="00A51419"/>
    <w:rsid w:val="00A52E88"/>
    <w:rsid w:val="00A53F82"/>
    <w:rsid w:val="00A54D39"/>
    <w:rsid w:val="00A576D2"/>
    <w:rsid w:val="00A64939"/>
    <w:rsid w:val="00A65253"/>
    <w:rsid w:val="00A65386"/>
    <w:rsid w:val="00A65C47"/>
    <w:rsid w:val="00A70562"/>
    <w:rsid w:val="00A709FC"/>
    <w:rsid w:val="00A71C2C"/>
    <w:rsid w:val="00A746F5"/>
    <w:rsid w:val="00A74D9F"/>
    <w:rsid w:val="00A74EF9"/>
    <w:rsid w:val="00A758FB"/>
    <w:rsid w:val="00A75996"/>
    <w:rsid w:val="00A75BBE"/>
    <w:rsid w:val="00A763B3"/>
    <w:rsid w:val="00A76BA7"/>
    <w:rsid w:val="00A76E63"/>
    <w:rsid w:val="00A77E55"/>
    <w:rsid w:val="00A80209"/>
    <w:rsid w:val="00A812BC"/>
    <w:rsid w:val="00A81E63"/>
    <w:rsid w:val="00A86B56"/>
    <w:rsid w:val="00A87219"/>
    <w:rsid w:val="00A87808"/>
    <w:rsid w:val="00A913DE"/>
    <w:rsid w:val="00A91DBB"/>
    <w:rsid w:val="00A92183"/>
    <w:rsid w:val="00A937E6"/>
    <w:rsid w:val="00A94054"/>
    <w:rsid w:val="00A94190"/>
    <w:rsid w:val="00AA1162"/>
    <w:rsid w:val="00AA2079"/>
    <w:rsid w:val="00AA20D3"/>
    <w:rsid w:val="00AA2E74"/>
    <w:rsid w:val="00AA2EF9"/>
    <w:rsid w:val="00AB4B07"/>
    <w:rsid w:val="00AB5302"/>
    <w:rsid w:val="00AB6E4E"/>
    <w:rsid w:val="00AB71BD"/>
    <w:rsid w:val="00AB787F"/>
    <w:rsid w:val="00AB7FC4"/>
    <w:rsid w:val="00AC189D"/>
    <w:rsid w:val="00AC33C5"/>
    <w:rsid w:val="00AC34E4"/>
    <w:rsid w:val="00AC3723"/>
    <w:rsid w:val="00AC782A"/>
    <w:rsid w:val="00AC7900"/>
    <w:rsid w:val="00AD042A"/>
    <w:rsid w:val="00AD09D8"/>
    <w:rsid w:val="00AD15F8"/>
    <w:rsid w:val="00AD33C2"/>
    <w:rsid w:val="00AD357C"/>
    <w:rsid w:val="00AD71DF"/>
    <w:rsid w:val="00AE0456"/>
    <w:rsid w:val="00AE19EC"/>
    <w:rsid w:val="00AE1C8E"/>
    <w:rsid w:val="00AE1E2F"/>
    <w:rsid w:val="00AE1E50"/>
    <w:rsid w:val="00AE241F"/>
    <w:rsid w:val="00AE26F0"/>
    <w:rsid w:val="00AE39D4"/>
    <w:rsid w:val="00AE39DD"/>
    <w:rsid w:val="00AE3FB5"/>
    <w:rsid w:val="00AE5775"/>
    <w:rsid w:val="00AE5F38"/>
    <w:rsid w:val="00AF0CB1"/>
    <w:rsid w:val="00AF2784"/>
    <w:rsid w:val="00AF79AC"/>
    <w:rsid w:val="00B03E6D"/>
    <w:rsid w:val="00B0535C"/>
    <w:rsid w:val="00B0570A"/>
    <w:rsid w:val="00B06D04"/>
    <w:rsid w:val="00B11F09"/>
    <w:rsid w:val="00B12898"/>
    <w:rsid w:val="00B12BE1"/>
    <w:rsid w:val="00B13698"/>
    <w:rsid w:val="00B14D4A"/>
    <w:rsid w:val="00B15FB3"/>
    <w:rsid w:val="00B16F71"/>
    <w:rsid w:val="00B172E8"/>
    <w:rsid w:val="00B17545"/>
    <w:rsid w:val="00B17D7D"/>
    <w:rsid w:val="00B17F94"/>
    <w:rsid w:val="00B20638"/>
    <w:rsid w:val="00B20C40"/>
    <w:rsid w:val="00B22A97"/>
    <w:rsid w:val="00B22DA8"/>
    <w:rsid w:val="00B23759"/>
    <w:rsid w:val="00B262FE"/>
    <w:rsid w:val="00B26970"/>
    <w:rsid w:val="00B26BEC"/>
    <w:rsid w:val="00B3086C"/>
    <w:rsid w:val="00B31FFB"/>
    <w:rsid w:val="00B32DAB"/>
    <w:rsid w:val="00B33778"/>
    <w:rsid w:val="00B338B9"/>
    <w:rsid w:val="00B34295"/>
    <w:rsid w:val="00B34D8A"/>
    <w:rsid w:val="00B363AA"/>
    <w:rsid w:val="00B37BBF"/>
    <w:rsid w:val="00B4198D"/>
    <w:rsid w:val="00B4235D"/>
    <w:rsid w:val="00B4314F"/>
    <w:rsid w:val="00B438EF"/>
    <w:rsid w:val="00B43D43"/>
    <w:rsid w:val="00B459DA"/>
    <w:rsid w:val="00B46298"/>
    <w:rsid w:val="00B508F1"/>
    <w:rsid w:val="00B52B57"/>
    <w:rsid w:val="00B54516"/>
    <w:rsid w:val="00B57EF6"/>
    <w:rsid w:val="00B6216D"/>
    <w:rsid w:val="00B63C03"/>
    <w:rsid w:val="00B652EE"/>
    <w:rsid w:val="00B7041E"/>
    <w:rsid w:val="00B71B63"/>
    <w:rsid w:val="00B71C85"/>
    <w:rsid w:val="00B7246D"/>
    <w:rsid w:val="00B74461"/>
    <w:rsid w:val="00B75873"/>
    <w:rsid w:val="00B81824"/>
    <w:rsid w:val="00B81A53"/>
    <w:rsid w:val="00B81F9B"/>
    <w:rsid w:val="00B820CD"/>
    <w:rsid w:val="00B82224"/>
    <w:rsid w:val="00B82256"/>
    <w:rsid w:val="00B838B1"/>
    <w:rsid w:val="00B838D3"/>
    <w:rsid w:val="00B9151D"/>
    <w:rsid w:val="00B92940"/>
    <w:rsid w:val="00B96DDC"/>
    <w:rsid w:val="00B972C2"/>
    <w:rsid w:val="00BA302A"/>
    <w:rsid w:val="00BA41A0"/>
    <w:rsid w:val="00BA53D7"/>
    <w:rsid w:val="00BA6288"/>
    <w:rsid w:val="00BB11BE"/>
    <w:rsid w:val="00BB2E3A"/>
    <w:rsid w:val="00BB3F8E"/>
    <w:rsid w:val="00BB424B"/>
    <w:rsid w:val="00BB46B6"/>
    <w:rsid w:val="00BB4F84"/>
    <w:rsid w:val="00BB78FF"/>
    <w:rsid w:val="00BC0EA5"/>
    <w:rsid w:val="00BC1103"/>
    <w:rsid w:val="00BC1B64"/>
    <w:rsid w:val="00BC1EC2"/>
    <w:rsid w:val="00BC431C"/>
    <w:rsid w:val="00BC79DD"/>
    <w:rsid w:val="00BC7B68"/>
    <w:rsid w:val="00BD0161"/>
    <w:rsid w:val="00BD080C"/>
    <w:rsid w:val="00BD35DD"/>
    <w:rsid w:val="00BD3C3E"/>
    <w:rsid w:val="00BD4126"/>
    <w:rsid w:val="00BD499C"/>
    <w:rsid w:val="00BD597A"/>
    <w:rsid w:val="00BE040C"/>
    <w:rsid w:val="00BE054B"/>
    <w:rsid w:val="00BE08CC"/>
    <w:rsid w:val="00BE09FA"/>
    <w:rsid w:val="00BE0A14"/>
    <w:rsid w:val="00BE2479"/>
    <w:rsid w:val="00BE36D9"/>
    <w:rsid w:val="00BE4FCF"/>
    <w:rsid w:val="00BE6850"/>
    <w:rsid w:val="00BE6B54"/>
    <w:rsid w:val="00BF21EC"/>
    <w:rsid w:val="00BF4970"/>
    <w:rsid w:val="00BF4E05"/>
    <w:rsid w:val="00BF579D"/>
    <w:rsid w:val="00C03316"/>
    <w:rsid w:val="00C04A7D"/>
    <w:rsid w:val="00C04B26"/>
    <w:rsid w:val="00C05F4D"/>
    <w:rsid w:val="00C07DFD"/>
    <w:rsid w:val="00C10786"/>
    <w:rsid w:val="00C10E7B"/>
    <w:rsid w:val="00C11ADA"/>
    <w:rsid w:val="00C1521A"/>
    <w:rsid w:val="00C17601"/>
    <w:rsid w:val="00C17FAF"/>
    <w:rsid w:val="00C207D1"/>
    <w:rsid w:val="00C20F2A"/>
    <w:rsid w:val="00C2131C"/>
    <w:rsid w:val="00C22573"/>
    <w:rsid w:val="00C24B6D"/>
    <w:rsid w:val="00C30C67"/>
    <w:rsid w:val="00C3132E"/>
    <w:rsid w:val="00C31975"/>
    <w:rsid w:val="00C324AE"/>
    <w:rsid w:val="00C32544"/>
    <w:rsid w:val="00C338AC"/>
    <w:rsid w:val="00C33DA9"/>
    <w:rsid w:val="00C35FDE"/>
    <w:rsid w:val="00C36ADD"/>
    <w:rsid w:val="00C40D5E"/>
    <w:rsid w:val="00C41B86"/>
    <w:rsid w:val="00C41D7A"/>
    <w:rsid w:val="00C4298D"/>
    <w:rsid w:val="00C42AA4"/>
    <w:rsid w:val="00C42CA2"/>
    <w:rsid w:val="00C43005"/>
    <w:rsid w:val="00C431ED"/>
    <w:rsid w:val="00C43E0A"/>
    <w:rsid w:val="00C44313"/>
    <w:rsid w:val="00C45FBF"/>
    <w:rsid w:val="00C46C9E"/>
    <w:rsid w:val="00C5329E"/>
    <w:rsid w:val="00C55484"/>
    <w:rsid w:val="00C566DB"/>
    <w:rsid w:val="00C61E6A"/>
    <w:rsid w:val="00C62197"/>
    <w:rsid w:val="00C6230F"/>
    <w:rsid w:val="00C62590"/>
    <w:rsid w:val="00C626B2"/>
    <w:rsid w:val="00C634DB"/>
    <w:rsid w:val="00C65CD0"/>
    <w:rsid w:val="00C65E56"/>
    <w:rsid w:val="00C664EC"/>
    <w:rsid w:val="00C67D42"/>
    <w:rsid w:val="00C67E21"/>
    <w:rsid w:val="00C71D96"/>
    <w:rsid w:val="00C726DD"/>
    <w:rsid w:val="00C72FF8"/>
    <w:rsid w:val="00C732D7"/>
    <w:rsid w:val="00C73DE3"/>
    <w:rsid w:val="00C741A3"/>
    <w:rsid w:val="00C766A6"/>
    <w:rsid w:val="00C77C53"/>
    <w:rsid w:val="00C81534"/>
    <w:rsid w:val="00C81AEB"/>
    <w:rsid w:val="00C822FD"/>
    <w:rsid w:val="00C82D74"/>
    <w:rsid w:val="00C83F80"/>
    <w:rsid w:val="00C85869"/>
    <w:rsid w:val="00C864CB"/>
    <w:rsid w:val="00C90EF0"/>
    <w:rsid w:val="00C93A9C"/>
    <w:rsid w:val="00C94C0F"/>
    <w:rsid w:val="00CA24EA"/>
    <w:rsid w:val="00CA27B9"/>
    <w:rsid w:val="00CA2830"/>
    <w:rsid w:val="00CA35B1"/>
    <w:rsid w:val="00CA53A2"/>
    <w:rsid w:val="00CA5531"/>
    <w:rsid w:val="00CA5564"/>
    <w:rsid w:val="00CA5D1F"/>
    <w:rsid w:val="00CA671A"/>
    <w:rsid w:val="00CA6B38"/>
    <w:rsid w:val="00CA7665"/>
    <w:rsid w:val="00CB0028"/>
    <w:rsid w:val="00CB0FE5"/>
    <w:rsid w:val="00CB2116"/>
    <w:rsid w:val="00CB4FE9"/>
    <w:rsid w:val="00CB634B"/>
    <w:rsid w:val="00CC131C"/>
    <w:rsid w:val="00CC1F95"/>
    <w:rsid w:val="00CC2629"/>
    <w:rsid w:val="00CC294C"/>
    <w:rsid w:val="00CC2BAF"/>
    <w:rsid w:val="00CC37E3"/>
    <w:rsid w:val="00CC3FF8"/>
    <w:rsid w:val="00CC47F4"/>
    <w:rsid w:val="00CC4CD6"/>
    <w:rsid w:val="00CC55CE"/>
    <w:rsid w:val="00CC5BB1"/>
    <w:rsid w:val="00CC6518"/>
    <w:rsid w:val="00CC7279"/>
    <w:rsid w:val="00CD17E1"/>
    <w:rsid w:val="00CD2481"/>
    <w:rsid w:val="00CD26C0"/>
    <w:rsid w:val="00CD41E5"/>
    <w:rsid w:val="00CD4493"/>
    <w:rsid w:val="00CD65B2"/>
    <w:rsid w:val="00CD7BFE"/>
    <w:rsid w:val="00CE0ADF"/>
    <w:rsid w:val="00CE0CBE"/>
    <w:rsid w:val="00CE0FDE"/>
    <w:rsid w:val="00CE36D7"/>
    <w:rsid w:val="00CE42AC"/>
    <w:rsid w:val="00CE4CD2"/>
    <w:rsid w:val="00CF3DAB"/>
    <w:rsid w:val="00CF450B"/>
    <w:rsid w:val="00D035D9"/>
    <w:rsid w:val="00D04242"/>
    <w:rsid w:val="00D0473F"/>
    <w:rsid w:val="00D04A7C"/>
    <w:rsid w:val="00D04D42"/>
    <w:rsid w:val="00D05860"/>
    <w:rsid w:val="00D0603C"/>
    <w:rsid w:val="00D068AF"/>
    <w:rsid w:val="00D076BD"/>
    <w:rsid w:val="00D10C46"/>
    <w:rsid w:val="00D11D63"/>
    <w:rsid w:val="00D12269"/>
    <w:rsid w:val="00D13BFC"/>
    <w:rsid w:val="00D1468E"/>
    <w:rsid w:val="00D1482B"/>
    <w:rsid w:val="00D1673F"/>
    <w:rsid w:val="00D16A82"/>
    <w:rsid w:val="00D1779A"/>
    <w:rsid w:val="00D20928"/>
    <w:rsid w:val="00D21A27"/>
    <w:rsid w:val="00D241D0"/>
    <w:rsid w:val="00D25316"/>
    <w:rsid w:val="00D263F0"/>
    <w:rsid w:val="00D2648E"/>
    <w:rsid w:val="00D26CE5"/>
    <w:rsid w:val="00D30E50"/>
    <w:rsid w:val="00D32382"/>
    <w:rsid w:val="00D324F6"/>
    <w:rsid w:val="00D36AC7"/>
    <w:rsid w:val="00D428A4"/>
    <w:rsid w:val="00D4326F"/>
    <w:rsid w:val="00D437FE"/>
    <w:rsid w:val="00D44E34"/>
    <w:rsid w:val="00D450A8"/>
    <w:rsid w:val="00D46B71"/>
    <w:rsid w:val="00D479C9"/>
    <w:rsid w:val="00D500FA"/>
    <w:rsid w:val="00D50579"/>
    <w:rsid w:val="00D5451C"/>
    <w:rsid w:val="00D54606"/>
    <w:rsid w:val="00D56ACD"/>
    <w:rsid w:val="00D600CC"/>
    <w:rsid w:val="00D618BF"/>
    <w:rsid w:val="00D61F6B"/>
    <w:rsid w:val="00D62AFE"/>
    <w:rsid w:val="00D62DA6"/>
    <w:rsid w:val="00D637D7"/>
    <w:rsid w:val="00D66B20"/>
    <w:rsid w:val="00D678F8"/>
    <w:rsid w:val="00D700D2"/>
    <w:rsid w:val="00D70546"/>
    <w:rsid w:val="00D71B29"/>
    <w:rsid w:val="00D71B7C"/>
    <w:rsid w:val="00D73615"/>
    <w:rsid w:val="00D73849"/>
    <w:rsid w:val="00D7389D"/>
    <w:rsid w:val="00D74068"/>
    <w:rsid w:val="00D74F93"/>
    <w:rsid w:val="00D80973"/>
    <w:rsid w:val="00D81777"/>
    <w:rsid w:val="00D83886"/>
    <w:rsid w:val="00D8412A"/>
    <w:rsid w:val="00D850E0"/>
    <w:rsid w:val="00D9056A"/>
    <w:rsid w:val="00D908F2"/>
    <w:rsid w:val="00D90B57"/>
    <w:rsid w:val="00D91025"/>
    <w:rsid w:val="00D913F1"/>
    <w:rsid w:val="00D9359A"/>
    <w:rsid w:val="00D94706"/>
    <w:rsid w:val="00D94868"/>
    <w:rsid w:val="00D94C0E"/>
    <w:rsid w:val="00D96164"/>
    <w:rsid w:val="00D97888"/>
    <w:rsid w:val="00DA1F0D"/>
    <w:rsid w:val="00DA2991"/>
    <w:rsid w:val="00DA2C8D"/>
    <w:rsid w:val="00DA315D"/>
    <w:rsid w:val="00DA4C1B"/>
    <w:rsid w:val="00DA654A"/>
    <w:rsid w:val="00DB00A9"/>
    <w:rsid w:val="00DB1764"/>
    <w:rsid w:val="00DB1DAD"/>
    <w:rsid w:val="00DB3F98"/>
    <w:rsid w:val="00DB567E"/>
    <w:rsid w:val="00DB5A3B"/>
    <w:rsid w:val="00DC17CB"/>
    <w:rsid w:val="00DC42A2"/>
    <w:rsid w:val="00DC45B3"/>
    <w:rsid w:val="00DC643B"/>
    <w:rsid w:val="00DC7534"/>
    <w:rsid w:val="00DD069C"/>
    <w:rsid w:val="00DD1476"/>
    <w:rsid w:val="00DD22F8"/>
    <w:rsid w:val="00DD3B2C"/>
    <w:rsid w:val="00DE0557"/>
    <w:rsid w:val="00DE313B"/>
    <w:rsid w:val="00DE3DAB"/>
    <w:rsid w:val="00DE496D"/>
    <w:rsid w:val="00DF15D6"/>
    <w:rsid w:val="00DF1C45"/>
    <w:rsid w:val="00DF386D"/>
    <w:rsid w:val="00DF603B"/>
    <w:rsid w:val="00DF62D0"/>
    <w:rsid w:val="00E00767"/>
    <w:rsid w:val="00E007D8"/>
    <w:rsid w:val="00E02239"/>
    <w:rsid w:val="00E025B8"/>
    <w:rsid w:val="00E0389A"/>
    <w:rsid w:val="00E0403F"/>
    <w:rsid w:val="00E04052"/>
    <w:rsid w:val="00E0411B"/>
    <w:rsid w:val="00E05770"/>
    <w:rsid w:val="00E0624A"/>
    <w:rsid w:val="00E075D7"/>
    <w:rsid w:val="00E079EF"/>
    <w:rsid w:val="00E1204E"/>
    <w:rsid w:val="00E12792"/>
    <w:rsid w:val="00E14452"/>
    <w:rsid w:val="00E14DF5"/>
    <w:rsid w:val="00E159B5"/>
    <w:rsid w:val="00E15E97"/>
    <w:rsid w:val="00E178BD"/>
    <w:rsid w:val="00E20ED9"/>
    <w:rsid w:val="00E215F7"/>
    <w:rsid w:val="00E21C3A"/>
    <w:rsid w:val="00E2378A"/>
    <w:rsid w:val="00E23E6A"/>
    <w:rsid w:val="00E25C28"/>
    <w:rsid w:val="00E26C6A"/>
    <w:rsid w:val="00E27285"/>
    <w:rsid w:val="00E308F8"/>
    <w:rsid w:val="00E31A27"/>
    <w:rsid w:val="00E329D7"/>
    <w:rsid w:val="00E3441D"/>
    <w:rsid w:val="00E34739"/>
    <w:rsid w:val="00E35F32"/>
    <w:rsid w:val="00E37C51"/>
    <w:rsid w:val="00E40A84"/>
    <w:rsid w:val="00E41A1E"/>
    <w:rsid w:val="00E431DC"/>
    <w:rsid w:val="00E43219"/>
    <w:rsid w:val="00E43905"/>
    <w:rsid w:val="00E4455E"/>
    <w:rsid w:val="00E45FC3"/>
    <w:rsid w:val="00E50CA3"/>
    <w:rsid w:val="00E52414"/>
    <w:rsid w:val="00E52864"/>
    <w:rsid w:val="00E52AB1"/>
    <w:rsid w:val="00E53FC3"/>
    <w:rsid w:val="00E5568E"/>
    <w:rsid w:val="00E5680D"/>
    <w:rsid w:val="00E6233F"/>
    <w:rsid w:val="00E6252B"/>
    <w:rsid w:val="00E63253"/>
    <w:rsid w:val="00E63323"/>
    <w:rsid w:val="00E64CA5"/>
    <w:rsid w:val="00E705D0"/>
    <w:rsid w:val="00E7071E"/>
    <w:rsid w:val="00E714EF"/>
    <w:rsid w:val="00E71998"/>
    <w:rsid w:val="00E73533"/>
    <w:rsid w:val="00E74E2E"/>
    <w:rsid w:val="00E74F86"/>
    <w:rsid w:val="00E75BD8"/>
    <w:rsid w:val="00E75CEE"/>
    <w:rsid w:val="00E75DED"/>
    <w:rsid w:val="00E76260"/>
    <w:rsid w:val="00E76C25"/>
    <w:rsid w:val="00E7790E"/>
    <w:rsid w:val="00E8101B"/>
    <w:rsid w:val="00E81619"/>
    <w:rsid w:val="00E86294"/>
    <w:rsid w:val="00E872BC"/>
    <w:rsid w:val="00E90E49"/>
    <w:rsid w:val="00E9375F"/>
    <w:rsid w:val="00E93EE9"/>
    <w:rsid w:val="00E96408"/>
    <w:rsid w:val="00EA064B"/>
    <w:rsid w:val="00EA210B"/>
    <w:rsid w:val="00EA240D"/>
    <w:rsid w:val="00EA25F9"/>
    <w:rsid w:val="00EA49FD"/>
    <w:rsid w:val="00EA4B5A"/>
    <w:rsid w:val="00EA6D79"/>
    <w:rsid w:val="00EA7B14"/>
    <w:rsid w:val="00EB190D"/>
    <w:rsid w:val="00EB1BEF"/>
    <w:rsid w:val="00EB2F48"/>
    <w:rsid w:val="00EB4BED"/>
    <w:rsid w:val="00EB50FA"/>
    <w:rsid w:val="00EB6CEE"/>
    <w:rsid w:val="00EB7CD6"/>
    <w:rsid w:val="00EC3E56"/>
    <w:rsid w:val="00EC5FE8"/>
    <w:rsid w:val="00EC6CF0"/>
    <w:rsid w:val="00EC7511"/>
    <w:rsid w:val="00ED0B7B"/>
    <w:rsid w:val="00ED19FF"/>
    <w:rsid w:val="00ED1A08"/>
    <w:rsid w:val="00ED1BA5"/>
    <w:rsid w:val="00ED2E79"/>
    <w:rsid w:val="00ED30AB"/>
    <w:rsid w:val="00ED5301"/>
    <w:rsid w:val="00EE1352"/>
    <w:rsid w:val="00EE1A4B"/>
    <w:rsid w:val="00EE7232"/>
    <w:rsid w:val="00EE7794"/>
    <w:rsid w:val="00EF0389"/>
    <w:rsid w:val="00EF077B"/>
    <w:rsid w:val="00EF0D29"/>
    <w:rsid w:val="00EF154F"/>
    <w:rsid w:val="00EF1F39"/>
    <w:rsid w:val="00EF5E2E"/>
    <w:rsid w:val="00F02874"/>
    <w:rsid w:val="00F037C9"/>
    <w:rsid w:val="00F03D36"/>
    <w:rsid w:val="00F06FA0"/>
    <w:rsid w:val="00F070A8"/>
    <w:rsid w:val="00F113A7"/>
    <w:rsid w:val="00F12D85"/>
    <w:rsid w:val="00F14FE2"/>
    <w:rsid w:val="00F15BDE"/>
    <w:rsid w:val="00F17478"/>
    <w:rsid w:val="00F175CB"/>
    <w:rsid w:val="00F21888"/>
    <w:rsid w:val="00F24796"/>
    <w:rsid w:val="00F33168"/>
    <w:rsid w:val="00F355B3"/>
    <w:rsid w:val="00F36A8B"/>
    <w:rsid w:val="00F37875"/>
    <w:rsid w:val="00F41A34"/>
    <w:rsid w:val="00F42ACE"/>
    <w:rsid w:val="00F438A7"/>
    <w:rsid w:val="00F43AAC"/>
    <w:rsid w:val="00F45127"/>
    <w:rsid w:val="00F45F81"/>
    <w:rsid w:val="00F47099"/>
    <w:rsid w:val="00F47D53"/>
    <w:rsid w:val="00F54333"/>
    <w:rsid w:val="00F56BE4"/>
    <w:rsid w:val="00F572F8"/>
    <w:rsid w:val="00F617EF"/>
    <w:rsid w:val="00F61847"/>
    <w:rsid w:val="00F64118"/>
    <w:rsid w:val="00F64AEC"/>
    <w:rsid w:val="00F64B07"/>
    <w:rsid w:val="00F707D8"/>
    <w:rsid w:val="00F708B0"/>
    <w:rsid w:val="00F70E97"/>
    <w:rsid w:val="00F7129B"/>
    <w:rsid w:val="00F72257"/>
    <w:rsid w:val="00F72E06"/>
    <w:rsid w:val="00F7490C"/>
    <w:rsid w:val="00F75031"/>
    <w:rsid w:val="00F75C52"/>
    <w:rsid w:val="00F77356"/>
    <w:rsid w:val="00F77B01"/>
    <w:rsid w:val="00F80D76"/>
    <w:rsid w:val="00F81272"/>
    <w:rsid w:val="00F8186C"/>
    <w:rsid w:val="00F84C50"/>
    <w:rsid w:val="00F851EC"/>
    <w:rsid w:val="00F86325"/>
    <w:rsid w:val="00F91A24"/>
    <w:rsid w:val="00F92C18"/>
    <w:rsid w:val="00F92E1F"/>
    <w:rsid w:val="00F94113"/>
    <w:rsid w:val="00F95EF8"/>
    <w:rsid w:val="00F96BAA"/>
    <w:rsid w:val="00FA0F89"/>
    <w:rsid w:val="00FA0FA7"/>
    <w:rsid w:val="00FA3B98"/>
    <w:rsid w:val="00FA560C"/>
    <w:rsid w:val="00FA6950"/>
    <w:rsid w:val="00FA6C25"/>
    <w:rsid w:val="00FA78AF"/>
    <w:rsid w:val="00FB036C"/>
    <w:rsid w:val="00FB141B"/>
    <w:rsid w:val="00FB14C6"/>
    <w:rsid w:val="00FB1709"/>
    <w:rsid w:val="00FB19E8"/>
    <w:rsid w:val="00FB3D0C"/>
    <w:rsid w:val="00FB3FA3"/>
    <w:rsid w:val="00FB5D23"/>
    <w:rsid w:val="00FB651B"/>
    <w:rsid w:val="00FB6930"/>
    <w:rsid w:val="00FC104D"/>
    <w:rsid w:val="00FC3045"/>
    <w:rsid w:val="00FC350D"/>
    <w:rsid w:val="00FC39C2"/>
    <w:rsid w:val="00FC3FD4"/>
    <w:rsid w:val="00FC4824"/>
    <w:rsid w:val="00FC5523"/>
    <w:rsid w:val="00FC6369"/>
    <w:rsid w:val="00FC63BA"/>
    <w:rsid w:val="00FC7708"/>
    <w:rsid w:val="00FC7B5F"/>
    <w:rsid w:val="00FD25DD"/>
    <w:rsid w:val="00FE0ABA"/>
    <w:rsid w:val="00FE0CA8"/>
    <w:rsid w:val="00FE131F"/>
    <w:rsid w:val="00FE1B99"/>
    <w:rsid w:val="00FE2EF0"/>
    <w:rsid w:val="00FE3E2B"/>
    <w:rsid w:val="00FE4083"/>
    <w:rsid w:val="00FE7EEA"/>
    <w:rsid w:val="00FF078D"/>
    <w:rsid w:val="00FF0D95"/>
    <w:rsid w:val="00FF144B"/>
    <w:rsid w:val="00FF2C9B"/>
    <w:rsid w:val="00FF372B"/>
    <w:rsid w:val="00FF3E0F"/>
    <w:rsid w:val="00FF4DDB"/>
    <w:rsid w:val="00FF67EB"/>
    <w:rsid w:val="00FF6EFA"/>
    <w:rsid w:val="00FF7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D9FD53A"/>
  <w15:chartTrackingRefBased/>
  <w15:docId w15:val="{655A8E8C-DD31-4D85-ADE0-C224BECAB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2">
    <w:name w:val="Normal"/>
    <w:qFormat/>
    <w:rsid w:val="00FE0ABA"/>
    <w:pPr>
      <w:spacing w:line="360" w:lineRule="auto"/>
      <w:ind w:firstLine="567"/>
      <w:jc w:val="both"/>
    </w:pPr>
    <w:rPr>
      <w:snapToGrid w:val="0"/>
      <w:sz w:val="28"/>
    </w:rPr>
  </w:style>
  <w:style w:type="paragraph" w:styleId="1">
    <w:name w:val="heading 1"/>
    <w:aliases w:val="Document Header1,H1,Введение...,Б1,Heading 1iz,Б11,Заголовок параграфа (1.),Headi...,h1,Heading 1 Char1,Заголов,Заголовок 1 Знак1,Заголовок 1 Знак Знак,1,app heading 1,ITT t1,II+,I,H11,H12,H13,H14,H15,H16,H17,H18,H111,H121,H131,H141,H151,co"/>
    <w:basedOn w:val="a2"/>
    <w:next w:val="a2"/>
    <w:qFormat/>
    <w:rsid w:val="009F3369"/>
    <w:pPr>
      <w:keepNext/>
      <w:keepLines/>
      <w:pageBreakBefore/>
      <w:numPr>
        <w:numId w:val="3"/>
      </w:numPr>
      <w:suppressAutoHyphens/>
      <w:spacing w:before="120" w:after="120" w:line="276" w:lineRule="auto"/>
      <w:jc w:val="center"/>
      <w:outlineLvl w:val="0"/>
    </w:pPr>
    <w:rPr>
      <w:b/>
      <w:noProof/>
      <w:snapToGrid/>
      <w:kern w:val="28"/>
    </w:rPr>
  </w:style>
  <w:style w:type="paragraph" w:styleId="2">
    <w:name w:val="heading 2"/>
    <w:aliases w:val="Заголовок 2 Знак,H2,2,h2,Б2,RTC,iz2,H2 Знак,Заголовок 21,Numbered text 3,HD2,heading 2,Heading 2 Hidden,Раздел Знак,Level 2 Topic Heading,H21,Major,CHS,H2-Heading 2,l2,Header2,22,heading2,list2,A,A.B.C.,list 2,Heading2,Heading Indent No L2,H"/>
    <w:basedOn w:val="a2"/>
    <w:next w:val="a2"/>
    <w:link w:val="21"/>
    <w:qFormat/>
    <w:rsid w:val="001D5899"/>
    <w:pPr>
      <w:keepNext/>
      <w:numPr>
        <w:ilvl w:val="1"/>
        <w:numId w:val="3"/>
      </w:numPr>
      <w:suppressAutoHyphens/>
      <w:spacing w:before="180" w:after="60" w:line="276" w:lineRule="auto"/>
      <w:jc w:val="left"/>
      <w:outlineLvl w:val="1"/>
    </w:pPr>
    <w:rPr>
      <w:b/>
      <w:sz w:val="24"/>
      <w:lang w:val="x-none" w:eastAsia="x-none"/>
    </w:rPr>
  </w:style>
  <w:style w:type="paragraph" w:styleId="30">
    <w:name w:val="heading 3"/>
    <w:aliases w:val="H3"/>
    <w:basedOn w:val="a2"/>
    <w:next w:val="a2"/>
    <w:link w:val="32"/>
    <w:qFormat/>
    <w:rsid w:val="00373A16"/>
    <w:pPr>
      <w:numPr>
        <w:ilvl w:val="2"/>
        <w:numId w:val="3"/>
      </w:numPr>
      <w:tabs>
        <w:tab w:val="clear" w:pos="1475"/>
        <w:tab w:val="left" w:pos="284"/>
        <w:tab w:val="left" w:pos="1494"/>
      </w:tabs>
      <w:suppressAutoHyphens/>
      <w:spacing w:after="60" w:line="276" w:lineRule="auto"/>
      <w:jc w:val="left"/>
      <w:outlineLvl w:val="2"/>
    </w:pPr>
    <w:rPr>
      <w:sz w:val="24"/>
      <w:lang w:val="x-none" w:eastAsia="x-none"/>
    </w:rPr>
  </w:style>
  <w:style w:type="paragraph" w:styleId="4">
    <w:name w:val="heading 4"/>
    <w:aliases w:val="H4"/>
    <w:basedOn w:val="a2"/>
    <w:next w:val="a2"/>
    <w:qFormat/>
    <w:rsid w:val="00373A16"/>
    <w:pPr>
      <w:numPr>
        <w:ilvl w:val="3"/>
        <w:numId w:val="3"/>
      </w:numPr>
      <w:tabs>
        <w:tab w:val="num" w:pos="1276"/>
      </w:tabs>
      <w:suppressAutoHyphens/>
      <w:spacing w:line="276" w:lineRule="auto"/>
      <w:outlineLvl w:val="3"/>
    </w:pPr>
    <w:rPr>
      <w:bCs/>
      <w:iCs/>
      <w:sz w:val="24"/>
      <w:szCs w:val="24"/>
    </w:rPr>
  </w:style>
  <w:style w:type="paragraph" w:styleId="5">
    <w:name w:val="heading 5"/>
    <w:aliases w:val="Заголовок 5 Знак1,Заголовок 5 Знак Знак,Заголовок 5 Знак"/>
    <w:basedOn w:val="a2"/>
    <w:next w:val="a2"/>
    <w:qFormat/>
    <w:rsid w:val="00730855"/>
    <w:pPr>
      <w:keepNext/>
      <w:numPr>
        <w:ilvl w:val="4"/>
        <w:numId w:val="1"/>
      </w:numPr>
      <w:tabs>
        <w:tab w:val="clear" w:pos="1008"/>
        <w:tab w:val="num" w:pos="360"/>
      </w:tabs>
      <w:suppressAutoHyphens/>
      <w:spacing w:before="60"/>
      <w:ind w:left="0" w:firstLine="0"/>
      <w:outlineLvl w:val="4"/>
    </w:pPr>
    <w:rPr>
      <w:b/>
      <w:sz w:val="26"/>
    </w:rPr>
  </w:style>
  <w:style w:type="paragraph" w:styleId="6">
    <w:name w:val="heading 6"/>
    <w:basedOn w:val="a2"/>
    <w:next w:val="a2"/>
    <w:qFormat/>
    <w:rsid w:val="00730855"/>
    <w:pPr>
      <w:widowControl w:val="0"/>
      <w:numPr>
        <w:ilvl w:val="5"/>
        <w:numId w:val="1"/>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rsid w:val="00730855"/>
    <w:pPr>
      <w:widowControl w:val="0"/>
      <w:numPr>
        <w:ilvl w:val="6"/>
        <w:numId w:val="1"/>
      </w:numPr>
      <w:tabs>
        <w:tab w:val="clear" w:pos="1296"/>
        <w:tab w:val="num" w:pos="360"/>
      </w:tabs>
      <w:suppressAutoHyphens/>
      <w:spacing w:before="240" w:after="60"/>
      <w:ind w:left="0" w:firstLine="0"/>
      <w:outlineLvl w:val="6"/>
    </w:pPr>
    <w:rPr>
      <w:sz w:val="26"/>
    </w:rPr>
  </w:style>
  <w:style w:type="paragraph" w:styleId="8">
    <w:name w:val="heading 8"/>
    <w:basedOn w:val="a2"/>
    <w:next w:val="a2"/>
    <w:qFormat/>
    <w:rsid w:val="00730855"/>
    <w:pPr>
      <w:widowControl w:val="0"/>
      <w:numPr>
        <w:ilvl w:val="7"/>
        <w:numId w:val="1"/>
      </w:numPr>
      <w:tabs>
        <w:tab w:val="clear" w:pos="1440"/>
        <w:tab w:val="num" w:pos="360"/>
      </w:tabs>
      <w:suppressAutoHyphens/>
      <w:spacing w:before="240" w:after="60"/>
      <w:ind w:left="0" w:firstLine="0"/>
      <w:outlineLvl w:val="7"/>
    </w:pPr>
    <w:rPr>
      <w:i/>
      <w:sz w:val="26"/>
    </w:rPr>
  </w:style>
  <w:style w:type="paragraph" w:styleId="9">
    <w:name w:val="heading 9"/>
    <w:basedOn w:val="a2"/>
    <w:next w:val="a2"/>
    <w:qFormat/>
    <w:rsid w:val="00730855"/>
    <w:pPr>
      <w:widowControl w:val="0"/>
      <w:numPr>
        <w:ilvl w:val="8"/>
        <w:numId w:val="1"/>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rsid w:val="00730855"/>
    <w:pPr>
      <w:pBdr>
        <w:bottom w:val="single" w:sz="4" w:space="1" w:color="auto"/>
      </w:pBdr>
      <w:tabs>
        <w:tab w:val="center" w:pos="4153"/>
        <w:tab w:val="right" w:pos="8306"/>
      </w:tabs>
      <w:spacing w:line="240" w:lineRule="auto"/>
      <w:ind w:firstLine="0"/>
      <w:jc w:val="center"/>
    </w:pPr>
    <w:rPr>
      <w:i/>
      <w:sz w:val="20"/>
    </w:rPr>
  </w:style>
  <w:style w:type="paragraph" w:styleId="a7">
    <w:name w:val="footer"/>
    <w:basedOn w:val="a2"/>
    <w:link w:val="a8"/>
    <w:uiPriority w:val="99"/>
    <w:rsid w:val="00730855"/>
    <w:pPr>
      <w:tabs>
        <w:tab w:val="center" w:pos="4253"/>
        <w:tab w:val="right" w:pos="9356"/>
      </w:tabs>
      <w:spacing w:line="240" w:lineRule="auto"/>
      <w:ind w:firstLine="0"/>
    </w:pPr>
    <w:rPr>
      <w:sz w:val="20"/>
      <w:lang w:val="x-none" w:eastAsia="x-none"/>
    </w:rPr>
  </w:style>
  <w:style w:type="character" w:styleId="a9">
    <w:name w:val="Hyperlink"/>
    <w:uiPriority w:val="99"/>
    <w:rsid w:val="00730855"/>
    <w:rPr>
      <w:color w:val="0000FF"/>
      <w:u w:val="single"/>
    </w:rPr>
  </w:style>
  <w:style w:type="character" w:styleId="aa">
    <w:name w:val="footnote reference"/>
    <w:semiHidden/>
    <w:rsid w:val="00730855"/>
    <w:rPr>
      <w:vertAlign w:val="superscript"/>
    </w:rPr>
  </w:style>
  <w:style w:type="character" w:styleId="ab">
    <w:name w:val="page number"/>
    <w:rsid w:val="00730855"/>
    <w:rPr>
      <w:rFonts w:ascii="Times New Roman" w:hAnsi="Times New Roman"/>
      <w:sz w:val="20"/>
    </w:rPr>
  </w:style>
  <w:style w:type="paragraph" w:styleId="12">
    <w:name w:val="toc 1"/>
    <w:basedOn w:val="a2"/>
    <w:next w:val="a2"/>
    <w:autoRedefine/>
    <w:uiPriority w:val="39"/>
    <w:rsid w:val="009F2004"/>
    <w:pPr>
      <w:keepNext/>
      <w:tabs>
        <w:tab w:val="left" w:leader="dot" w:pos="0"/>
        <w:tab w:val="left" w:pos="9923"/>
        <w:tab w:val="right" w:leader="dot" w:pos="10195"/>
      </w:tabs>
      <w:spacing w:after="120" w:line="276" w:lineRule="auto"/>
      <w:ind w:right="284" w:firstLine="0"/>
      <w:jc w:val="left"/>
    </w:pPr>
    <w:rPr>
      <w:b/>
      <w:bCs/>
      <w:caps/>
      <w:noProof/>
      <w:color w:val="000000"/>
      <w:sz w:val="24"/>
      <w:szCs w:val="24"/>
    </w:rPr>
  </w:style>
  <w:style w:type="paragraph" w:styleId="22">
    <w:name w:val="toc 2"/>
    <w:basedOn w:val="a2"/>
    <w:next w:val="a2"/>
    <w:autoRedefine/>
    <w:uiPriority w:val="39"/>
    <w:rsid w:val="00CC6518"/>
    <w:pPr>
      <w:tabs>
        <w:tab w:val="left" w:pos="1080"/>
        <w:tab w:val="left" w:pos="10065"/>
        <w:tab w:val="right" w:leader="dot" w:pos="10195"/>
      </w:tabs>
      <w:spacing w:before="120" w:after="120" w:line="240" w:lineRule="auto"/>
      <w:ind w:left="1134" w:right="283" w:hanging="594"/>
      <w:jc w:val="left"/>
    </w:pPr>
    <w:rPr>
      <w:b/>
      <w:noProof/>
      <w:sz w:val="24"/>
      <w:szCs w:val="24"/>
    </w:rPr>
  </w:style>
  <w:style w:type="paragraph" w:styleId="33">
    <w:name w:val="toc 3"/>
    <w:basedOn w:val="a2"/>
    <w:next w:val="a2"/>
    <w:autoRedefine/>
    <w:uiPriority w:val="39"/>
    <w:rsid w:val="00AA2EF9"/>
    <w:pPr>
      <w:tabs>
        <w:tab w:val="left" w:pos="1134"/>
        <w:tab w:val="right" w:leader="dot" w:pos="10195"/>
      </w:tabs>
      <w:spacing w:after="120" w:line="240" w:lineRule="auto"/>
      <w:ind w:left="1134" w:right="485" w:hanging="567"/>
      <w:jc w:val="left"/>
    </w:pPr>
    <w:rPr>
      <w:iCs/>
      <w:noProof/>
      <w:sz w:val="24"/>
      <w:szCs w:val="24"/>
    </w:rPr>
  </w:style>
  <w:style w:type="paragraph" w:styleId="41">
    <w:name w:val="toc 4"/>
    <w:basedOn w:val="a2"/>
    <w:next w:val="a2"/>
    <w:autoRedefine/>
    <w:uiPriority w:val="39"/>
    <w:rsid w:val="00730855"/>
    <w:pPr>
      <w:tabs>
        <w:tab w:val="left" w:pos="2268"/>
        <w:tab w:val="right" w:leader="dot" w:pos="10195"/>
      </w:tabs>
      <w:spacing w:after="60" w:line="240" w:lineRule="auto"/>
      <w:ind w:left="2268" w:right="1134" w:hanging="567"/>
      <w:jc w:val="left"/>
    </w:pPr>
    <w:rPr>
      <w:sz w:val="24"/>
      <w:szCs w:val="24"/>
    </w:rPr>
  </w:style>
  <w:style w:type="character" w:styleId="ac">
    <w:name w:val="FollowedHyperlink"/>
    <w:rsid w:val="00730855"/>
    <w:rPr>
      <w:color w:val="800080"/>
      <w:u w:val="single"/>
    </w:rPr>
  </w:style>
  <w:style w:type="paragraph" w:styleId="ad">
    <w:name w:val="Document Map"/>
    <w:basedOn w:val="a2"/>
    <w:semiHidden/>
    <w:rsid w:val="00730855"/>
    <w:pPr>
      <w:shd w:val="clear" w:color="auto" w:fill="000080"/>
    </w:pPr>
    <w:rPr>
      <w:rFonts w:ascii="Tahoma" w:hAnsi="Tahoma"/>
      <w:sz w:val="20"/>
    </w:rPr>
  </w:style>
  <w:style w:type="paragraph" w:customStyle="1" w:styleId="ae">
    <w:name w:val="Таблица шапка"/>
    <w:basedOn w:val="a2"/>
    <w:rsid w:val="00730855"/>
    <w:pPr>
      <w:keepNext/>
      <w:spacing w:before="40" w:after="40" w:line="240" w:lineRule="auto"/>
      <w:ind w:left="57" w:right="57" w:firstLine="0"/>
      <w:jc w:val="left"/>
    </w:pPr>
    <w:rPr>
      <w:sz w:val="22"/>
    </w:rPr>
  </w:style>
  <w:style w:type="paragraph" w:styleId="af">
    <w:name w:val="footnote text"/>
    <w:basedOn w:val="a2"/>
    <w:semiHidden/>
    <w:rsid w:val="00730855"/>
    <w:pPr>
      <w:spacing w:line="240" w:lineRule="auto"/>
    </w:pPr>
    <w:rPr>
      <w:sz w:val="20"/>
    </w:rPr>
  </w:style>
  <w:style w:type="paragraph" w:customStyle="1" w:styleId="af0">
    <w:name w:val="Таблица текст"/>
    <w:basedOn w:val="a2"/>
    <w:rsid w:val="00730855"/>
    <w:pPr>
      <w:spacing w:before="40" w:after="40" w:line="240" w:lineRule="auto"/>
      <w:ind w:left="57" w:right="57" w:firstLine="0"/>
      <w:jc w:val="left"/>
    </w:pPr>
    <w:rPr>
      <w:sz w:val="24"/>
    </w:rPr>
  </w:style>
  <w:style w:type="paragraph" w:styleId="af1">
    <w:name w:val="caption"/>
    <w:basedOn w:val="a2"/>
    <w:next w:val="a2"/>
    <w:qFormat/>
    <w:rsid w:val="00730855"/>
    <w:pPr>
      <w:pageBreakBefore/>
      <w:suppressAutoHyphens/>
      <w:spacing w:before="120" w:after="120" w:line="240" w:lineRule="auto"/>
      <w:ind w:firstLine="0"/>
    </w:pPr>
    <w:rPr>
      <w:bCs/>
      <w:i/>
      <w:sz w:val="24"/>
    </w:rPr>
  </w:style>
  <w:style w:type="paragraph" w:styleId="50">
    <w:name w:val="toc 5"/>
    <w:basedOn w:val="a2"/>
    <w:next w:val="a2"/>
    <w:autoRedefine/>
    <w:uiPriority w:val="39"/>
    <w:rsid w:val="00730855"/>
    <w:pPr>
      <w:ind w:left="1120"/>
      <w:jc w:val="left"/>
    </w:pPr>
    <w:rPr>
      <w:sz w:val="18"/>
      <w:szCs w:val="18"/>
    </w:rPr>
  </w:style>
  <w:style w:type="paragraph" w:styleId="60">
    <w:name w:val="toc 6"/>
    <w:basedOn w:val="a2"/>
    <w:next w:val="a2"/>
    <w:autoRedefine/>
    <w:uiPriority w:val="39"/>
    <w:rsid w:val="00730855"/>
    <w:pPr>
      <w:ind w:left="1400"/>
      <w:jc w:val="left"/>
    </w:pPr>
    <w:rPr>
      <w:sz w:val="18"/>
      <w:szCs w:val="18"/>
    </w:rPr>
  </w:style>
  <w:style w:type="paragraph" w:styleId="70">
    <w:name w:val="toc 7"/>
    <w:basedOn w:val="a2"/>
    <w:next w:val="a2"/>
    <w:autoRedefine/>
    <w:uiPriority w:val="39"/>
    <w:rsid w:val="00730855"/>
    <w:pPr>
      <w:ind w:left="1680"/>
      <w:jc w:val="left"/>
    </w:pPr>
    <w:rPr>
      <w:sz w:val="18"/>
      <w:szCs w:val="18"/>
    </w:rPr>
  </w:style>
  <w:style w:type="paragraph" w:styleId="80">
    <w:name w:val="toc 8"/>
    <w:basedOn w:val="a2"/>
    <w:next w:val="a2"/>
    <w:autoRedefine/>
    <w:uiPriority w:val="39"/>
    <w:rsid w:val="00730855"/>
    <w:pPr>
      <w:ind w:left="1960"/>
      <w:jc w:val="left"/>
    </w:pPr>
    <w:rPr>
      <w:sz w:val="18"/>
      <w:szCs w:val="18"/>
    </w:rPr>
  </w:style>
  <w:style w:type="paragraph" w:styleId="90">
    <w:name w:val="toc 9"/>
    <w:basedOn w:val="a2"/>
    <w:next w:val="a2"/>
    <w:autoRedefine/>
    <w:uiPriority w:val="39"/>
    <w:rsid w:val="00730855"/>
    <w:pPr>
      <w:ind w:left="2240"/>
      <w:jc w:val="left"/>
    </w:pPr>
    <w:rPr>
      <w:sz w:val="18"/>
      <w:szCs w:val="18"/>
    </w:rPr>
  </w:style>
  <w:style w:type="paragraph" w:customStyle="1" w:styleId="af2">
    <w:name w:val="Служебный"/>
    <w:basedOn w:val="af3"/>
    <w:rsid w:val="00730855"/>
  </w:style>
  <w:style w:type="paragraph" w:customStyle="1" w:styleId="af3">
    <w:name w:val="Главы"/>
    <w:basedOn w:val="af4"/>
    <w:next w:val="a2"/>
    <w:rsid w:val="00730855"/>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rsid w:val="00730855"/>
    <w:pPr>
      <w:pageBreakBefore/>
      <w:pBdr>
        <w:bottom w:val="thinThickSmallGap" w:sz="24" w:space="1" w:color="auto"/>
      </w:pBdr>
      <w:tabs>
        <w:tab w:val="num" w:pos="567"/>
        <w:tab w:val="left" w:pos="851"/>
      </w:tabs>
      <w:suppressAutoHyphens/>
      <w:spacing w:before="480" w:after="240" w:line="240" w:lineRule="auto"/>
      <w:ind w:left="567" w:right="2835" w:hanging="567"/>
      <w:jc w:val="left"/>
      <w:outlineLvl w:val="0"/>
    </w:pPr>
    <w:rPr>
      <w:rFonts w:ascii="Arial" w:hAnsi="Arial" w:cs="Arial"/>
      <w:b/>
      <w:caps/>
      <w:sz w:val="36"/>
      <w:szCs w:val="36"/>
    </w:rPr>
  </w:style>
  <w:style w:type="paragraph" w:customStyle="1" w:styleId="af5">
    <w:name w:val="маркированный"/>
    <w:basedOn w:val="a2"/>
    <w:semiHidden/>
    <w:rsid w:val="00730855"/>
    <w:pPr>
      <w:tabs>
        <w:tab w:val="num" w:pos="1701"/>
      </w:tabs>
      <w:ind w:left="1701" w:hanging="567"/>
    </w:pPr>
  </w:style>
  <w:style w:type="paragraph" w:customStyle="1" w:styleId="af6">
    <w:name w:val="Пункт"/>
    <w:basedOn w:val="a2"/>
    <w:link w:val="13"/>
    <w:qFormat/>
    <w:rsid w:val="00730855"/>
    <w:pPr>
      <w:ind w:firstLine="0"/>
    </w:pPr>
    <w:rPr>
      <w:snapToGrid/>
      <w:lang w:val="x-none" w:eastAsia="x-none"/>
    </w:rPr>
  </w:style>
  <w:style w:type="paragraph" w:customStyle="1" w:styleId="af7">
    <w:name w:val="Подпункт"/>
    <w:basedOn w:val="af6"/>
    <w:qFormat/>
    <w:rsid w:val="00730855"/>
  </w:style>
  <w:style w:type="character" w:customStyle="1" w:styleId="af8">
    <w:name w:val="комментарий"/>
    <w:rsid w:val="00730855"/>
    <w:rPr>
      <w:b/>
      <w:i/>
      <w:shd w:val="clear" w:color="auto" w:fill="FFFF99"/>
    </w:rPr>
  </w:style>
  <w:style w:type="paragraph" w:customStyle="1" w:styleId="23">
    <w:name w:val="Пункт2"/>
    <w:basedOn w:val="af6"/>
    <w:link w:val="24"/>
    <w:rsid w:val="00730855"/>
    <w:pPr>
      <w:keepNext/>
      <w:suppressAutoHyphens/>
      <w:spacing w:before="240" w:after="120" w:line="240" w:lineRule="auto"/>
      <w:jc w:val="left"/>
      <w:outlineLvl w:val="2"/>
    </w:pPr>
    <w:rPr>
      <w:b/>
    </w:rPr>
  </w:style>
  <w:style w:type="paragraph" w:customStyle="1" w:styleId="a0">
    <w:name w:val="Подподпункт"/>
    <w:basedOn w:val="af7"/>
    <w:rsid w:val="00730855"/>
    <w:pPr>
      <w:numPr>
        <w:ilvl w:val="4"/>
        <w:numId w:val="3"/>
      </w:numPr>
    </w:pPr>
  </w:style>
  <w:style w:type="paragraph" w:styleId="af9">
    <w:name w:val="List Number"/>
    <w:basedOn w:val="a2"/>
    <w:rsid w:val="00730855"/>
    <w:pPr>
      <w:tabs>
        <w:tab w:val="num" w:pos="1134"/>
      </w:tabs>
      <w:autoSpaceDE w:val="0"/>
      <w:autoSpaceDN w:val="0"/>
      <w:spacing w:before="60"/>
    </w:pPr>
    <w:rPr>
      <w:snapToGrid/>
      <w:szCs w:val="24"/>
    </w:rPr>
  </w:style>
  <w:style w:type="paragraph" w:customStyle="1" w:styleId="afa">
    <w:name w:val="Текст таблицы"/>
    <w:basedOn w:val="a2"/>
    <w:semiHidden/>
    <w:rsid w:val="00730855"/>
    <w:pPr>
      <w:spacing w:before="40" w:after="40" w:line="240" w:lineRule="auto"/>
      <w:ind w:left="57" w:right="57" w:firstLine="0"/>
      <w:jc w:val="left"/>
    </w:pPr>
    <w:rPr>
      <w:snapToGrid/>
      <w:sz w:val="24"/>
      <w:szCs w:val="24"/>
    </w:rPr>
  </w:style>
  <w:style w:type="paragraph" w:customStyle="1" w:styleId="afb">
    <w:name w:val="Пункт б/н"/>
    <w:basedOn w:val="a2"/>
    <w:rsid w:val="00730855"/>
    <w:pPr>
      <w:tabs>
        <w:tab w:val="left" w:pos="1134"/>
      </w:tabs>
    </w:pPr>
  </w:style>
  <w:style w:type="paragraph" w:styleId="afc">
    <w:name w:val="List Bullet"/>
    <w:basedOn w:val="a2"/>
    <w:autoRedefine/>
    <w:rsid w:val="00730855"/>
    <w:pPr>
      <w:tabs>
        <w:tab w:val="num" w:pos="360"/>
      </w:tabs>
      <w:ind w:left="360" w:hanging="360"/>
    </w:pPr>
  </w:style>
  <w:style w:type="character" w:customStyle="1" w:styleId="afd">
    <w:name w:val="Пункт Знак"/>
    <w:rsid w:val="00730855"/>
    <w:rPr>
      <w:sz w:val="28"/>
      <w:lang w:val="ru-RU" w:eastAsia="ru-RU" w:bidi="ar-SA"/>
    </w:rPr>
  </w:style>
  <w:style w:type="character" w:customStyle="1" w:styleId="afe">
    <w:name w:val="Подпункт Знак"/>
    <w:rsid w:val="00730855"/>
    <w:rPr>
      <w:sz w:val="28"/>
      <w:lang w:val="ru-RU" w:eastAsia="ru-RU" w:bidi="ar-SA"/>
    </w:rPr>
  </w:style>
  <w:style w:type="paragraph" w:styleId="aff">
    <w:name w:val="Balloon Text"/>
    <w:basedOn w:val="a2"/>
    <w:semiHidden/>
    <w:rsid w:val="00730855"/>
    <w:rPr>
      <w:rFonts w:ascii="Tahoma" w:hAnsi="Tahoma" w:cs="Tahoma"/>
      <w:sz w:val="16"/>
      <w:szCs w:val="16"/>
    </w:rPr>
  </w:style>
  <w:style w:type="paragraph" w:styleId="aff0">
    <w:name w:val="Body Text"/>
    <w:aliases w:val="Основной текст таблиц,в таблице,таблицы,в таблицах, в таблице, в таблицах"/>
    <w:basedOn w:val="a2"/>
    <w:link w:val="aff1"/>
    <w:uiPriority w:val="99"/>
    <w:rsid w:val="00730855"/>
    <w:pPr>
      <w:tabs>
        <w:tab w:val="right" w:pos="9360"/>
      </w:tabs>
      <w:spacing w:line="240" w:lineRule="auto"/>
      <w:ind w:firstLine="0"/>
      <w:jc w:val="left"/>
    </w:pPr>
    <w:rPr>
      <w:snapToGrid/>
      <w:szCs w:val="24"/>
      <w:lang w:val="x-none" w:eastAsia="x-none"/>
    </w:rPr>
  </w:style>
  <w:style w:type="paragraph" w:customStyle="1" w:styleId="14">
    <w:name w:val="Обычный1"/>
    <w:rsid w:val="00730855"/>
  </w:style>
  <w:style w:type="paragraph" w:customStyle="1" w:styleId="110">
    <w:name w:val="Заголовок 11"/>
    <w:basedOn w:val="14"/>
    <w:next w:val="14"/>
    <w:rsid w:val="00730855"/>
    <w:pPr>
      <w:keepNext/>
      <w:jc w:val="center"/>
    </w:pPr>
    <w:rPr>
      <w:b/>
    </w:rPr>
  </w:style>
  <w:style w:type="paragraph" w:customStyle="1" w:styleId="310">
    <w:name w:val="Основной текст с отступом 31"/>
    <w:basedOn w:val="14"/>
    <w:rsid w:val="00730855"/>
    <w:pPr>
      <w:spacing w:line="220" w:lineRule="auto"/>
      <w:ind w:firstLine="426"/>
      <w:jc w:val="both"/>
    </w:pPr>
  </w:style>
  <w:style w:type="paragraph" w:customStyle="1" w:styleId="FR1">
    <w:name w:val="FR1"/>
    <w:rsid w:val="00730855"/>
    <w:pPr>
      <w:spacing w:line="640" w:lineRule="auto"/>
      <w:jc w:val="both"/>
    </w:pPr>
    <w:rPr>
      <w:rFonts w:ascii="Courier New" w:hAnsi="Courier New"/>
      <w:snapToGrid w:val="0"/>
      <w:sz w:val="18"/>
    </w:rPr>
  </w:style>
  <w:style w:type="paragraph" w:customStyle="1" w:styleId="15">
    <w:name w:val="Цитата1"/>
    <w:basedOn w:val="14"/>
    <w:rsid w:val="00730855"/>
    <w:pPr>
      <w:ind w:left="7088" w:right="17"/>
    </w:pPr>
  </w:style>
  <w:style w:type="paragraph" w:customStyle="1" w:styleId="aff2">
    <w:name w:val="Подподподпункт"/>
    <w:basedOn w:val="a2"/>
    <w:rsid w:val="00730855"/>
    <w:pPr>
      <w:tabs>
        <w:tab w:val="left" w:pos="1134"/>
        <w:tab w:val="left" w:pos="1701"/>
        <w:tab w:val="num" w:pos="3560"/>
      </w:tabs>
      <w:ind w:left="3560" w:hanging="1008"/>
    </w:pPr>
  </w:style>
  <w:style w:type="paragraph" w:customStyle="1" w:styleId="16">
    <w:name w:val="Пункт1"/>
    <w:basedOn w:val="a2"/>
    <w:rsid w:val="00730855"/>
    <w:pPr>
      <w:tabs>
        <w:tab w:val="num" w:pos="1134"/>
      </w:tabs>
      <w:spacing w:before="240"/>
      <w:ind w:left="1134" w:hanging="1134"/>
      <w:jc w:val="center"/>
    </w:pPr>
    <w:rPr>
      <w:rFonts w:ascii="Arial" w:hAnsi="Arial"/>
      <w:b/>
      <w:szCs w:val="28"/>
    </w:rPr>
  </w:style>
  <w:style w:type="paragraph" w:customStyle="1" w:styleId="ConsNormal">
    <w:name w:val="ConsNormal"/>
    <w:uiPriority w:val="99"/>
    <w:rsid w:val="00F64118"/>
    <w:pPr>
      <w:widowControl w:val="0"/>
      <w:autoSpaceDE w:val="0"/>
      <w:autoSpaceDN w:val="0"/>
      <w:adjustRightInd w:val="0"/>
      <w:ind w:firstLine="720"/>
    </w:pPr>
    <w:rPr>
      <w:rFonts w:ascii="Arial" w:hAnsi="Arial" w:cs="Arial"/>
      <w:lang w:eastAsia="en-US"/>
    </w:rPr>
  </w:style>
  <w:style w:type="paragraph" w:customStyle="1" w:styleId="ConsNonformat">
    <w:name w:val="ConsNonformat"/>
    <w:rsid w:val="00F64118"/>
    <w:pPr>
      <w:widowControl w:val="0"/>
      <w:autoSpaceDE w:val="0"/>
      <w:autoSpaceDN w:val="0"/>
      <w:adjustRightInd w:val="0"/>
    </w:pPr>
    <w:rPr>
      <w:rFonts w:ascii="Courier New" w:hAnsi="Courier New" w:cs="Courier New"/>
      <w:lang w:eastAsia="en-US"/>
    </w:rPr>
  </w:style>
  <w:style w:type="paragraph" w:customStyle="1" w:styleId="ConsTitle">
    <w:name w:val="ConsTitle"/>
    <w:rsid w:val="00F64118"/>
    <w:pPr>
      <w:widowControl w:val="0"/>
      <w:autoSpaceDE w:val="0"/>
      <w:autoSpaceDN w:val="0"/>
      <w:adjustRightInd w:val="0"/>
    </w:pPr>
    <w:rPr>
      <w:rFonts w:ascii="Arial" w:hAnsi="Arial" w:cs="Arial"/>
      <w:b/>
      <w:bCs/>
      <w:sz w:val="16"/>
      <w:szCs w:val="16"/>
      <w:lang w:eastAsia="en-US"/>
    </w:rPr>
  </w:style>
  <w:style w:type="paragraph" w:styleId="aff3">
    <w:name w:val="Block Text"/>
    <w:basedOn w:val="a2"/>
    <w:rsid w:val="00F64118"/>
    <w:pPr>
      <w:spacing w:line="240" w:lineRule="auto"/>
      <w:ind w:left="-124" w:right="19" w:firstLine="0"/>
      <w:jc w:val="left"/>
    </w:pPr>
    <w:rPr>
      <w:snapToGrid/>
    </w:rPr>
  </w:style>
  <w:style w:type="table" w:styleId="aff4">
    <w:name w:val="Table Grid"/>
    <w:basedOn w:val="a4"/>
    <w:uiPriority w:val="59"/>
    <w:rsid w:val="004175B7"/>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Body Text Indent"/>
    <w:aliases w:val="текст,текст + 12 пт,полужирный,не курсив,По центру,Ме..."/>
    <w:basedOn w:val="a2"/>
    <w:link w:val="aff6"/>
    <w:rsid w:val="004F339C"/>
    <w:pPr>
      <w:spacing w:after="120"/>
      <w:ind w:left="283"/>
    </w:pPr>
    <w:rPr>
      <w:lang w:val="x-none" w:eastAsia="x-none"/>
    </w:rPr>
  </w:style>
  <w:style w:type="character" w:customStyle="1" w:styleId="13">
    <w:name w:val="Пункт Знак1"/>
    <w:link w:val="af6"/>
    <w:rsid w:val="00EF077B"/>
    <w:rPr>
      <w:sz w:val="28"/>
    </w:rPr>
  </w:style>
  <w:style w:type="paragraph" w:styleId="aff7">
    <w:name w:val="Normal (Web)"/>
    <w:basedOn w:val="a2"/>
    <w:rsid w:val="00004638"/>
    <w:pPr>
      <w:spacing w:before="140" w:after="140" w:line="240" w:lineRule="auto"/>
      <w:ind w:firstLine="0"/>
      <w:jc w:val="left"/>
    </w:pPr>
    <w:rPr>
      <w:snapToGrid/>
      <w:sz w:val="24"/>
      <w:szCs w:val="24"/>
    </w:rPr>
  </w:style>
  <w:style w:type="paragraph" w:styleId="34">
    <w:name w:val="Body Text 3"/>
    <w:basedOn w:val="a2"/>
    <w:link w:val="35"/>
    <w:rsid w:val="000E7DE9"/>
    <w:pPr>
      <w:spacing w:after="120"/>
    </w:pPr>
    <w:rPr>
      <w:bCs/>
      <w:sz w:val="16"/>
      <w:szCs w:val="16"/>
      <w:lang w:val="x-none" w:eastAsia="x-none"/>
    </w:rPr>
  </w:style>
  <w:style w:type="character" w:customStyle="1" w:styleId="35">
    <w:name w:val="Основной текст 3 Знак"/>
    <w:link w:val="34"/>
    <w:rsid w:val="000E7DE9"/>
    <w:rPr>
      <w:bCs/>
      <w:snapToGrid w:val="0"/>
      <w:sz w:val="16"/>
      <w:szCs w:val="16"/>
    </w:rPr>
  </w:style>
  <w:style w:type="paragraph" w:customStyle="1" w:styleId="11">
    <w:name w:val="1 уровень"/>
    <w:basedOn w:val="aff5"/>
    <w:uiPriority w:val="99"/>
    <w:rsid w:val="000E7DE9"/>
    <w:pPr>
      <w:numPr>
        <w:numId w:val="13"/>
      </w:numPr>
      <w:autoSpaceDE w:val="0"/>
      <w:autoSpaceDN w:val="0"/>
      <w:adjustRightInd w:val="0"/>
      <w:spacing w:after="0" w:line="240" w:lineRule="auto"/>
      <w:jc w:val="center"/>
    </w:pPr>
    <w:rPr>
      <w:b/>
      <w:color w:val="000000"/>
      <w:sz w:val="24"/>
      <w:szCs w:val="24"/>
    </w:rPr>
  </w:style>
  <w:style w:type="paragraph" w:styleId="aff8">
    <w:name w:val="No Spacing"/>
    <w:uiPriority w:val="1"/>
    <w:qFormat/>
    <w:rsid w:val="000E7DE9"/>
    <w:pPr>
      <w:ind w:firstLine="567"/>
      <w:jc w:val="both"/>
    </w:pPr>
    <w:rPr>
      <w:bCs/>
      <w:snapToGrid w:val="0"/>
      <w:sz w:val="22"/>
      <w:szCs w:val="22"/>
    </w:rPr>
  </w:style>
  <w:style w:type="paragraph" w:customStyle="1" w:styleId="Times12">
    <w:name w:val="Times 12"/>
    <w:basedOn w:val="a2"/>
    <w:rsid w:val="004B68FD"/>
    <w:pPr>
      <w:overflowPunct w:val="0"/>
      <w:autoSpaceDE w:val="0"/>
      <w:autoSpaceDN w:val="0"/>
      <w:adjustRightInd w:val="0"/>
      <w:spacing w:line="240" w:lineRule="auto"/>
    </w:pPr>
    <w:rPr>
      <w:bCs/>
      <w:snapToGrid/>
      <w:sz w:val="24"/>
      <w:szCs w:val="22"/>
    </w:rPr>
  </w:style>
  <w:style w:type="paragraph" w:customStyle="1" w:styleId="25">
    <w:name w:val="Обычный2"/>
    <w:rsid w:val="004B68FD"/>
    <w:pPr>
      <w:widowControl w:val="0"/>
      <w:ind w:firstLine="400"/>
      <w:jc w:val="both"/>
    </w:pPr>
    <w:rPr>
      <w:snapToGrid w:val="0"/>
      <w:sz w:val="24"/>
    </w:rPr>
  </w:style>
  <w:style w:type="paragraph" w:customStyle="1" w:styleId="20">
    <w:name w:val="Пункт_2"/>
    <w:basedOn w:val="a2"/>
    <w:rsid w:val="004B68FD"/>
    <w:pPr>
      <w:numPr>
        <w:ilvl w:val="1"/>
        <w:numId w:val="7"/>
      </w:numPr>
      <w:tabs>
        <w:tab w:val="left" w:pos="1134"/>
      </w:tabs>
    </w:pPr>
  </w:style>
  <w:style w:type="paragraph" w:customStyle="1" w:styleId="31">
    <w:name w:val="Пункт_3"/>
    <w:basedOn w:val="20"/>
    <w:rsid w:val="004B68FD"/>
    <w:pPr>
      <w:numPr>
        <w:ilvl w:val="2"/>
      </w:numPr>
      <w:tabs>
        <w:tab w:val="clear" w:pos="1134"/>
      </w:tabs>
    </w:pPr>
  </w:style>
  <w:style w:type="paragraph" w:customStyle="1" w:styleId="40">
    <w:name w:val="Пункт_4"/>
    <w:basedOn w:val="31"/>
    <w:rsid w:val="004B68FD"/>
    <w:pPr>
      <w:numPr>
        <w:ilvl w:val="3"/>
      </w:numPr>
      <w:tabs>
        <w:tab w:val="left" w:pos="1134"/>
        <w:tab w:val="left" w:pos="1418"/>
      </w:tabs>
    </w:pPr>
    <w:rPr>
      <w:snapToGrid/>
    </w:rPr>
  </w:style>
  <w:style w:type="paragraph" w:customStyle="1" w:styleId="5ABCD">
    <w:name w:val="Пункт_5_ABCD"/>
    <w:basedOn w:val="a2"/>
    <w:rsid w:val="004B68FD"/>
    <w:pPr>
      <w:numPr>
        <w:ilvl w:val="4"/>
        <w:numId w:val="7"/>
      </w:numPr>
      <w:tabs>
        <w:tab w:val="left" w:pos="1134"/>
        <w:tab w:val="left" w:pos="1701"/>
      </w:tabs>
    </w:pPr>
  </w:style>
  <w:style w:type="paragraph" w:customStyle="1" w:styleId="10">
    <w:name w:val="Пункт_1"/>
    <w:basedOn w:val="a2"/>
    <w:rsid w:val="004B68FD"/>
    <w:pPr>
      <w:keepNext/>
      <w:numPr>
        <w:numId w:val="7"/>
      </w:numPr>
      <w:spacing w:before="240"/>
      <w:ind w:hanging="278"/>
      <w:jc w:val="center"/>
    </w:pPr>
    <w:rPr>
      <w:rFonts w:ascii="Arial" w:hAnsi="Arial"/>
      <w:b/>
      <w:szCs w:val="28"/>
    </w:rPr>
  </w:style>
  <w:style w:type="paragraph" w:customStyle="1" w:styleId="Body">
    <w:name w:val="Body"/>
    <w:basedOn w:val="a2"/>
    <w:rsid w:val="000E17D6"/>
    <w:pPr>
      <w:overflowPunct w:val="0"/>
      <w:autoSpaceDE w:val="0"/>
      <w:autoSpaceDN w:val="0"/>
      <w:adjustRightInd w:val="0"/>
      <w:spacing w:line="360" w:lineRule="atLeast"/>
      <w:ind w:left="284" w:firstLine="851"/>
      <w:textAlignment w:val="baseline"/>
    </w:pPr>
    <w:rPr>
      <w:rFonts w:ascii="Pragmatica" w:hAnsi="Pragmatica"/>
      <w:bCs/>
      <w:snapToGrid/>
      <w:sz w:val="24"/>
      <w:szCs w:val="22"/>
    </w:rPr>
  </w:style>
  <w:style w:type="paragraph" w:customStyle="1" w:styleId="220">
    <w:name w:val="Заголовок 2.Б2"/>
    <w:basedOn w:val="a2"/>
    <w:next w:val="a2"/>
    <w:rsid w:val="001F6BCA"/>
    <w:pPr>
      <w:keepNext/>
      <w:keepLines/>
      <w:widowControl w:val="0"/>
      <w:tabs>
        <w:tab w:val="left" w:pos="709"/>
      </w:tabs>
      <w:spacing w:before="240" w:after="120" w:line="240" w:lineRule="auto"/>
      <w:ind w:firstLine="0"/>
      <w:jc w:val="left"/>
      <w:outlineLvl w:val="1"/>
    </w:pPr>
    <w:rPr>
      <w:b/>
      <w:bCs/>
      <w:smallCaps/>
      <w:snapToGrid/>
      <w:sz w:val="24"/>
      <w:szCs w:val="22"/>
    </w:rPr>
  </w:style>
  <w:style w:type="paragraph" w:customStyle="1" w:styleId="aff9">
    <w:name w:val="Ариал"/>
    <w:basedOn w:val="a2"/>
    <w:rsid w:val="005C4232"/>
    <w:pPr>
      <w:spacing w:before="120" w:after="120"/>
      <w:ind w:firstLine="851"/>
    </w:pPr>
    <w:rPr>
      <w:rFonts w:ascii="Arial" w:hAnsi="Arial" w:cs="Arial"/>
      <w:snapToGrid/>
      <w:sz w:val="24"/>
      <w:szCs w:val="24"/>
    </w:rPr>
  </w:style>
  <w:style w:type="paragraph" w:styleId="affa">
    <w:name w:val="Title"/>
    <w:basedOn w:val="a2"/>
    <w:next w:val="a2"/>
    <w:link w:val="affb"/>
    <w:qFormat/>
    <w:rsid w:val="00D04A7C"/>
    <w:pPr>
      <w:spacing w:before="240" w:after="60"/>
      <w:jc w:val="center"/>
      <w:outlineLvl w:val="0"/>
    </w:pPr>
    <w:rPr>
      <w:rFonts w:ascii="Cambria" w:hAnsi="Cambria"/>
      <w:b/>
      <w:bCs/>
      <w:kern w:val="28"/>
      <w:sz w:val="32"/>
      <w:szCs w:val="32"/>
      <w:lang w:val="x-none" w:eastAsia="x-none"/>
    </w:rPr>
  </w:style>
  <w:style w:type="character" w:customStyle="1" w:styleId="affb">
    <w:name w:val="Заголовок Знак"/>
    <w:link w:val="affa"/>
    <w:rsid w:val="00D04A7C"/>
    <w:rPr>
      <w:rFonts w:ascii="Cambria" w:eastAsia="Times New Roman" w:hAnsi="Cambria" w:cs="Times New Roman"/>
      <w:b/>
      <w:bCs/>
      <w:snapToGrid w:val="0"/>
      <w:kern w:val="28"/>
      <w:sz w:val="32"/>
      <w:szCs w:val="32"/>
    </w:rPr>
  </w:style>
  <w:style w:type="paragraph" w:customStyle="1" w:styleId="xl34">
    <w:name w:val="xl34"/>
    <w:basedOn w:val="a2"/>
    <w:rsid w:val="00E178BD"/>
    <w:pPr>
      <w:pBdr>
        <w:left w:val="single" w:sz="4" w:space="0" w:color="auto"/>
        <w:right w:val="single" w:sz="4" w:space="0" w:color="auto"/>
      </w:pBd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styleId="affc">
    <w:name w:val="annotation text"/>
    <w:basedOn w:val="a2"/>
    <w:link w:val="affd"/>
    <w:rsid w:val="00FC5523"/>
    <w:rPr>
      <w:bCs/>
      <w:snapToGrid/>
      <w:sz w:val="20"/>
      <w:szCs w:val="22"/>
      <w:lang w:val="x-none" w:eastAsia="x-none"/>
    </w:rPr>
  </w:style>
  <w:style w:type="character" w:customStyle="1" w:styleId="affd">
    <w:name w:val="Текст примечания Знак"/>
    <w:link w:val="affc"/>
    <w:rsid w:val="00FC5523"/>
    <w:rPr>
      <w:bCs/>
      <w:szCs w:val="22"/>
    </w:rPr>
  </w:style>
  <w:style w:type="paragraph" w:styleId="affe">
    <w:name w:val="annotation subject"/>
    <w:basedOn w:val="affc"/>
    <w:next w:val="affc"/>
    <w:link w:val="afff"/>
    <w:rsid w:val="00FC5523"/>
    <w:rPr>
      <w:b/>
    </w:rPr>
  </w:style>
  <w:style w:type="character" w:customStyle="1" w:styleId="afff">
    <w:name w:val="Тема примечания Знак"/>
    <w:link w:val="affe"/>
    <w:rsid w:val="00FC5523"/>
    <w:rPr>
      <w:b/>
      <w:bCs/>
      <w:szCs w:val="22"/>
    </w:rPr>
  </w:style>
  <w:style w:type="paragraph" w:customStyle="1" w:styleId="afff0">
    <w:name w:val="Подподподподпункт"/>
    <w:basedOn w:val="a2"/>
    <w:rsid w:val="00FC5523"/>
    <w:pPr>
      <w:tabs>
        <w:tab w:val="num" w:pos="2835"/>
      </w:tabs>
      <w:ind w:left="2835" w:hanging="567"/>
    </w:pPr>
    <w:rPr>
      <w:bCs/>
      <w:sz w:val="22"/>
      <w:szCs w:val="22"/>
    </w:rPr>
  </w:style>
  <w:style w:type="paragraph" w:customStyle="1" w:styleId="210">
    <w:name w:val="Основной текст 21"/>
    <w:basedOn w:val="a2"/>
    <w:rsid w:val="00FC5523"/>
    <w:pPr>
      <w:overflowPunct w:val="0"/>
      <w:autoSpaceDE w:val="0"/>
      <w:autoSpaceDN w:val="0"/>
      <w:adjustRightInd w:val="0"/>
      <w:spacing w:line="240" w:lineRule="auto"/>
      <w:ind w:firstLine="459"/>
      <w:textAlignment w:val="baseline"/>
    </w:pPr>
    <w:rPr>
      <w:rFonts w:ascii="Arial" w:hAnsi="Arial"/>
      <w:bCs/>
      <w:snapToGrid/>
      <w:color w:val="000000"/>
      <w:sz w:val="24"/>
      <w:szCs w:val="22"/>
    </w:rPr>
  </w:style>
  <w:style w:type="paragraph" w:customStyle="1" w:styleId="-2">
    <w:name w:val="Пункт-2"/>
    <w:basedOn w:val="af6"/>
    <w:rsid w:val="00FC5523"/>
    <w:pPr>
      <w:keepNext/>
      <w:tabs>
        <w:tab w:val="num" w:pos="360"/>
      </w:tabs>
      <w:ind w:left="360" w:hanging="360"/>
      <w:outlineLvl w:val="2"/>
    </w:pPr>
    <w:rPr>
      <w:b/>
      <w:bCs/>
      <w:snapToGrid w:val="0"/>
      <w:sz w:val="22"/>
      <w:szCs w:val="22"/>
    </w:rPr>
  </w:style>
  <w:style w:type="paragraph" w:styleId="26">
    <w:name w:val="Body Text Indent 2"/>
    <w:basedOn w:val="a2"/>
    <w:link w:val="27"/>
    <w:rsid w:val="00FC5523"/>
    <w:pPr>
      <w:shd w:val="clear" w:color="auto" w:fill="FFFFFF"/>
      <w:spacing w:line="240" w:lineRule="auto"/>
    </w:pPr>
    <w:rPr>
      <w:bCs/>
      <w:sz w:val="24"/>
      <w:szCs w:val="22"/>
      <w:lang w:val="x-none" w:eastAsia="x-none"/>
    </w:rPr>
  </w:style>
  <w:style w:type="character" w:customStyle="1" w:styleId="27">
    <w:name w:val="Основной текст с отступом 2 Знак"/>
    <w:link w:val="26"/>
    <w:rsid w:val="00FC5523"/>
    <w:rPr>
      <w:bCs/>
      <w:snapToGrid w:val="0"/>
      <w:sz w:val="24"/>
      <w:szCs w:val="22"/>
      <w:shd w:val="clear" w:color="auto" w:fill="FFFFFF"/>
    </w:rPr>
  </w:style>
  <w:style w:type="paragraph" w:customStyle="1" w:styleId="Aieoiaio">
    <w:name w:val="Aieoiaio"/>
    <w:basedOn w:val="a2"/>
    <w:rsid w:val="00FC5523"/>
    <w:pPr>
      <w:overflowPunct w:val="0"/>
      <w:autoSpaceDE w:val="0"/>
      <w:autoSpaceDN w:val="0"/>
      <w:adjustRightInd w:val="0"/>
      <w:spacing w:line="240" w:lineRule="auto"/>
      <w:ind w:firstLine="720"/>
      <w:textAlignment w:val="baseline"/>
    </w:pPr>
    <w:rPr>
      <w:bCs/>
      <w:snapToGrid/>
      <w:sz w:val="24"/>
      <w:szCs w:val="22"/>
    </w:rPr>
  </w:style>
  <w:style w:type="paragraph" w:styleId="28">
    <w:name w:val="Body Text 2"/>
    <w:basedOn w:val="a2"/>
    <w:link w:val="29"/>
    <w:rsid w:val="00FC5523"/>
    <w:pPr>
      <w:shd w:val="clear" w:color="auto" w:fill="FFFFFF"/>
      <w:overflowPunct w:val="0"/>
      <w:autoSpaceDE w:val="0"/>
      <w:autoSpaceDN w:val="0"/>
      <w:adjustRightInd w:val="0"/>
      <w:spacing w:line="240" w:lineRule="auto"/>
      <w:ind w:firstLine="0"/>
      <w:jc w:val="left"/>
      <w:textAlignment w:val="baseline"/>
    </w:pPr>
    <w:rPr>
      <w:bCs/>
      <w:snapToGrid/>
      <w:sz w:val="22"/>
      <w:szCs w:val="22"/>
      <w:lang w:val="x-none" w:eastAsia="x-none"/>
    </w:rPr>
  </w:style>
  <w:style w:type="character" w:customStyle="1" w:styleId="29">
    <w:name w:val="Основной текст 2 Знак"/>
    <w:link w:val="28"/>
    <w:rsid w:val="00FC5523"/>
    <w:rPr>
      <w:bCs/>
      <w:sz w:val="22"/>
      <w:szCs w:val="22"/>
      <w:shd w:val="clear" w:color="auto" w:fill="FFFFFF"/>
    </w:rPr>
  </w:style>
  <w:style w:type="paragraph" w:styleId="2a">
    <w:name w:val="List Bullet 2"/>
    <w:basedOn w:val="a2"/>
    <w:autoRedefine/>
    <w:rsid w:val="00FC5523"/>
    <w:pPr>
      <w:tabs>
        <w:tab w:val="num" w:pos="0"/>
        <w:tab w:val="num" w:pos="624"/>
      </w:tabs>
      <w:spacing w:line="240" w:lineRule="auto"/>
      <w:ind w:firstLine="360"/>
    </w:pPr>
    <w:rPr>
      <w:bCs/>
      <w:snapToGrid/>
      <w:sz w:val="24"/>
      <w:szCs w:val="24"/>
    </w:rPr>
  </w:style>
  <w:style w:type="paragraph" w:styleId="36">
    <w:name w:val="Body Text Indent 3"/>
    <w:basedOn w:val="a2"/>
    <w:link w:val="37"/>
    <w:uiPriority w:val="99"/>
    <w:rsid w:val="00FC5523"/>
    <w:pPr>
      <w:overflowPunct w:val="0"/>
      <w:autoSpaceDE w:val="0"/>
      <w:autoSpaceDN w:val="0"/>
      <w:adjustRightInd w:val="0"/>
      <w:spacing w:line="240" w:lineRule="auto"/>
      <w:ind w:firstLine="708"/>
      <w:textAlignment w:val="baseline"/>
    </w:pPr>
    <w:rPr>
      <w:rFonts w:ascii="Arial" w:hAnsi="Arial"/>
      <w:bCs/>
      <w:snapToGrid/>
      <w:sz w:val="24"/>
      <w:szCs w:val="24"/>
      <w:lang w:val="x-none" w:eastAsia="x-none"/>
    </w:rPr>
  </w:style>
  <w:style w:type="character" w:customStyle="1" w:styleId="37">
    <w:name w:val="Основной текст с отступом 3 Знак"/>
    <w:link w:val="36"/>
    <w:uiPriority w:val="99"/>
    <w:rsid w:val="00FC5523"/>
    <w:rPr>
      <w:rFonts w:ascii="Arial" w:hAnsi="Arial" w:cs="Arial"/>
      <w:bCs/>
      <w:sz w:val="24"/>
      <w:szCs w:val="24"/>
    </w:rPr>
  </w:style>
  <w:style w:type="paragraph" w:customStyle="1" w:styleId="17">
    <w:name w:val="Обычный1"/>
    <w:uiPriority w:val="99"/>
    <w:rsid w:val="00FC5523"/>
    <w:pPr>
      <w:widowControl w:val="0"/>
      <w:autoSpaceDE w:val="0"/>
      <w:autoSpaceDN w:val="0"/>
      <w:spacing w:before="120" w:after="120"/>
      <w:ind w:firstLine="567"/>
      <w:jc w:val="both"/>
    </w:pPr>
    <w:rPr>
      <w:szCs w:val="24"/>
    </w:rPr>
  </w:style>
  <w:style w:type="paragraph" w:customStyle="1" w:styleId="311">
    <w:name w:val="Основной текст 31"/>
    <w:basedOn w:val="a2"/>
    <w:rsid w:val="00FC5523"/>
    <w:pPr>
      <w:overflowPunct w:val="0"/>
      <w:autoSpaceDE w:val="0"/>
      <w:autoSpaceDN w:val="0"/>
      <w:adjustRightInd w:val="0"/>
      <w:ind w:firstLine="0"/>
      <w:jc w:val="left"/>
      <w:textAlignment w:val="baseline"/>
    </w:pPr>
    <w:rPr>
      <w:rFonts w:ascii="Arial" w:hAnsi="Arial"/>
      <w:bCs/>
      <w:snapToGrid/>
      <w:sz w:val="22"/>
      <w:szCs w:val="22"/>
    </w:rPr>
  </w:style>
  <w:style w:type="paragraph" w:customStyle="1" w:styleId="Normal1">
    <w:name w:val="Normal1"/>
    <w:rsid w:val="00FC5523"/>
    <w:pPr>
      <w:widowControl w:val="0"/>
      <w:overflowPunct w:val="0"/>
      <w:autoSpaceDE w:val="0"/>
      <w:autoSpaceDN w:val="0"/>
      <w:adjustRightInd w:val="0"/>
      <w:textAlignment w:val="baseline"/>
    </w:pPr>
    <w:rPr>
      <w:sz w:val="24"/>
    </w:rPr>
  </w:style>
  <w:style w:type="paragraph" w:customStyle="1" w:styleId="211">
    <w:name w:val="Основной текст с отступом 21"/>
    <w:basedOn w:val="a2"/>
    <w:rsid w:val="00FC5523"/>
    <w:pPr>
      <w:overflowPunct w:val="0"/>
      <w:autoSpaceDE w:val="0"/>
      <w:autoSpaceDN w:val="0"/>
      <w:adjustRightInd w:val="0"/>
      <w:spacing w:line="240" w:lineRule="auto"/>
      <w:ind w:left="2977" w:hanging="2257"/>
      <w:jc w:val="left"/>
      <w:textAlignment w:val="baseline"/>
    </w:pPr>
    <w:rPr>
      <w:rFonts w:ascii="Arial" w:hAnsi="Arial"/>
      <w:snapToGrid/>
      <w:sz w:val="22"/>
    </w:rPr>
  </w:style>
  <w:style w:type="paragraph" w:customStyle="1" w:styleId="a1">
    <w:name w:val="АриалНум"/>
    <w:basedOn w:val="a2"/>
    <w:rsid w:val="00FC5523"/>
    <w:pPr>
      <w:numPr>
        <w:numId w:val="9"/>
      </w:numPr>
      <w:spacing w:line="240" w:lineRule="auto"/>
    </w:pPr>
    <w:rPr>
      <w:rFonts w:ascii="Arial" w:hAnsi="Arial" w:cs="Arial"/>
      <w:snapToGrid/>
      <w:sz w:val="24"/>
      <w:szCs w:val="24"/>
    </w:rPr>
  </w:style>
  <w:style w:type="paragraph" w:customStyle="1" w:styleId="a">
    <w:name w:val="АриалСписок"/>
    <w:basedOn w:val="a2"/>
    <w:rsid w:val="00FC5523"/>
    <w:pPr>
      <w:numPr>
        <w:numId w:val="10"/>
      </w:numPr>
      <w:spacing w:line="240" w:lineRule="auto"/>
    </w:pPr>
    <w:rPr>
      <w:rFonts w:ascii="Arial" w:hAnsi="Arial" w:cs="Arial"/>
      <w:snapToGrid/>
      <w:sz w:val="24"/>
      <w:szCs w:val="24"/>
    </w:rPr>
  </w:style>
  <w:style w:type="paragraph" w:customStyle="1" w:styleId="BodyText24">
    <w:name w:val="Body Text 24"/>
    <w:basedOn w:val="a2"/>
    <w:rsid w:val="00FC5523"/>
    <w:pPr>
      <w:spacing w:before="80" w:line="240" w:lineRule="auto"/>
      <w:ind w:left="113" w:firstLine="0"/>
      <w:jc w:val="left"/>
    </w:pPr>
    <w:rPr>
      <w:snapToGrid/>
    </w:rPr>
  </w:style>
  <w:style w:type="paragraph" w:customStyle="1" w:styleId="BodyText22">
    <w:name w:val="Body Text 22"/>
    <w:basedOn w:val="a2"/>
    <w:rsid w:val="00FC5523"/>
    <w:pPr>
      <w:spacing w:line="240" w:lineRule="auto"/>
      <w:ind w:firstLine="0"/>
    </w:pPr>
    <w:rPr>
      <w:snapToGrid/>
      <w:sz w:val="24"/>
    </w:rPr>
  </w:style>
  <w:style w:type="paragraph" w:customStyle="1" w:styleId="BodyText25">
    <w:name w:val="Body Text 25"/>
    <w:basedOn w:val="a2"/>
    <w:rsid w:val="00FC5523"/>
    <w:pPr>
      <w:spacing w:line="240" w:lineRule="auto"/>
      <w:ind w:firstLine="0"/>
      <w:jc w:val="left"/>
    </w:pPr>
    <w:rPr>
      <w:snapToGrid/>
      <w:sz w:val="24"/>
    </w:rPr>
  </w:style>
  <w:style w:type="paragraph" w:customStyle="1" w:styleId="BodyText213">
    <w:name w:val="Body Text 213"/>
    <w:basedOn w:val="a2"/>
    <w:rsid w:val="00FC5523"/>
    <w:pPr>
      <w:spacing w:line="240" w:lineRule="auto"/>
      <w:ind w:firstLine="0"/>
    </w:pPr>
    <w:rPr>
      <w:snapToGrid/>
      <w:sz w:val="24"/>
    </w:rPr>
  </w:style>
  <w:style w:type="paragraph" w:customStyle="1" w:styleId="BodyText28">
    <w:name w:val="Body Text 28"/>
    <w:basedOn w:val="a2"/>
    <w:rsid w:val="00FC5523"/>
    <w:pPr>
      <w:spacing w:line="240" w:lineRule="auto"/>
      <w:ind w:firstLine="0"/>
      <w:jc w:val="left"/>
    </w:pPr>
    <w:rPr>
      <w:snapToGrid/>
      <w:sz w:val="24"/>
    </w:rPr>
  </w:style>
  <w:style w:type="paragraph" w:customStyle="1" w:styleId="caaieiaie51">
    <w:name w:val="caaieiaie 51"/>
    <w:basedOn w:val="a2"/>
    <w:next w:val="a2"/>
    <w:rsid w:val="00FC5523"/>
    <w:pPr>
      <w:keepNext/>
      <w:spacing w:line="240" w:lineRule="auto"/>
      <w:ind w:firstLine="0"/>
      <w:jc w:val="center"/>
    </w:pPr>
    <w:rPr>
      <w:b/>
      <w:snapToGrid/>
    </w:rPr>
  </w:style>
  <w:style w:type="paragraph" w:styleId="3">
    <w:name w:val="List Bullet 3"/>
    <w:basedOn w:val="a2"/>
    <w:autoRedefine/>
    <w:rsid w:val="00FC5523"/>
    <w:pPr>
      <w:numPr>
        <w:numId w:val="11"/>
      </w:numPr>
      <w:tabs>
        <w:tab w:val="clear" w:pos="1800"/>
        <w:tab w:val="num" w:pos="1080"/>
      </w:tabs>
      <w:autoSpaceDE w:val="0"/>
      <w:autoSpaceDN w:val="0"/>
      <w:spacing w:line="240" w:lineRule="auto"/>
      <w:ind w:left="1080" w:hanging="720"/>
    </w:pPr>
    <w:rPr>
      <w:i/>
      <w:iCs/>
      <w:snapToGrid/>
      <w:sz w:val="24"/>
      <w:szCs w:val="24"/>
    </w:rPr>
  </w:style>
  <w:style w:type="paragraph" w:styleId="2b">
    <w:name w:val="List Number 2"/>
    <w:basedOn w:val="af9"/>
    <w:rsid w:val="00FC5523"/>
    <w:pPr>
      <w:widowControl w:val="0"/>
      <w:tabs>
        <w:tab w:val="clear" w:pos="1134"/>
        <w:tab w:val="num" w:pos="1080"/>
        <w:tab w:val="num" w:pos="1620"/>
        <w:tab w:val="num" w:pos="1800"/>
        <w:tab w:val="num" w:pos="2214"/>
      </w:tabs>
      <w:spacing w:before="120" w:line="240" w:lineRule="auto"/>
      <w:ind w:firstLine="720"/>
      <w:outlineLvl w:val="1"/>
    </w:pPr>
    <w:rPr>
      <w:sz w:val="20"/>
    </w:rPr>
  </w:style>
  <w:style w:type="paragraph" w:customStyle="1" w:styleId="afff1">
    <w:name w:val="текст сноски"/>
    <w:basedOn w:val="a2"/>
    <w:rsid w:val="00FC5523"/>
    <w:pPr>
      <w:widowControl w:val="0"/>
      <w:spacing w:line="240" w:lineRule="auto"/>
      <w:ind w:firstLine="0"/>
      <w:jc w:val="left"/>
    </w:pPr>
    <w:rPr>
      <w:rFonts w:ascii="Gelvetsky 12pt" w:hAnsi="Gelvetsky 12pt"/>
      <w:snapToGrid/>
      <w:sz w:val="24"/>
      <w:lang w:val="en-US"/>
    </w:rPr>
  </w:style>
  <w:style w:type="paragraph" w:customStyle="1" w:styleId="111">
    <w:name w:val="заголовок 11"/>
    <w:basedOn w:val="a2"/>
    <w:next w:val="a2"/>
    <w:rsid w:val="00FC5523"/>
    <w:pPr>
      <w:keepNext/>
      <w:autoSpaceDE w:val="0"/>
      <w:autoSpaceDN w:val="0"/>
      <w:spacing w:line="240" w:lineRule="auto"/>
      <w:ind w:firstLine="0"/>
      <w:jc w:val="center"/>
    </w:pPr>
    <w:rPr>
      <w:snapToGrid/>
      <w:sz w:val="20"/>
      <w:szCs w:val="24"/>
    </w:rPr>
  </w:style>
  <w:style w:type="paragraph" w:customStyle="1" w:styleId="xl39">
    <w:name w:val="xl39"/>
    <w:basedOn w:val="a2"/>
    <w:rsid w:val="00FC5523"/>
    <w:pPr>
      <w:pBdr>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Unicode MS" w:eastAsia="Arial Unicode MS" w:hAnsi="Arial Unicode MS" w:cs="Arial Unicode MS"/>
      <w:snapToGrid/>
      <w:sz w:val="24"/>
      <w:szCs w:val="24"/>
    </w:rPr>
  </w:style>
  <w:style w:type="paragraph" w:customStyle="1" w:styleId="Normal-dog">
    <w:name w:val="Normal-dog"/>
    <w:rsid w:val="00FC5523"/>
    <w:pPr>
      <w:spacing w:before="60"/>
      <w:ind w:left="567" w:hanging="567"/>
      <w:jc w:val="both"/>
    </w:pPr>
    <w:rPr>
      <w:rFonts w:ascii="Courier" w:hAnsi="Courier"/>
      <w:sz w:val="24"/>
      <w:lang w:val="en-US"/>
    </w:rPr>
  </w:style>
  <w:style w:type="paragraph" w:customStyle="1" w:styleId="xl48">
    <w:name w:val="xl48"/>
    <w:basedOn w:val="a2"/>
    <w:rsid w:val="00FC5523"/>
    <w:pPr>
      <w:spacing w:before="100" w:beforeAutospacing="1" w:after="100" w:afterAutospacing="1" w:line="240" w:lineRule="auto"/>
      <w:ind w:firstLine="0"/>
      <w:jc w:val="center"/>
    </w:pPr>
    <w:rPr>
      <w:rFonts w:ascii="Arial CYR" w:eastAsia="Arial Unicode MS" w:hAnsi="Arial CYR" w:cs="Arial CYR"/>
      <w:b/>
      <w:bCs/>
      <w:snapToGrid/>
      <w:sz w:val="24"/>
      <w:szCs w:val="24"/>
    </w:rPr>
  </w:style>
  <w:style w:type="paragraph" w:styleId="afff2">
    <w:name w:val="Salutation"/>
    <w:basedOn w:val="a2"/>
    <w:next w:val="a2"/>
    <w:link w:val="afff3"/>
    <w:rsid w:val="00FC5523"/>
    <w:pPr>
      <w:spacing w:line="240" w:lineRule="auto"/>
      <w:ind w:firstLine="0"/>
      <w:jc w:val="left"/>
    </w:pPr>
    <w:rPr>
      <w:snapToGrid/>
      <w:sz w:val="24"/>
      <w:szCs w:val="24"/>
      <w:lang w:val="x-none" w:eastAsia="x-none"/>
    </w:rPr>
  </w:style>
  <w:style w:type="character" w:customStyle="1" w:styleId="afff3">
    <w:name w:val="Приветствие Знак"/>
    <w:link w:val="afff2"/>
    <w:rsid w:val="00FC5523"/>
    <w:rPr>
      <w:sz w:val="24"/>
      <w:szCs w:val="24"/>
    </w:rPr>
  </w:style>
  <w:style w:type="paragraph" w:customStyle="1" w:styleId="xl25">
    <w:name w:val="xl25"/>
    <w:basedOn w:val="a2"/>
    <w:rsid w:val="00FC5523"/>
    <w:pPr>
      <w:spacing w:before="100" w:beforeAutospacing="1" w:after="100" w:afterAutospacing="1" w:line="240" w:lineRule="auto"/>
      <w:ind w:firstLine="0"/>
      <w:jc w:val="center"/>
      <w:textAlignment w:val="center"/>
    </w:pPr>
    <w:rPr>
      <w:rFonts w:ascii="Times New Roman CYR" w:eastAsia="Arial Unicode MS" w:hAnsi="Times New Roman CYR" w:cs="Times New Roman CYR"/>
      <w:snapToGrid/>
      <w:sz w:val="26"/>
      <w:szCs w:val="26"/>
    </w:rPr>
  </w:style>
  <w:style w:type="paragraph" w:customStyle="1" w:styleId="xl29">
    <w:name w:val="xl29"/>
    <w:basedOn w:val="a2"/>
    <w:rsid w:val="00FC5523"/>
    <w:pPr>
      <w:spacing w:before="100" w:beforeAutospacing="1" w:after="100" w:afterAutospacing="1" w:line="240" w:lineRule="auto"/>
      <w:ind w:firstLine="0"/>
      <w:jc w:val="center"/>
    </w:pPr>
    <w:rPr>
      <w:rFonts w:ascii="Times New Roman CYR" w:eastAsia="Arial Unicode MS" w:hAnsi="Times New Roman CYR" w:cs="Times New Roman CYR"/>
      <w:snapToGrid/>
      <w:szCs w:val="28"/>
    </w:rPr>
  </w:style>
  <w:style w:type="paragraph" w:customStyle="1" w:styleId="xl47">
    <w:name w:val="xl47"/>
    <w:basedOn w:val="a2"/>
    <w:rsid w:val="00FC5523"/>
    <w:pPr>
      <w:spacing w:before="100" w:beforeAutospacing="1" w:after="100" w:afterAutospacing="1" w:line="240" w:lineRule="auto"/>
      <w:ind w:firstLine="0"/>
      <w:jc w:val="center"/>
    </w:pPr>
    <w:rPr>
      <w:rFonts w:eastAsia="Arial Unicode MS"/>
      <w:snapToGrid/>
      <w:sz w:val="32"/>
      <w:szCs w:val="32"/>
    </w:rPr>
  </w:style>
  <w:style w:type="paragraph" w:customStyle="1" w:styleId="312">
    <w:name w:val="Основной текст с отступом 31"/>
    <w:basedOn w:val="25"/>
    <w:rsid w:val="00FC5523"/>
    <w:pPr>
      <w:widowControl/>
      <w:spacing w:line="220" w:lineRule="auto"/>
      <w:ind w:firstLine="426"/>
    </w:pPr>
    <w:rPr>
      <w:snapToGrid/>
      <w:sz w:val="20"/>
    </w:rPr>
  </w:style>
  <w:style w:type="paragraph" w:customStyle="1" w:styleId="18">
    <w:name w:val="Текст1"/>
    <w:basedOn w:val="a2"/>
    <w:rsid w:val="00FC5523"/>
    <w:pPr>
      <w:overflowPunct w:val="0"/>
      <w:autoSpaceDE w:val="0"/>
      <w:autoSpaceDN w:val="0"/>
      <w:adjustRightInd w:val="0"/>
      <w:spacing w:line="240" w:lineRule="auto"/>
      <w:ind w:right="-691" w:firstLine="0"/>
      <w:textAlignment w:val="baseline"/>
    </w:pPr>
    <w:rPr>
      <w:rFonts w:ascii="Courier New" w:hAnsi="Courier New"/>
      <w:snapToGrid/>
      <w:sz w:val="20"/>
    </w:rPr>
  </w:style>
  <w:style w:type="paragraph" w:customStyle="1" w:styleId="doc">
    <w:name w:val="doc"/>
    <w:basedOn w:val="a2"/>
    <w:rsid w:val="00FC5523"/>
    <w:pPr>
      <w:spacing w:before="100" w:beforeAutospacing="1" w:after="100" w:afterAutospacing="1" w:line="240" w:lineRule="auto"/>
      <w:ind w:firstLine="0"/>
    </w:pPr>
    <w:rPr>
      <w:snapToGrid/>
      <w:sz w:val="24"/>
      <w:szCs w:val="24"/>
    </w:rPr>
  </w:style>
  <w:style w:type="paragraph" w:customStyle="1" w:styleId="xl35">
    <w:name w:val="xl35"/>
    <w:basedOn w:val="a2"/>
    <w:rsid w:val="00FC5523"/>
    <w:pPr>
      <w:pBdr>
        <w:left w:val="single" w:sz="8" w:space="0" w:color="auto"/>
      </w:pBdr>
      <w:spacing w:before="100" w:beforeAutospacing="1" w:after="100" w:afterAutospacing="1" w:line="240" w:lineRule="auto"/>
      <w:ind w:firstLine="0"/>
      <w:jc w:val="left"/>
    </w:pPr>
    <w:rPr>
      <w:snapToGrid/>
      <w:sz w:val="24"/>
      <w:szCs w:val="24"/>
    </w:rPr>
  </w:style>
  <w:style w:type="paragraph" w:customStyle="1" w:styleId="xl41">
    <w:name w:val="xl41"/>
    <w:basedOn w:val="a2"/>
    <w:rsid w:val="00FC5523"/>
    <w:pPr>
      <w:pBdr>
        <w:left w:val="single" w:sz="8" w:space="0" w:color="auto"/>
        <w:bottom w:val="single" w:sz="8" w:space="0" w:color="auto"/>
        <w:right w:val="single" w:sz="8" w:space="0" w:color="auto"/>
      </w:pBdr>
      <w:spacing w:before="100" w:beforeAutospacing="1" w:after="100" w:afterAutospacing="1" w:line="240" w:lineRule="auto"/>
      <w:ind w:firstLine="0"/>
      <w:jc w:val="center"/>
    </w:pPr>
    <w:rPr>
      <w:rFonts w:ascii="Arial" w:hAnsi="Arial" w:cs="Arial"/>
      <w:b/>
      <w:bCs/>
      <w:snapToGrid/>
      <w:sz w:val="24"/>
      <w:szCs w:val="24"/>
    </w:rPr>
  </w:style>
  <w:style w:type="paragraph" w:customStyle="1" w:styleId="xl44">
    <w:name w:val="xl44"/>
    <w:basedOn w:val="a2"/>
    <w:rsid w:val="00FC5523"/>
    <w:pPr>
      <w:spacing w:before="100" w:beforeAutospacing="1" w:after="100" w:afterAutospacing="1" w:line="240" w:lineRule="auto"/>
      <w:ind w:firstLine="0"/>
      <w:jc w:val="right"/>
    </w:pPr>
    <w:rPr>
      <w:rFonts w:ascii="Arial Unicode MS" w:eastAsia="Arial Unicode MS" w:hAnsi="Arial Unicode MS" w:cs="Arial Unicode MS"/>
      <w:snapToGrid/>
      <w:sz w:val="24"/>
      <w:szCs w:val="24"/>
    </w:rPr>
  </w:style>
  <w:style w:type="paragraph" w:customStyle="1" w:styleId="afff4">
    <w:name w:val="АриалТабл"/>
    <w:basedOn w:val="aff9"/>
    <w:rsid w:val="00FC5523"/>
    <w:pPr>
      <w:widowControl w:val="0"/>
      <w:adjustRightInd w:val="0"/>
      <w:spacing w:before="0" w:after="0" w:line="240" w:lineRule="auto"/>
      <w:ind w:firstLine="0"/>
      <w:textAlignment w:val="baseline"/>
    </w:pPr>
  </w:style>
  <w:style w:type="paragraph" w:customStyle="1" w:styleId="afff5">
    <w:name w:val="a"/>
    <w:basedOn w:val="a2"/>
    <w:rsid w:val="00FC5523"/>
    <w:pPr>
      <w:spacing w:before="120" w:after="120"/>
      <w:ind w:firstLine="851"/>
    </w:pPr>
    <w:rPr>
      <w:rFonts w:ascii="Arial" w:eastAsia="Arial Unicode MS" w:hAnsi="Arial" w:cs="Arial"/>
      <w:snapToGrid/>
      <w:sz w:val="24"/>
      <w:szCs w:val="24"/>
    </w:rPr>
  </w:style>
  <w:style w:type="paragraph" w:customStyle="1" w:styleId="BodyText31">
    <w:name w:val="Body Text 31"/>
    <w:basedOn w:val="a2"/>
    <w:rsid w:val="00FC5523"/>
    <w:pPr>
      <w:widowControl w:val="0"/>
      <w:overflowPunct w:val="0"/>
      <w:autoSpaceDE w:val="0"/>
      <w:autoSpaceDN w:val="0"/>
      <w:adjustRightInd w:val="0"/>
      <w:ind w:firstLine="0"/>
      <w:jc w:val="left"/>
      <w:textAlignment w:val="baseline"/>
    </w:pPr>
    <w:rPr>
      <w:rFonts w:ascii="Arial" w:hAnsi="Arial"/>
      <w:bCs/>
      <w:snapToGrid/>
      <w:sz w:val="22"/>
      <w:szCs w:val="22"/>
    </w:rPr>
  </w:style>
  <w:style w:type="character" w:customStyle="1" w:styleId="afff6">
    <w:name w:val="Пункт Знак Знак"/>
    <w:rsid w:val="00FC5523"/>
    <w:rPr>
      <w:sz w:val="28"/>
      <w:lang w:val="ru-RU" w:eastAsia="ru-RU" w:bidi="ar-SA"/>
    </w:rPr>
  </w:style>
  <w:style w:type="paragraph" w:customStyle="1" w:styleId="consnormal0">
    <w:name w:val="consnormal"/>
    <w:basedOn w:val="a2"/>
    <w:rsid w:val="00FC5523"/>
    <w:pPr>
      <w:autoSpaceDE w:val="0"/>
      <w:autoSpaceDN w:val="0"/>
      <w:spacing w:line="240" w:lineRule="auto"/>
      <w:ind w:right="19772" w:firstLine="720"/>
      <w:jc w:val="left"/>
    </w:pPr>
    <w:rPr>
      <w:rFonts w:ascii="Arial" w:hAnsi="Arial" w:cs="Arial"/>
      <w:snapToGrid/>
      <w:sz w:val="20"/>
    </w:rPr>
  </w:style>
  <w:style w:type="paragraph" w:customStyle="1" w:styleId="consnonformat0">
    <w:name w:val="consnonformat"/>
    <w:basedOn w:val="a2"/>
    <w:rsid w:val="00FC5523"/>
    <w:pPr>
      <w:autoSpaceDE w:val="0"/>
      <w:autoSpaceDN w:val="0"/>
      <w:spacing w:line="240" w:lineRule="auto"/>
      <w:ind w:right="19772" w:firstLine="0"/>
      <w:jc w:val="left"/>
    </w:pPr>
    <w:rPr>
      <w:rFonts w:ascii="Courier New" w:hAnsi="Courier New" w:cs="Courier New"/>
      <w:snapToGrid/>
      <w:sz w:val="20"/>
    </w:rPr>
  </w:style>
  <w:style w:type="paragraph" w:styleId="afff7">
    <w:name w:val="Plain Text"/>
    <w:basedOn w:val="a2"/>
    <w:link w:val="afff8"/>
    <w:rsid w:val="00FC5523"/>
    <w:pPr>
      <w:spacing w:line="240" w:lineRule="auto"/>
      <w:ind w:left="567" w:right="397"/>
    </w:pPr>
    <w:rPr>
      <w:rFonts w:ascii="Courier New" w:hAnsi="Courier New"/>
      <w:snapToGrid/>
      <w:sz w:val="20"/>
      <w:lang w:val="x-none" w:eastAsia="x-none"/>
    </w:rPr>
  </w:style>
  <w:style w:type="character" w:customStyle="1" w:styleId="afff8">
    <w:name w:val="Текст Знак"/>
    <w:link w:val="afff7"/>
    <w:rsid w:val="00FC5523"/>
    <w:rPr>
      <w:rFonts w:ascii="Courier New" w:hAnsi="Courier New"/>
    </w:rPr>
  </w:style>
  <w:style w:type="paragraph" w:customStyle="1" w:styleId="afff9">
    <w:name w:val="Знак Знак Знак Знак Знак Знак 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paragraph" w:customStyle="1" w:styleId="afffa">
    <w:name w:val="Знак"/>
    <w:basedOn w:val="a2"/>
    <w:rsid w:val="00FC5523"/>
    <w:pPr>
      <w:tabs>
        <w:tab w:val="num" w:pos="360"/>
      </w:tabs>
      <w:spacing w:after="160" w:line="240" w:lineRule="exact"/>
      <w:ind w:firstLine="0"/>
      <w:jc w:val="left"/>
    </w:pPr>
    <w:rPr>
      <w:rFonts w:ascii="Verdana" w:hAnsi="Verdana" w:cs="Verdana"/>
      <w:snapToGrid/>
      <w:sz w:val="20"/>
      <w:lang w:val="en-US" w:eastAsia="en-US"/>
    </w:rPr>
  </w:style>
  <w:style w:type="character" w:styleId="afffb">
    <w:name w:val="annotation reference"/>
    <w:rsid w:val="00FC5523"/>
    <w:rPr>
      <w:sz w:val="16"/>
      <w:szCs w:val="16"/>
    </w:rPr>
  </w:style>
  <w:style w:type="paragraph" w:customStyle="1" w:styleId="tztxtlist">
    <w:name w:val="tz_txt_list"/>
    <w:basedOn w:val="a2"/>
    <w:rsid w:val="00FC5523"/>
    <w:pPr>
      <w:numPr>
        <w:numId w:val="12"/>
      </w:numPr>
    </w:pPr>
  </w:style>
  <w:style w:type="character" w:customStyle="1" w:styleId="24">
    <w:name w:val="Пункт2 Знак"/>
    <w:link w:val="23"/>
    <w:rsid w:val="00FC5523"/>
    <w:rPr>
      <w:b/>
      <w:sz w:val="28"/>
    </w:rPr>
  </w:style>
  <w:style w:type="paragraph" w:customStyle="1" w:styleId="19">
    <w:name w:val="Стиль1"/>
    <w:basedOn w:val="af7"/>
    <w:rsid w:val="00FC5523"/>
    <w:pPr>
      <w:spacing w:line="240" w:lineRule="auto"/>
    </w:pPr>
    <w:rPr>
      <w:snapToGrid w:val="0"/>
      <w:szCs w:val="28"/>
    </w:rPr>
  </w:style>
  <w:style w:type="paragraph" w:styleId="afffc">
    <w:name w:val="List"/>
    <w:basedOn w:val="a2"/>
    <w:rsid w:val="00FC5523"/>
    <w:pPr>
      <w:ind w:left="283" w:hanging="283"/>
    </w:pPr>
    <w:rPr>
      <w:bCs/>
      <w:sz w:val="22"/>
      <w:szCs w:val="22"/>
    </w:rPr>
  </w:style>
  <w:style w:type="character" w:customStyle="1" w:styleId="32">
    <w:name w:val="Заголовок 3 Знак"/>
    <w:aliases w:val="H3 Знак"/>
    <w:link w:val="30"/>
    <w:rsid w:val="00373A16"/>
    <w:rPr>
      <w:snapToGrid w:val="0"/>
      <w:sz w:val="24"/>
      <w:lang w:val="x-none" w:eastAsia="x-none"/>
    </w:rPr>
  </w:style>
  <w:style w:type="character" w:customStyle="1" w:styleId="a8">
    <w:name w:val="Нижний колонтитул Знак"/>
    <w:link w:val="a7"/>
    <w:uiPriority w:val="99"/>
    <w:rsid w:val="00FC5523"/>
    <w:rPr>
      <w:snapToGrid w:val="0"/>
    </w:rPr>
  </w:style>
  <w:style w:type="paragraph" w:styleId="2c">
    <w:name w:val="List 2"/>
    <w:basedOn w:val="a2"/>
    <w:rsid w:val="00FC5523"/>
    <w:pPr>
      <w:ind w:left="566" w:hanging="283"/>
    </w:pPr>
    <w:rPr>
      <w:bCs/>
      <w:sz w:val="22"/>
      <w:szCs w:val="22"/>
    </w:rPr>
  </w:style>
  <w:style w:type="paragraph" w:customStyle="1" w:styleId="Iiaioieo">
    <w:name w:val="Iiaioieo"/>
    <w:basedOn w:val="a2"/>
    <w:rsid w:val="00FC5523"/>
    <w:pPr>
      <w:tabs>
        <w:tab w:val="left" w:pos="1134"/>
      </w:tabs>
      <w:overflowPunct w:val="0"/>
      <w:autoSpaceDE w:val="0"/>
      <w:autoSpaceDN w:val="0"/>
      <w:adjustRightInd w:val="0"/>
      <w:ind w:left="1134" w:hanging="1134"/>
      <w:textAlignment w:val="baseline"/>
    </w:pPr>
    <w:rPr>
      <w:snapToGrid/>
    </w:rPr>
  </w:style>
  <w:style w:type="paragraph" w:customStyle="1" w:styleId="afffd">
    <w:name w:val="Обычный + По ширине"/>
    <w:aliases w:val="Первая строка:  0,95 см"/>
    <w:basedOn w:val="a2"/>
    <w:rsid w:val="00FC5523"/>
    <w:pPr>
      <w:spacing w:line="240" w:lineRule="auto"/>
      <w:ind w:firstLine="540"/>
    </w:pPr>
    <w:rPr>
      <w:bCs/>
      <w:snapToGrid/>
      <w:sz w:val="24"/>
      <w:szCs w:val="24"/>
    </w:rPr>
  </w:style>
  <w:style w:type="paragraph" w:customStyle="1" w:styleId="Style2">
    <w:name w:val="Style2"/>
    <w:basedOn w:val="a2"/>
    <w:rsid w:val="00FC5523"/>
    <w:pPr>
      <w:widowControl w:val="0"/>
      <w:autoSpaceDE w:val="0"/>
      <w:autoSpaceDN w:val="0"/>
      <w:adjustRightInd w:val="0"/>
      <w:spacing w:line="240" w:lineRule="auto"/>
      <w:ind w:firstLine="0"/>
      <w:jc w:val="left"/>
    </w:pPr>
    <w:rPr>
      <w:snapToGrid/>
      <w:sz w:val="24"/>
      <w:szCs w:val="24"/>
    </w:rPr>
  </w:style>
  <w:style w:type="paragraph" w:customStyle="1" w:styleId="Style3">
    <w:name w:val="Style3"/>
    <w:basedOn w:val="a2"/>
    <w:rsid w:val="00FC5523"/>
    <w:pPr>
      <w:widowControl w:val="0"/>
      <w:autoSpaceDE w:val="0"/>
      <w:autoSpaceDN w:val="0"/>
      <w:adjustRightInd w:val="0"/>
      <w:spacing w:line="277" w:lineRule="exact"/>
      <w:ind w:firstLine="725"/>
    </w:pPr>
    <w:rPr>
      <w:snapToGrid/>
      <w:sz w:val="24"/>
      <w:szCs w:val="24"/>
    </w:rPr>
  </w:style>
  <w:style w:type="paragraph" w:customStyle="1" w:styleId="Style4">
    <w:name w:val="Style4"/>
    <w:basedOn w:val="a2"/>
    <w:rsid w:val="00FC5523"/>
    <w:pPr>
      <w:widowControl w:val="0"/>
      <w:autoSpaceDE w:val="0"/>
      <w:autoSpaceDN w:val="0"/>
      <w:adjustRightInd w:val="0"/>
      <w:spacing w:line="240" w:lineRule="auto"/>
      <w:ind w:firstLine="0"/>
      <w:jc w:val="left"/>
    </w:pPr>
    <w:rPr>
      <w:snapToGrid/>
      <w:sz w:val="24"/>
      <w:szCs w:val="24"/>
    </w:rPr>
  </w:style>
  <w:style w:type="paragraph" w:customStyle="1" w:styleId="Style5">
    <w:name w:val="Style5"/>
    <w:basedOn w:val="a2"/>
    <w:rsid w:val="00FC5523"/>
    <w:pPr>
      <w:widowControl w:val="0"/>
      <w:autoSpaceDE w:val="0"/>
      <w:autoSpaceDN w:val="0"/>
      <w:adjustRightInd w:val="0"/>
      <w:spacing w:line="277" w:lineRule="exact"/>
      <w:ind w:firstLine="730"/>
    </w:pPr>
    <w:rPr>
      <w:snapToGrid/>
      <w:sz w:val="24"/>
      <w:szCs w:val="24"/>
    </w:rPr>
  </w:style>
  <w:style w:type="paragraph" w:customStyle="1" w:styleId="Style6">
    <w:name w:val="Style6"/>
    <w:basedOn w:val="a2"/>
    <w:rsid w:val="00FC5523"/>
    <w:pPr>
      <w:widowControl w:val="0"/>
      <w:autoSpaceDE w:val="0"/>
      <w:autoSpaceDN w:val="0"/>
      <w:adjustRightInd w:val="0"/>
      <w:spacing w:line="240" w:lineRule="auto"/>
      <w:ind w:firstLine="0"/>
      <w:jc w:val="left"/>
    </w:pPr>
    <w:rPr>
      <w:snapToGrid/>
      <w:sz w:val="24"/>
      <w:szCs w:val="24"/>
    </w:rPr>
  </w:style>
  <w:style w:type="paragraph" w:customStyle="1" w:styleId="Style7">
    <w:name w:val="Style7"/>
    <w:basedOn w:val="a2"/>
    <w:rsid w:val="00FC5523"/>
    <w:pPr>
      <w:widowControl w:val="0"/>
      <w:autoSpaceDE w:val="0"/>
      <w:autoSpaceDN w:val="0"/>
      <w:adjustRightInd w:val="0"/>
      <w:spacing w:line="274" w:lineRule="exact"/>
      <w:ind w:firstLine="744"/>
    </w:pPr>
    <w:rPr>
      <w:snapToGrid/>
      <w:sz w:val="24"/>
      <w:szCs w:val="24"/>
    </w:rPr>
  </w:style>
  <w:style w:type="paragraph" w:customStyle="1" w:styleId="Style9">
    <w:name w:val="Style9"/>
    <w:basedOn w:val="a2"/>
    <w:rsid w:val="00FC5523"/>
    <w:pPr>
      <w:widowControl w:val="0"/>
      <w:autoSpaceDE w:val="0"/>
      <w:autoSpaceDN w:val="0"/>
      <w:adjustRightInd w:val="0"/>
      <w:spacing w:line="274" w:lineRule="exact"/>
      <w:ind w:hanging="427"/>
      <w:jc w:val="left"/>
    </w:pPr>
    <w:rPr>
      <w:snapToGrid/>
      <w:sz w:val="24"/>
      <w:szCs w:val="24"/>
    </w:rPr>
  </w:style>
  <w:style w:type="character" w:customStyle="1" w:styleId="FontStyle11">
    <w:name w:val="Font Style11"/>
    <w:rsid w:val="00FC5523"/>
    <w:rPr>
      <w:rFonts w:ascii="Times New Roman" w:hAnsi="Times New Roman" w:cs="Times New Roman"/>
      <w:b/>
      <w:bCs/>
      <w:sz w:val="22"/>
      <w:szCs w:val="22"/>
    </w:rPr>
  </w:style>
  <w:style w:type="character" w:customStyle="1" w:styleId="FontStyle13">
    <w:name w:val="Font Style13"/>
    <w:rsid w:val="00FC5523"/>
    <w:rPr>
      <w:rFonts w:ascii="Times New Roman" w:hAnsi="Times New Roman" w:cs="Times New Roman"/>
      <w:sz w:val="22"/>
      <w:szCs w:val="22"/>
    </w:rPr>
  </w:style>
  <w:style w:type="character" w:customStyle="1" w:styleId="FontStyle15">
    <w:name w:val="Font Style15"/>
    <w:rsid w:val="00FC5523"/>
    <w:rPr>
      <w:rFonts w:ascii="Times New Roman" w:hAnsi="Times New Roman" w:cs="Times New Roman"/>
      <w:i/>
      <w:iCs/>
      <w:spacing w:val="20"/>
      <w:sz w:val="40"/>
      <w:szCs w:val="40"/>
    </w:rPr>
  </w:style>
  <w:style w:type="character" w:customStyle="1" w:styleId="FontStyle21">
    <w:name w:val="Font Style21"/>
    <w:rsid w:val="00FC5523"/>
    <w:rPr>
      <w:rFonts w:ascii="Times New Roman" w:hAnsi="Times New Roman" w:cs="Times New Roman"/>
      <w:b/>
      <w:bCs/>
      <w:sz w:val="22"/>
      <w:szCs w:val="22"/>
    </w:rPr>
  </w:style>
  <w:style w:type="character" w:customStyle="1" w:styleId="FontStyle22">
    <w:name w:val="Font Style22"/>
    <w:rsid w:val="00FC5523"/>
    <w:rPr>
      <w:rFonts w:ascii="Times New Roman" w:hAnsi="Times New Roman" w:cs="Times New Roman"/>
      <w:sz w:val="22"/>
      <w:szCs w:val="22"/>
    </w:rPr>
  </w:style>
  <w:style w:type="character" w:customStyle="1" w:styleId="FontStyle23">
    <w:name w:val="Font Style23"/>
    <w:rsid w:val="00FC5523"/>
    <w:rPr>
      <w:rFonts w:ascii="Times New Roman" w:hAnsi="Times New Roman" w:cs="Times New Roman"/>
      <w:b/>
      <w:bCs/>
      <w:i/>
      <w:iCs/>
      <w:sz w:val="22"/>
      <w:szCs w:val="22"/>
    </w:rPr>
  </w:style>
  <w:style w:type="paragraph" w:styleId="afffe">
    <w:name w:val="List Paragraph"/>
    <w:aliases w:val="Bullet List,FooterText,numbered,Paragraphe de liste1,lp1,List Paragraph1,Listenabsatz,リスト段落,Paragrafo elenco,Bulletr List Paragraph,列出段落1,List Paragraph2,List Paragraph21,Listeafsnit1,Parágrafo da Lista1,リスト段落1,Párrafo de lista1,列出段落2"/>
    <w:basedOn w:val="a2"/>
    <w:link w:val="affff"/>
    <w:uiPriority w:val="34"/>
    <w:qFormat/>
    <w:rsid w:val="00FC5523"/>
    <w:pPr>
      <w:widowControl w:val="0"/>
      <w:autoSpaceDE w:val="0"/>
      <w:autoSpaceDN w:val="0"/>
      <w:adjustRightInd w:val="0"/>
      <w:spacing w:line="240" w:lineRule="auto"/>
      <w:ind w:left="720" w:firstLine="0"/>
      <w:contextualSpacing/>
      <w:jc w:val="left"/>
    </w:pPr>
    <w:rPr>
      <w:snapToGrid/>
      <w:sz w:val="24"/>
      <w:szCs w:val="24"/>
      <w:lang w:val="x-none" w:eastAsia="x-none"/>
    </w:rPr>
  </w:style>
  <w:style w:type="paragraph" w:styleId="affff0">
    <w:name w:val="TOC Heading"/>
    <w:basedOn w:val="1"/>
    <w:next w:val="a2"/>
    <w:uiPriority w:val="39"/>
    <w:qFormat/>
    <w:rsid w:val="007D3863"/>
    <w:pPr>
      <w:pageBreakBefore w:val="0"/>
      <w:numPr>
        <w:numId w:val="0"/>
      </w:numPr>
      <w:suppressAutoHyphens w:val="0"/>
      <w:spacing w:after="0"/>
      <w:outlineLvl w:val="9"/>
    </w:pPr>
    <w:rPr>
      <w:rFonts w:ascii="Cambria" w:hAnsi="Cambria"/>
      <w:bCs/>
      <w:color w:val="365F91"/>
      <w:kern w:val="0"/>
      <w:szCs w:val="28"/>
      <w:lang w:eastAsia="en-US"/>
    </w:rPr>
  </w:style>
  <w:style w:type="paragraph" w:customStyle="1" w:styleId="42">
    <w:name w:val="заголовок 4"/>
    <w:basedOn w:val="a2"/>
    <w:next w:val="a2"/>
    <w:uiPriority w:val="99"/>
    <w:rsid w:val="0088000C"/>
    <w:pPr>
      <w:keepNext/>
      <w:keepLines/>
      <w:widowControl w:val="0"/>
      <w:suppressAutoHyphens/>
      <w:spacing w:before="240" w:after="60" w:line="240" w:lineRule="auto"/>
      <w:ind w:firstLine="0"/>
    </w:pPr>
    <w:rPr>
      <w:rFonts w:ascii="Arial" w:hAnsi="Arial"/>
      <w:smallCaps/>
      <w:snapToGrid/>
      <w:sz w:val="24"/>
    </w:rPr>
  </w:style>
  <w:style w:type="character" w:customStyle="1" w:styleId="aff6">
    <w:name w:val="Основной текст с отступом Знак"/>
    <w:aliases w:val="текст Знак,текст + 12 пт Знак,полужирный Знак,не курсив Знак,По центру Знак,Ме... Знак"/>
    <w:link w:val="aff5"/>
    <w:rsid w:val="00BC0EA5"/>
    <w:rPr>
      <w:snapToGrid w:val="0"/>
      <w:sz w:val="28"/>
    </w:rPr>
  </w:style>
  <w:style w:type="paragraph" w:customStyle="1" w:styleId="ConsPlusNormal">
    <w:name w:val="ConsPlusNormal"/>
    <w:rsid w:val="006D31B8"/>
    <w:pPr>
      <w:autoSpaceDE w:val="0"/>
      <w:autoSpaceDN w:val="0"/>
      <w:adjustRightInd w:val="0"/>
    </w:pPr>
    <w:rPr>
      <w:rFonts w:ascii="Arial" w:hAnsi="Arial" w:cs="Arial"/>
    </w:rPr>
  </w:style>
  <w:style w:type="paragraph" w:customStyle="1" w:styleId="ConsPlusNonformat">
    <w:name w:val="ConsPlusNonformat"/>
    <w:rsid w:val="006D31B8"/>
    <w:pPr>
      <w:widowControl w:val="0"/>
      <w:autoSpaceDE w:val="0"/>
      <w:autoSpaceDN w:val="0"/>
      <w:adjustRightInd w:val="0"/>
    </w:pPr>
    <w:rPr>
      <w:rFonts w:ascii="Courier New" w:hAnsi="Courier New" w:cs="Courier New"/>
    </w:rPr>
  </w:style>
  <w:style w:type="character" w:customStyle="1" w:styleId="aff1">
    <w:name w:val="Основной текст Знак"/>
    <w:aliases w:val="Основной текст таблиц Знак,в таблице Знак,таблицы Знак,в таблицах Знак, в таблице Знак, в таблицах Знак"/>
    <w:link w:val="aff0"/>
    <w:uiPriority w:val="99"/>
    <w:locked/>
    <w:rsid w:val="00D04D42"/>
    <w:rPr>
      <w:sz w:val="28"/>
      <w:szCs w:val="24"/>
    </w:rPr>
  </w:style>
  <w:style w:type="character" w:customStyle="1" w:styleId="prodname">
    <w:name w:val="prodname"/>
    <w:basedOn w:val="a3"/>
    <w:rsid w:val="00705042"/>
  </w:style>
  <w:style w:type="character" w:customStyle="1" w:styleId="21">
    <w:name w:val="Заголовок 2 Знак1"/>
    <w:aliases w:val="Заголовок 2 Знак Знак,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
    <w:link w:val="2"/>
    <w:rsid w:val="001D5899"/>
    <w:rPr>
      <w:b/>
      <w:snapToGrid w:val="0"/>
      <w:sz w:val="24"/>
      <w:lang w:val="x-none" w:eastAsia="x-none"/>
    </w:rPr>
  </w:style>
  <w:style w:type="paragraph" w:styleId="affff1">
    <w:name w:val="endnote text"/>
    <w:basedOn w:val="a2"/>
    <w:link w:val="affff2"/>
    <w:uiPriority w:val="99"/>
    <w:unhideWhenUsed/>
    <w:rsid w:val="00543BE2"/>
    <w:pPr>
      <w:spacing w:line="240" w:lineRule="auto"/>
      <w:ind w:firstLine="0"/>
      <w:jc w:val="left"/>
    </w:pPr>
    <w:rPr>
      <w:snapToGrid/>
      <w:sz w:val="20"/>
    </w:rPr>
  </w:style>
  <w:style w:type="character" w:customStyle="1" w:styleId="affff2">
    <w:name w:val="Текст концевой сноски Знак"/>
    <w:basedOn w:val="a3"/>
    <w:link w:val="affff1"/>
    <w:uiPriority w:val="99"/>
    <w:rsid w:val="00543BE2"/>
  </w:style>
  <w:style w:type="character" w:styleId="affff3">
    <w:name w:val="endnote reference"/>
    <w:uiPriority w:val="99"/>
    <w:unhideWhenUsed/>
    <w:rsid w:val="00543BE2"/>
    <w:rPr>
      <w:rFonts w:cs="Times New Roman"/>
      <w:vertAlign w:val="superscript"/>
    </w:rPr>
  </w:style>
  <w:style w:type="character" w:styleId="affff4">
    <w:name w:val="Placeholder Text"/>
    <w:uiPriority w:val="99"/>
    <w:semiHidden/>
    <w:rsid w:val="00295173"/>
    <w:rPr>
      <w:color w:val="808080"/>
    </w:rPr>
  </w:style>
  <w:style w:type="character" w:customStyle="1" w:styleId="1a">
    <w:name w:val="Неразрешенное упоминание1"/>
    <w:uiPriority w:val="99"/>
    <w:semiHidden/>
    <w:unhideWhenUsed/>
    <w:rsid w:val="002C4228"/>
    <w:rPr>
      <w:color w:val="605E5C"/>
      <w:shd w:val="clear" w:color="auto" w:fill="E1DFDD"/>
    </w:rPr>
  </w:style>
  <w:style w:type="paragraph" w:customStyle="1" w:styleId="ConsPlusCell">
    <w:name w:val="ConsPlusCell"/>
    <w:rsid w:val="00BB2E3A"/>
    <w:pPr>
      <w:widowControl w:val="0"/>
      <w:autoSpaceDE w:val="0"/>
      <w:autoSpaceDN w:val="0"/>
      <w:adjustRightInd w:val="0"/>
    </w:pPr>
    <w:rPr>
      <w:rFonts w:ascii="Arial" w:hAnsi="Arial" w:cs="Arial"/>
    </w:rPr>
  </w:style>
  <w:style w:type="character" w:customStyle="1" w:styleId="tooltippable">
    <w:name w:val="tooltippable"/>
    <w:basedOn w:val="a3"/>
    <w:rsid w:val="00BB2E3A"/>
  </w:style>
  <w:style w:type="paragraph" w:customStyle="1" w:styleId="ItemizedList2">
    <w:name w:val="ItemizedList2"/>
    <w:qFormat/>
    <w:rsid w:val="00BB2E3A"/>
    <w:pPr>
      <w:numPr>
        <w:ilvl w:val="1"/>
        <w:numId w:val="17"/>
      </w:numPr>
      <w:spacing w:line="360" w:lineRule="auto"/>
      <w:jc w:val="both"/>
    </w:pPr>
    <w:rPr>
      <w:sz w:val="28"/>
      <w:szCs w:val="24"/>
    </w:rPr>
  </w:style>
  <w:style w:type="paragraph" w:customStyle="1" w:styleId="ItemizedList3">
    <w:name w:val="ItemizedList3"/>
    <w:rsid w:val="00BB2E3A"/>
    <w:pPr>
      <w:numPr>
        <w:ilvl w:val="2"/>
        <w:numId w:val="17"/>
      </w:numPr>
      <w:spacing w:before="120" w:line="360" w:lineRule="auto"/>
      <w:jc w:val="both"/>
    </w:pPr>
    <w:rPr>
      <w:sz w:val="28"/>
      <w:szCs w:val="24"/>
    </w:rPr>
  </w:style>
  <w:style w:type="paragraph" w:customStyle="1" w:styleId="ItemizedList1">
    <w:name w:val="ItemizedList1"/>
    <w:rsid w:val="00BB2E3A"/>
    <w:pPr>
      <w:numPr>
        <w:numId w:val="17"/>
      </w:numPr>
      <w:spacing w:line="360" w:lineRule="auto"/>
      <w:jc w:val="both"/>
    </w:pPr>
    <w:rPr>
      <w:sz w:val="28"/>
    </w:rPr>
  </w:style>
  <w:style w:type="character" w:customStyle="1" w:styleId="affff">
    <w:name w:val="Абзац списка Знак"/>
    <w:aliases w:val="Bullet List Знак,FooterText Знак,numbered Знак,Paragraphe de liste1 Знак,lp1 Знак,List Paragraph1 Знак,Listenabsatz Знак,リスト段落 Знак,Paragrafo elenco Знак,Bulletr List Paragraph Знак,列出段落1 Знак,List Paragraph2 Знак,List Paragraph21 Знак"/>
    <w:link w:val="afffe"/>
    <w:uiPriority w:val="34"/>
    <w:locked/>
    <w:rsid w:val="00BB2E3A"/>
    <w:rPr>
      <w:sz w:val="24"/>
      <w:szCs w:val="24"/>
    </w:rPr>
  </w:style>
  <w:style w:type="character" w:styleId="affff5">
    <w:name w:val="Strong"/>
    <w:basedOn w:val="a3"/>
    <w:uiPriority w:val="22"/>
    <w:qFormat/>
    <w:rsid w:val="004F3600"/>
    <w:rPr>
      <w:b/>
      <w:bCs/>
    </w:rPr>
  </w:style>
  <w:style w:type="character" w:customStyle="1" w:styleId="2d">
    <w:name w:val="Неразрешенное упоминание2"/>
    <w:basedOn w:val="a3"/>
    <w:uiPriority w:val="99"/>
    <w:semiHidden/>
    <w:unhideWhenUsed/>
    <w:rsid w:val="00DD1476"/>
    <w:rPr>
      <w:color w:val="605E5C"/>
      <w:shd w:val="clear" w:color="auto" w:fill="E1DFDD"/>
    </w:rPr>
  </w:style>
  <w:style w:type="character" w:styleId="affff6">
    <w:name w:val="Unresolved Mention"/>
    <w:basedOn w:val="a3"/>
    <w:uiPriority w:val="99"/>
    <w:semiHidden/>
    <w:unhideWhenUsed/>
    <w:rsid w:val="0071411A"/>
    <w:rPr>
      <w:color w:val="605E5C"/>
      <w:shd w:val="clear" w:color="auto" w:fill="E1DFDD"/>
    </w:rPr>
  </w:style>
  <w:style w:type="character" w:customStyle="1" w:styleId="2e">
    <w:name w:val="Пункт Знак2"/>
    <w:rsid w:val="00633FA1"/>
  </w:style>
  <w:style w:type="paragraph" w:customStyle="1" w:styleId="Default">
    <w:name w:val="Default"/>
    <w:rsid w:val="007747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378304">
      <w:bodyDiv w:val="1"/>
      <w:marLeft w:val="0"/>
      <w:marRight w:val="0"/>
      <w:marTop w:val="0"/>
      <w:marBottom w:val="0"/>
      <w:divBdr>
        <w:top w:val="none" w:sz="0" w:space="0" w:color="auto"/>
        <w:left w:val="none" w:sz="0" w:space="0" w:color="auto"/>
        <w:bottom w:val="none" w:sz="0" w:space="0" w:color="auto"/>
        <w:right w:val="none" w:sz="0" w:space="0" w:color="auto"/>
      </w:divBdr>
    </w:div>
    <w:div w:id="373383848">
      <w:bodyDiv w:val="1"/>
      <w:marLeft w:val="0"/>
      <w:marRight w:val="0"/>
      <w:marTop w:val="0"/>
      <w:marBottom w:val="0"/>
      <w:divBdr>
        <w:top w:val="none" w:sz="0" w:space="0" w:color="auto"/>
        <w:left w:val="none" w:sz="0" w:space="0" w:color="auto"/>
        <w:bottom w:val="none" w:sz="0" w:space="0" w:color="auto"/>
        <w:right w:val="none" w:sz="0" w:space="0" w:color="auto"/>
      </w:divBdr>
    </w:div>
    <w:div w:id="392847376">
      <w:bodyDiv w:val="1"/>
      <w:marLeft w:val="0"/>
      <w:marRight w:val="0"/>
      <w:marTop w:val="0"/>
      <w:marBottom w:val="0"/>
      <w:divBdr>
        <w:top w:val="none" w:sz="0" w:space="0" w:color="auto"/>
        <w:left w:val="none" w:sz="0" w:space="0" w:color="auto"/>
        <w:bottom w:val="none" w:sz="0" w:space="0" w:color="auto"/>
        <w:right w:val="none" w:sz="0" w:space="0" w:color="auto"/>
      </w:divBdr>
    </w:div>
    <w:div w:id="435639077">
      <w:bodyDiv w:val="1"/>
      <w:marLeft w:val="0"/>
      <w:marRight w:val="0"/>
      <w:marTop w:val="0"/>
      <w:marBottom w:val="0"/>
      <w:divBdr>
        <w:top w:val="none" w:sz="0" w:space="0" w:color="auto"/>
        <w:left w:val="none" w:sz="0" w:space="0" w:color="auto"/>
        <w:bottom w:val="none" w:sz="0" w:space="0" w:color="auto"/>
        <w:right w:val="none" w:sz="0" w:space="0" w:color="auto"/>
      </w:divBdr>
      <w:divsChild>
        <w:div w:id="129520249">
          <w:marLeft w:val="0"/>
          <w:marRight w:val="0"/>
          <w:marTop w:val="0"/>
          <w:marBottom w:val="0"/>
          <w:divBdr>
            <w:top w:val="none" w:sz="0" w:space="0" w:color="auto"/>
            <w:left w:val="none" w:sz="0" w:space="0" w:color="auto"/>
            <w:bottom w:val="none" w:sz="0" w:space="0" w:color="auto"/>
            <w:right w:val="none" w:sz="0" w:space="0" w:color="auto"/>
          </w:divBdr>
        </w:div>
      </w:divsChild>
    </w:div>
    <w:div w:id="541555555">
      <w:bodyDiv w:val="1"/>
      <w:marLeft w:val="0"/>
      <w:marRight w:val="0"/>
      <w:marTop w:val="0"/>
      <w:marBottom w:val="0"/>
      <w:divBdr>
        <w:top w:val="none" w:sz="0" w:space="0" w:color="auto"/>
        <w:left w:val="none" w:sz="0" w:space="0" w:color="auto"/>
        <w:bottom w:val="none" w:sz="0" w:space="0" w:color="auto"/>
        <w:right w:val="none" w:sz="0" w:space="0" w:color="auto"/>
      </w:divBdr>
    </w:div>
    <w:div w:id="611670568">
      <w:bodyDiv w:val="1"/>
      <w:marLeft w:val="0"/>
      <w:marRight w:val="0"/>
      <w:marTop w:val="0"/>
      <w:marBottom w:val="0"/>
      <w:divBdr>
        <w:top w:val="none" w:sz="0" w:space="0" w:color="auto"/>
        <w:left w:val="none" w:sz="0" w:space="0" w:color="auto"/>
        <w:bottom w:val="none" w:sz="0" w:space="0" w:color="auto"/>
        <w:right w:val="none" w:sz="0" w:space="0" w:color="auto"/>
      </w:divBdr>
    </w:div>
    <w:div w:id="621232815">
      <w:bodyDiv w:val="1"/>
      <w:marLeft w:val="0"/>
      <w:marRight w:val="0"/>
      <w:marTop w:val="0"/>
      <w:marBottom w:val="0"/>
      <w:divBdr>
        <w:top w:val="none" w:sz="0" w:space="0" w:color="auto"/>
        <w:left w:val="none" w:sz="0" w:space="0" w:color="auto"/>
        <w:bottom w:val="none" w:sz="0" w:space="0" w:color="auto"/>
        <w:right w:val="none" w:sz="0" w:space="0" w:color="auto"/>
      </w:divBdr>
    </w:div>
    <w:div w:id="670333679">
      <w:bodyDiv w:val="1"/>
      <w:marLeft w:val="0"/>
      <w:marRight w:val="0"/>
      <w:marTop w:val="0"/>
      <w:marBottom w:val="0"/>
      <w:divBdr>
        <w:top w:val="none" w:sz="0" w:space="0" w:color="auto"/>
        <w:left w:val="none" w:sz="0" w:space="0" w:color="auto"/>
        <w:bottom w:val="none" w:sz="0" w:space="0" w:color="auto"/>
        <w:right w:val="none" w:sz="0" w:space="0" w:color="auto"/>
      </w:divBdr>
    </w:div>
    <w:div w:id="759180473">
      <w:bodyDiv w:val="1"/>
      <w:marLeft w:val="0"/>
      <w:marRight w:val="0"/>
      <w:marTop w:val="0"/>
      <w:marBottom w:val="0"/>
      <w:divBdr>
        <w:top w:val="none" w:sz="0" w:space="0" w:color="auto"/>
        <w:left w:val="none" w:sz="0" w:space="0" w:color="auto"/>
        <w:bottom w:val="none" w:sz="0" w:space="0" w:color="auto"/>
        <w:right w:val="none" w:sz="0" w:space="0" w:color="auto"/>
      </w:divBdr>
    </w:div>
    <w:div w:id="790366309">
      <w:bodyDiv w:val="1"/>
      <w:marLeft w:val="0"/>
      <w:marRight w:val="0"/>
      <w:marTop w:val="0"/>
      <w:marBottom w:val="0"/>
      <w:divBdr>
        <w:top w:val="none" w:sz="0" w:space="0" w:color="auto"/>
        <w:left w:val="none" w:sz="0" w:space="0" w:color="auto"/>
        <w:bottom w:val="none" w:sz="0" w:space="0" w:color="auto"/>
        <w:right w:val="none" w:sz="0" w:space="0" w:color="auto"/>
      </w:divBdr>
    </w:div>
    <w:div w:id="817184338">
      <w:bodyDiv w:val="1"/>
      <w:marLeft w:val="0"/>
      <w:marRight w:val="0"/>
      <w:marTop w:val="0"/>
      <w:marBottom w:val="0"/>
      <w:divBdr>
        <w:top w:val="none" w:sz="0" w:space="0" w:color="auto"/>
        <w:left w:val="none" w:sz="0" w:space="0" w:color="auto"/>
        <w:bottom w:val="none" w:sz="0" w:space="0" w:color="auto"/>
        <w:right w:val="none" w:sz="0" w:space="0" w:color="auto"/>
      </w:divBdr>
    </w:div>
    <w:div w:id="822426986">
      <w:bodyDiv w:val="1"/>
      <w:marLeft w:val="0"/>
      <w:marRight w:val="0"/>
      <w:marTop w:val="0"/>
      <w:marBottom w:val="0"/>
      <w:divBdr>
        <w:top w:val="none" w:sz="0" w:space="0" w:color="auto"/>
        <w:left w:val="none" w:sz="0" w:space="0" w:color="auto"/>
        <w:bottom w:val="none" w:sz="0" w:space="0" w:color="auto"/>
        <w:right w:val="none" w:sz="0" w:space="0" w:color="auto"/>
      </w:divBdr>
    </w:div>
    <w:div w:id="822744741">
      <w:bodyDiv w:val="1"/>
      <w:marLeft w:val="0"/>
      <w:marRight w:val="0"/>
      <w:marTop w:val="0"/>
      <w:marBottom w:val="0"/>
      <w:divBdr>
        <w:top w:val="none" w:sz="0" w:space="0" w:color="auto"/>
        <w:left w:val="none" w:sz="0" w:space="0" w:color="auto"/>
        <w:bottom w:val="none" w:sz="0" w:space="0" w:color="auto"/>
        <w:right w:val="none" w:sz="0" w:space="0" w:color="auto"/>
      </w:divBdr>
    </w:div>
    <w:div w:id="860631212">
      <w:bodyDiv w:val="1"/>
      <w:marLeft w:val="0"/>
      <w:marRight w:val="0"/>
      <w:marTop w:val="0"/>
      <w:marBottom w:val="0"/>
      <w:divBdr>
        <w:top w:val="none" w:sz="0" w:space="0" w:color="auto"/>
        <w:left w:val="none" w:sz="0" w:space="0" w:color="auto"/>
        <w:bottom w:val="none" w:sz="0" w:space="0" w:color="auto"/>
        <w:right w:val="none" w:sz="0" w:space="0" w:color="auto"/>
      </w:divBdr>
    </w:div>
    <w:div w:id="995569246">
      <w:bodyDiv w:val="1"/>
      <w:marLeft w:val="0"/>
      <w:marRight w:val="0"/>
      <w:marTop w:val="0"/>
      <w:marBottom w:val="0"/>
      <w:divBdr>
        <w:top w:val="none" w:sz="0" w:space="0" w:color="auto"/>
        <w:left w:val="none" w:sz="0" w:space="0" w:color="auto"/>
        <w:bottom w:val="none" w:sz="0" w:space="0" w:color="auto"/>
        <w:right w:val="none" w:sz="0" w:space="0" w:color="auto"/>
      </w:divBdr>
    </w:div>
    <w:div w:id="1071658563">
      <w:bodyDiv w:val="1"/>
      <w:marLeft w:val="0"/>
      <w:marRight w:val="0"/>
      <w:marTop w:val="0"/>
      <w:marBottom w:val="0"/>
      <w:divBdr>
        <w:top w:val="none" w:sz="0" w:space="0" w:color="auto"/>
        <w:left w:val="none" w:sz="0" w:space="0" w:color="auto"/>
        <w:bottom w:val="none" w:sz="0" w:space="0" w:color="auto"/>
        <w:right w:val="none" w:sz="0" w:space="0" w:color="auto"/>
      </w:divBdr>
    </w:div>
    <w:div w:id="1191189965">
      <w:bodyDiv w:val="1"/>
      <w:marLeft w:val="0"/>
      <w:marRight w:val="0"/>
      <w:marTop w:val="0"/>
      <w:marBottom w:val="0"/>
      <w:divBdr>
        <w:top w:val="none" w:sz="0" w:space="0" w:color="auto"/>
        <w:left w:val="none" w:sz="0" w:space="0" w:color="auto"/>
        <w:bottom w:val="none" w:sz="0" w:space="0" w:color="auto"/>
        <w:right w:val="none" w:sz="0" w:space="0" w:color="auto"/>
      </w:divBdr>
    </w:div>
    <w:div w:id="1242563271">
      <w:bodyDiv w:val="1"/>
      <w:marLeft w:val="0"/>
      <w:marRight w:val="0"/>
      <w:marTop w:val="0"/>
      <w:marBottom w:val="0"/>
      <w:divBdr>
        <w:top w:val="none" w:sz="0" w:space="0" w:color="auto"/>
        <w:left w:val="none" w:sz="0" w:space="0" w:color="auto"/>
        <w:bottom w:val="none" w:sz="0" w:space="0" w:color="auto"/>
        <w:right w:val="none" w:sz="0" w:space="0" w:color="auto"/>
      </w:divBdr>
    </w:div>
    <w:div w:id="1437749410">
      <w:bodyDiv w:val="1"/>
      <w:marLeft w:val="0"/>
      <w:marRight w:val="0"/>
      <w:marTop w:val="0"/>
      <w:marBottom w:val="0"/>
      <w:divBdr>
        <w:top w:val="none" w:sz="0" w:space="0" w:color="auto"/>
        <w:left w:val="none" w:sz="0" w:space="0" w:color="auto"/>
        <w:bottom w:val="none" w:sz="0" w:space="0" w:color="auto"/>
        <w:right w:val="none" w:sz="0" w:space="0" w:color="auto"/>
      </w:divBdr>
    </w:div>
    <w:div w:id="1448937680">
      <w:bodyDiv w:val="1"/>
      <w:marLeft w:val="0"/>
      <w:marRight w:val="0"/>
      <w:marTop w:val="0"/>
      <w:marBottom w:val="0"/>
      <w:divBdr>
        <w:top w:val="none" w:sz="0" w:space="0" w:color="auto"/>
        <w:left w:val="none" w:sz="0" w:space="0" w:color="auto"/>
        <w:bottom w:val="none" w:sz="0" w:space="0" w:color="auto"/>
        <w:right w:val="none" w:sz="0" w:space="0" w:color="auto"/>
      </w:divBdr>
    </w:div>
    <w:div w:id="1549342871">
      <w:bodyDiv w:val="1"/>
      <w:marLeft w:val="0"/>
      <w:marRight w:val="0"/>
      <w:marTop w:val="0"/>
      <w:marBottom w:val="0"/>
      <w:divBdr>
        <w:top w:val="none" w:sz="0" w:space="0" w:color="auto"/>
        <w:left w:val="none" w:sz="0" w:space="0" w:color="auto"/>
        <w:bottom w:val="none" w:sz="0" w:space="0" w:color="auto"/>
        <w:right w:val="none" w:sz="0" w:space="0" w:color="auto"/>
      </w:divBdr>
    </w:div>
    <w:div w:id="1584340049">
      <w:bodyDiv w:val="1"/>
      <w:marLeft w:val="0"/>
      <w:marRight w:val="0"/>
      <w:marTop w:val="0"/>
      <w:marBottom w:val="0"/>
      <w:divBdr>
        <w:top w:val="none" w:sz="0" w:space="0" w:color="auto"/>
        <w:left w:val="none" w:sz="0" w:space="0" w:color="auto"/>
        <w:bottom w:val="none" w:sz="0" w:space="0" w:color="auto"/>
        <w:right w:val="none" w:sz="0" w:space="0" w:color="auto"/>
      </w:divBdr>
    </w:div>
    <w:div w:id="1736079750">
      <w:bodyDiv w:val="1"/>
      <w:marLeft w:val="0"/>
      <w:marRight w:val="0"/>
      <w:marTop w:val="0"/>
      <w:marBottom w:val="0"/>
      <w:divBdr>
        <w:top w:val="none" w:sz="0" w:space="0" w:color="auto"/>
        <w:left w:val="none" w:sz="0" w:space="0" w:color="auto"/>
        <w:bottom w:val="none" w:sz="0" w:space="0" w:color="auto"/>
        <w:right w:val="none" w:sz="0" w:space="0" w:color="auto"/>
      </w:divBdr>
    </w:div>
    <w:div w:id="1922445580">
      <w:bodyDiv w:val="1"/>
      <w:marLeft w:val="0"/>
      <w:marRight w:val="0"/>
      <w:marTop w:val="0"/>
      <w:marBottom w:val="0"/>
      <w:divBdr>
        <w:top w:val="none" w:sz="0" w:space="0" w:color="auto"/>
        <w:left w:val="none" w:sz="0" w:space="0" w:color="auto"/>
        <w:bottom w:val="none" w:sz="0" w:space="0" w:color="auto"/>
        <w:right w:val="none" w:sz="0" w:space="0" w:color="auto"/>
      </w:divBdr>
    </w:div>
    <w:div w:id="1960213394">
      <w:bodyDiv w:val="1"/>
      <w:marLeft w:val="0"/>
      <w:marRight w:val="0"/>
      <w:marTop w:val="0"/>
      <w:marBottom w:val="0"/>
      <w:divBdr>
        <w:top w:val="none" w:sz="0" w:space="0" w:color="auto"/>
        <w:left w:val="none" w:sz="0" w:space="0" w:color="auto"/>
        <w:bottom w:val="none" w:sz="0" w:space="0" w:color="auto"/>
        <w:right w:val="none" w:sz="0" w:space="0" w:color="auto"/>
      </w:divBdr>
    </w:div>
    <w:div w:id="2073506349">
      <w:bodyDiv w:val="1"/>
      <w:marLeft w:val="0"/>
      <w:marRight w:val="0"/>
      <w:marTop w:val="0"/>
      <w:marBottom w:val="0"/>
      <w:divBdr>
        <w:top w:val="none" w:sz="0" w:space="0" w:color="auto"/>
        <w:left w:val="none" w:sz="0" w:space="0" w:color="auto"/>
        <w:bottom w:val="none" w:sz="0" w:space="0" w:color="auto"/>
        <w:right w:val="none" w:sz="0" w:space="0" w:color="auto"/>
      </w:divBdr>
      <w:divsChild>
        <w:div w:id="1179615081">
          <w:marLeft w:val="0"/>
          <w:marRight w:val="0"/>
          <w:marTop w:val="0"/>
          <w:marBottom w:val="0"/>
          <w:divBdr>
            <w:top w:val="none" w:sz="0" w:space="0" w:color="auto"/>
            <w:left w:val="none" w:sz="0" w:space="0" w:color="auto"/>
            <w:bottom w:val="none" w:sz="0" w:space="0" w:color="auto"/>
            <w:right w:val="none" w:sz="0" w:space="0" w:color="auto"/>
          </w:divBdr>
          <w:divsChild>
            <w:div w:id="49245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aa@ksk.kaluga.r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kid@ksk.kaluga.ru" TargetMode="External"/><Relationship Id="rId17"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footer" Target="foot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etpgpb.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kskkaluga.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zakupki.gov.ru" TargetMode="External"/><Relationship Id="rId14" Type="http://schemas.openxmlformats.org/officeDocument/2006/relationships/hyperlink" Target="mailto:eep@ksk.kalug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609464-7804-4590-99A2-DC0B6B79E3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27</Pages>
  <Words>5968</Words>
  <Characters>41521</Characters>
  <Application>Microsoft Office Word</Application>
  <DocSecurity>0</DocSecurity>
  <Lines>346</Lines>
  <Paragraphs>94</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47395</CharactersWithSpaces>
  <SharedDoc>false</SharedDoc>
  <HLinks>
    <vt:vector size="42" baseType="variant">
      <vt:variant>
        <vt:i4>4718627</vt:i4>
      </vt:variant>
      <vt:variant>
        <vt:i4>24</vt:i4>
      </vt:variant>
      <vt:variant>
        <vt:i4>0</vt:i4>
      </vt:variant>
      <vt:variant>
        <vt:i4>5</vt:i4>
      </vt:variant>
      <vt:variant>
        <vt:lpwstr>mailto:psa@ksk.kaluga.ru</vt:lpwstr>
      </vt:variant>
      <vt:variant>
        <vt:lpwstr/>
      </vt:variant>
      <vt:variant>
        <vt:i4>5832775</vt:i4>
      </vt:variant>
      <vt:variant>
        <vt:i4>21</vt:i4>
      </vt:variant>
      <vt:variant>
        <vt:i4>0</vt:i4>
      </vt:variant>
      <vt:variant>
        <vt:i4>5</vt:i4>
      </vt:variant>
      <vt:variant>
        <vt:lpwstr>https://kskkaluga.ru/</vt:lpwstr>
      </vt:variant>
      <vt:variant>
        <vt:lpwstr/>
      </vt:variant>
      <vt:variant>
        <vt:i4>7274604</vt:i4>
      </vt:variant>
      <vt:variant>
        <vt:i4>18</vt:i4>
      </vt:variant>
      <vt:variant>
        <vt:i4>0</vt:i4>
      </vt:variant>
      <vt:variant>
        <vt:i4>5</vt:i4>
      </vt:variant>
      <vt:variant>
        <vt:lpwstr>http://zakupki.gov.ru/</vt:lpwstr>
      </vt:variant>
      <vt:variant>
        <vt:lpwstr/>
      </vt:variant>
      <vt:variant>
        <vt:i4>1245247</vt:i4>
      </vt:variant>
      <vt:variant>
        <vt:i4>11</vt:i4>
      </vt:variant>
      <vt:variant>
        <vt:i4>0</vt:i4>
      </vt:variant>
      <vt:variant>
        <vt:i4>5</vt:i4>
      </vt:variant>
      <vt:variant>
        <vt:lpwstr/>
      </vt:variant>
      <vt:variant>
        <vt:lpwstr>_Toc346098387</vt:lpwstr>
      </vt:variant>
      <vt:variant>
        <vt:i4>1966143</vt:i4>
      </vt:variant>
      <vt:variant>
        <vt:i4>8</vt:i4>
      </vt:variant>
      <vt:variant>
        <vt:i4>0</vt:i4>
      </vt:variant>
      <vt:variant>
        <vt:i4>5</vt:i4>
      </vt:variant>
      <vt:variant>
        <vt:lpwstr/>
      </vt:variant>
      <vt:variant>
        <vt:lpwstr>_Toc346098355</vt:lpwstr>
      </vt:variant>
      <vt:variant>
        <vt:i4>1966143</vt:i4>
      </vt:variant>
      <vt:variant>
        <vt:i4>5</vt:i4>
      </vt:variant>
      <vt:variant>
        <vt:i4>0</vt:i4>
      </vt:variant>
      <vt:variant>
        <vt:i4>5</vt:i4>
      </vt:variant>
      <vt:variant>
        <vt:lpwstr/>
      </vt:variant>
      <vt:variant>
        <vt:lpwstr>_Toc346098354</vt:lpwstr>
      </vt:variant>
      <vt:variant>
        <vt:i4>2031679</vt:i4>
      </vt:variant>
      <vt:variant>
        <vt:i4>2</vt:i4>
      </vt:variant>
      <vt:variant>
        <vt:i4>0</vt:i4>
      </vt:variant>
      <vt:variant>
        <vt:i4>5</vt:i4>
      </vt:variant>
      <vt:variant>
        <vt:lpwstr/>
      </vt:variant>
      <vt:variant>
        <vt:lpwstr>_Toc346098347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С.Б.Дашков</dc:creator>
  <cp:keywords/>
  <cp:lastModifiedBy>Семенова Екатерина Евгеньевна</cp:lastModifiedBy>
  <cp:revision>12</cp:revision>
  <cp:lastPrinted>2024-05-02T07:57:00Z</cp:lastPrinted>
  <dcterms:created xsi:type="dcterms:W3CDTF">2024-11-15T10:56:00Z</dcterms:created>
  <dcterms:modified xsi:type="dcterms:W3CDTF">2024-12-09T13:06:00Z</dcterms:modified>
</cp:coreProperties>
</file>